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71" w:rsidRDefault="00DC7471" w:rsidP="006033F6">
      <w:pPr>
        <w:jc w:val="right"/>
        <w:rPr>
          <w:rFonts w:ascii="Tahoma" w:hAnsi="Tahoma" w:cs="Tahoma"/>
          <w:b/>
          <w:i/>
          <w:iCs/>
          <w:sz w:val="14"/>
          <w:szCs w:val="16"/>
        </w:rPr>
      </w:pPr>
    </w:p>
    <w:p w:rsidR="006033F6" w:rsidRP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</w:rPr>
      </w:pPr>
      <w:r w:rsidRPr="006033F6">
        <w:rPr>
          <w:rFonts w:ascii="Tahoma" w:hAnsi="Tahoma" w:cs="Tahoma"/>
          <w:b/>
          <w:i/>
          <w:iCs/>
          <w:sz w:val="14"/>
          <w:szCs w:val="16"/>
        </w:rPr>
        <w:t xml:space="preserve">załącznik nr 1 do SIWZ </w:t>
      </w:r>
    </w:p>
    <w:p w:rsidR="006033F6" w:rsidRPr="006033F6" w:rsidRDefault="006033F6" w:rsidP="006033F6">
      <w:pPr>
        <w:rPr>
          <w:rFonts w:ascii="Arial Narrow" w:hAnsi="Arial Narrow"/>
          <w:b/>
        </w:rPr>
      </w:pPr>
    </w:p>
    <w:p w:rsidR="006033F6" w:rsidRPr="007E299F" w:rsidRDefault="006033F6" w:rsidP="006033F6">
      <w:pPr>
        <w:autoSpaceDE w:val="0"/>
        <w:autoSpaceDN w:val="0"/>
        <w:adjustRightInd w:val="0"/>
        <w:spacing w:line="240" w:lineRule="auto"/>
        <w:ind w:left="5246" w:firstLine="708"/>
        <w:rPr>
          <w:rFonts w:ascii="Tahoma" w:hAnsi="Tahoma" w:cs="Tahoma"/>
          <w:b/>
          <w:bCs/>
          <w:szCs w:val="16"/>
        </w:rPr>
      </w:pPr>
      <w:r w:rsidRPr="007E299F">
        <w:rPr>
          <w:rFonts w:ascii="Tahoma" w:hAnsi="Tahoma" w:cs="Tahoma"/>
          <w:b/>
          <w:bCs/>
          <w:szCs w:val="16"/>
        </w:rPr>
        <w:t>Zamawiający:</w:t>
      </w:r>
    </w:p>
    <w:p w:rsidR="006033F6" w:rsidRPr="007E299F" w:rsidRDefault="006033F6" w:rsidP="001E2952">
      <w:pPr>
        <w:autoSpaceDE w:val="0"/>
        <w:autoSpaceDN w:val="0"/>
        <w:adjustRightInd w:val="0"/>
        <w:spacing w:after="0" w:line="240" w:lineRule="auto"/>
        <w:ind w:left="5954"/>
        <w:rPr>
          <w:rFonts w:ascii="Tahoma" w:hAnsi="Tahoma" w:cs="Tahoma"/>
          <w:szCs w:val="16"/>
        </w:rPr>
      </w:pPr>
      <w:r w:rsidRPr="007E299F">
        <w:rPr>
          <w:rFonts w:ascii="Tahoma" w:hAnsi="Tahoma" w:cs="Tahoma"/>
          <w:szCs w:val="16"/>
        </w:rPr>
        <w:t>Gmina Wińsko</w:t>
      </w:r>
    </w:p>
    <w:p w:rsidR="006033F6" w:rsidRPr="007E299F" w:rsidRDefault="006033F6" w:rsidP="001E2952">
      <w:pPr>
        <w:autoSpaceDE w:val="0"/>
        <w:autoSpaceDN w:val="0"/>
        <w:adjustRightInd w:val="0"/>
        <w:spacing w:after="0" w:line="240" w:lineRule="auto"/>
        <w:ind w:left="5954"/>
        <w:rPr>
          <w:rFonts w:ascii="Tahoma" w:hAnsi="Tahoma" w:cs="Tahoma"/>
          <w:szCs w:val="16"/>
        </w:rPr>
      </w:pPr>
      <w:r w:rsidRPr="007E299F">
        <w:rPr>
          <w:rFonts w:ascii="Tahoma" w:hAnsi="Tahoma" w:cs="Tahoma"/>
          <w:szCs w:val="16"/>
        </w:rPr>
        <w:t>Pl. Wolności 2</w:t>
      </w:r>
    </w:p>
    <w:p w:rsidR="006033F6" w:rsidRPr="007E299F" w:rsidRDefault="006033F6" w:rsidP="001E2952">
      <w:pPr>
        <w:autoSpaceDE w:val="0"/>
        <w:autoSpaceDN w:val="0"/>
        <w:adjustRightInd w:val="0"/>
        <w:spacing w:after="0" w:line="240" w:lineRule="auto"/>
        <w:ind w:left="5954"/>
        <w:rPr>
          <w:rFonts w:ascii="Tahoma" w:hAnsi="Tahoma" w:cs="Tahoma"/>
          <w:szCs w:val="16"/>
        </w:rPr>
      </w:pPr>
      <w:r w:rsidRPr="007E299F">
        <w:rPr>
          <w:rFonts w:ascii="Tahoma" w:hAnsi="Tahoma" w:cs="Tahoma"/>
          <w:szCs w:val="16"/>
        </w:rPr>
        <w:t>56-160 Wińsko</w:t>
      </w:r>
    </w:p>
    <w:p w:rsidR="006033F6" w:rsidRPr="006033F6" w:rsidRDefault="006033F6" w:rsidP="006033F6">
      <w:pPr>
        <w:rPr>
          <w:rFonts w:ascii="Arial Narrow" w:hAnsi="Arial Narrow"/>
          <w:b/>
          <w:sz w:val="24"/>
          <w:szCs w:val="24"/>
        </w:rPr>
      </w:pPr>
    </w:p>
    <w:p w:rsidR="006033F6" w:rsidRPr="006033F6" w:rsidRDefault="006033F6" w:rsidP="006033F6">
      <w:pPr>
        <w:jc w:val="center"/>
        <w:rPr>
          <w:rFonts w:ascii="Tahoma" w:hAnsi="Tahoma" w:cs="Tahoma"/>
          <w:sz w:val="28"/>
          <w:szCs w:val="28"/>
          <w:u w:val="single"/>
        </w:rPr>
      </w:pPr>
      <w:r w:rsidRPr="006033F6">
        <w:rPr>
          <w:rFonts w:ascii="Tahoma" w:hAnsi="Tahoma" w:cs="Tahoma"/>
          <w:b/>
          <w:sz w:val="28"/>
          <w:szCs w:val="28"/>
          <w:u w:val="single"/>
        </w:rPr>
        <w:t xml:space="preserve">OFERTA (WZÓR) </w:t>
      </w:r>
    </w:p>
    <w:p w:rsidR="001A70FA" w:rsidRPr="001A70FA" w:rsidRDefault="001A70FA" w:rsidP="001A70FA">
      <w:pPr>
        <w:pStyle w:val="Tekstpodstawowy"/>
        <w:spacing w:before="120" w:after="120" w:line="360" w:lineRule="auto"/>
        <w:ind w:left="720"/>
        <w:jc w:val="center"/>
        <w:rPr>
          <w:b/>
          <w:sz w:val="28"/>
        </w:rPr>
      </w:pPr>
      <w:r w:rsidRPr="001A70FA">
        <w:rPr>
          <w:b/>
          <w:sz w:val="28"/>
        </w:rPr>
        <w:t xml:space="preserve">Dostawa </w:t>
      </w:r>
      <w:r w:rsidR="00DC7471">
        <w:rPr>
          <w:b/>
          <w:sz w:val="28"/>
        </w:rPr>
        <w:t xml:space="preserve">wyposażenia </w:t>
      </w:r>
      <w:r w:rsidR="0087539E">
        <w:rPr>
          <w:b/>
          <w:sz w:val="28"/>
        </w:rPr>
        <w:t>Gminnego Ośrodka Sportu, Turystyki i Rekreacji w Wińsku</w:t>
      </w:r>
    </w:p>
    <w:p w:rsidR="007E299F" w:rsidRDefault="007E299F" w:rsidP="006033F6">
      <w:pPr>
        <w:rPr>
          <w:rFonts w:ascii="Tahoma" w:hAnsi="Tahoma" w:cs="Tahoma"/>
          <w:b/>
        </w:rPr>
      </w:pPr>
    </w:p>
    <w:p w:rsidR="006033F6" w:rsidRPr="000204CA" w:rsidRDefault="006033F6" w:rsidP="006033F6">
      <w:pPr>
        <w:rPr>
          <w:rFonts w:ascii="Tahoma" w:hAnsi="Tahoma" w:cs="Tahoma"/>
          <w:b/>
        </w:rPr>
      </w:pPr>
      <w:r w:rsidRPr="006033F6">
        <w:rPr>
          <w:rFonts w:ascii="Tahoma" w:hAnsi="Tahoma" w:cs="Tahoma"/>
          <w:b/>
        </w:rPr>
        <w:t>DANE WYKONAWC</w:t>
      </w:r>
      <w:r w:rsidRPr="000204CA">
        <w:rPr>
          <w:rFonts w:ascii="Tahoma" w:hAnsi="Tahoma" w:cs="Tahoma"/>
          <w:b/>
        </w:rPr>
        <w:t>Y</w:t>
      </w:r>
      <w:r w:rsidRPr="000204CA">
        <w:rPr>
          <w:rFonts w:ascii="Tahoma" w:hAnsi="Tahoma" w:cs="Tahoma"/>
          <w:b/>
          <w:i/>
        </w:rPr>
        <w:t>:</w:t>
      </w: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5800"/>
      </w:tblGrid>
      <w:tr w:rsidR="006033F6" w:rsidRPr="000204CA" w:rsidTr="0087539E">
        <w:trPr>
          <w:trHeight w:val="714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  <w:r w:rsidRPr="000204CA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702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E61BD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6033F6">
              <w:rPr>
                <w:rFonts w:ascii="Tahoma" w:eastAsia="Times New Roman" w:hAnsi="Tahoma" w:cs="Tahoma"/>
                <w:b/>
                <w:bCs/>
                <w:sz w:val="18"/>
                <w:szCs w:val="18"/>
                <w:lang w:bidi="mr-IN"/>
              </w:rPr>
              <w:t>Wykonawca jest małym/średnim przedsiębiorcą?</w:t>
            </w:r>
            <w:r w:rsidRPr="000E61BD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bCs/>
                <w:sz w:val="18"/>
                <w:szCs w:val="18"/>
              </w:rPr>
              <w:t>…………………………………………………………</w:t>
            </w:r>
          </w:p>
          <w:p w:rsidR="006033F6" w:rsidRPr="000204CA" w:rsidRDefault="006033F6" w:rsidP="0087539E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(TAK / NIE odpowiedniowpisać)</w:t>
            </w:r>
          </w:p>
        </w:tc>
      </w:tr>
      <w:tr w:rsidR="006033F6" w:rsidRPr="000204CA" w:rsidTr="0087539E">
        <w:trPr>
          <w:trHeight w:val="702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ADRES </w:t>
            </w:r>
            <w:r w:rsidRPr="000204CA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708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Adres do doręczeń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br/>
              <w:t>korespondencji</w:t>
            </w:r>
          </w:p>
          <w:p w:rsidR="006033F6" w:rsidRPr="006033F6" w:rsidRDefault="006033F6" w:rsidP="0087539E">
            <w:pPr>
              <w:ind w:left="192" w:firstLine="100"/>
              <w:rPr>
                <w:rFonts w:ascii="Tahoma" w:hAnsi="Tahoma" w:cs="Tahoma"/>
                <w:b/>
                <w:sz w:val="18"/>
                <w:szCs w:val="18"/>
              </w:rPr>
            </w:pPr>
            <w:r w:rsidRPr="006033F6">
              <w:rPr>
                <w:rFonts w:ascii="Tahoma" w:hAnsi="Tahoma" w:cs="Tahoma"/>
                <w:i/>
                <w:sz w:val="18"/>
                <w:szCs w:val="18"/>
              </w:rPr>
              <w:t>(jeżeli inny niż podano wyżej)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567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Nrewidencjipodatkowej NIP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567"/>
        </w:trPr>
        <w:tc>
          <w:tcPr>
            <w:tcW w:w="35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REGON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642"/>
        </w:trPr>
        <w:tc>
          <w:tcPr>
            <w:tcW w:w="35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6033F6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sz w:val="18"/>
                <w:szCs w:val="18"/>
              </w:rPr>
            </w:pPr>
            <w:r w:rsidRPr="006033F6">
              <w:rPr>
                <w:rFonts w:ascii="Tahoma" w:hAnsi="Tahoma" w:cs="Tahoma"/>
                <w:b/>
                <w:sz w:val="18"/>
                <w:szCs w:val="18"/>
              </w:rPr>
              <w:t>NR TELEFONU</w:t>
            </w:r>
            <w:r w:rsidRPr="006033F6">
              <w:rPr>
                <w:rFonts w:ascii="Tahoma" w:hAnsi="Tahoma" w:cs="Tahoma"/>
                <w:sz w:val="18"/>
                <w:szCs w:val="18"/>
              </w:rPr>
              <w:t xml:space="preserve"> Wykonawcy do kontaktu z Zamawiającym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</w:tbl>
    <w:p w:rsidR="007E299F" w:rsidRPr="000204CA" w:rsidRDefault="007E299F" w:rsidP="006033F6">
      <w:pPr>
        <w:rPr>
          <w:rFonts w:ascii="Tahoma" w:hAnsi="Tahoma" w:cs="Tahoma"/>
          <w:i/>
          <w:sz w:val="18"/>
          <w:szCs w:val="18"/>
        </w:rPr>
      </w:pPr>
    </w:p>
    <w:p w:rsidR="006033F6" w:rsidRPr="006033F6" w:rsidRDefault="00670D5D" w:rsidP="006033F6">
      <w:pPr>
        <w:ind w:left="300" w:hanging="300"/>
        <w:jc w:val="both"/>
        <w:rPr>
          <w:rFonts w:ascii="Tahoma" w:hAnsi="Tahoma" w:cs="Tahoma"/>
          <w:sz w:val="18"/>
          <w:szCs w:val="18"/>
        </w:rPr>
      </w:pPr>
      <w:r w:rsidRPr="00670D5D">
        <w:rPr>
          <w:rFonts w:ascii="Tahoma" w:hAnsi="Tahoma" w:cs="Tahoma"/>
          <w:b/>
          <w:sz w:val="18"/>
          <w:szCs w:val="18"/>
        </w:rPr>
        <w:t>8.</w:t>
      </w:r>
      <w:r w:rsidR="006033F6" w:rsidRPr="006033F6">
        <w:rPr>
          <w:rFonts w:ascii="Tahoma" w:hAnsi="Tahoma" w:cs="Tahoma"/>
          <w:sz w:val="18"/>
          <w:szCs w:val="18"/>
        </w:rPr>
        <w:t>Oświadczamy, że wszelką korespondencję związaną z niniejszym postępowaniem należy kierować na:</w:t>
      </w: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5800"/>
      </w:tblGrid>
      <w:tr w:rsidR="006033F6" w:rsidRPr="000204CA" w:rsidTr="0087539E">
        <w:trPr>
          <w:trHeight w:val="567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6033F6" w:rsidRDefault="006033F6" w:rsidP="0087539E">
            <w:pPr>
              <w:rPr>
                <w:rFonts w:ascii="Tahoma" w:hAnsi="Tahoma" w:cs="Tahoma"/>
                <w:sz w:val="18"/>
                <w:szCs w:val="18"/>
              </w:rPr>
            </w:pPr>
            <w:r w:rsidRPr="006033F6">
              <w:rPr>
                <w:rFonts w:ascii="Tahoma" w:hAnsi="Tahoma" w:cs="Tahoma"/>
                <w:sz w:val="18"/>
                <w:szCs w:val="18"/>
              </w:rPr>
              <w:t xml:space="preserve">a) adres poczty elektronicznej </w:t>
            </w:r>
            <w:r w:rsidRPr="006033F6">
              <w:rPr>
                <w:rFonts w:ascii="Tahoma" w:hAnsi="Tahoma" w:cs="Tahoma"/>
                <w:b/>
                <w:sz w:val="18"/>
                <w:szCs w:val="18"/>
              </w:rPr>
              <w:t>(email)</w:t>
            </w:r>
            <w:r w:rsidRPr="006033F6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5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582"/>
        </w:trPr>
        <w:tc>
          <w:tcPr>
            <w:tcW w:w="35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87539E">
            <w:pPr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sz w:val="18"/>
                <w:szCs w:val="18"/>
              </w:rPr>
              <w:t>b) numer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t>faksu</w:t>
            </w:r>
            <w:r w:rsidRPr="000204CA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</w:tbl>
    <w:p w:rsidR="006033F6" w:rsidRPr="000204CA" w:rsidRDefault="006033F6" w:rsidP="006033F6">
      <w:pPr>
        <w:jc w:val="both"/>
        <w:rPr>
          <w:rFonts w:ascii="Tahoma" w:hAnsi="Tahoma" w:cs="Tahoma"/>
          <w:b/>
          <w:u w:val="single"/>
        </w:rPr>
      </w:pPr>
    </w:p>
    <w:p w:rsidR="00DC7471" w:rsidRDefault="00DC7471" w:rsidP="001A70FA">
      <w:pPr>
        <w:pStyle w:val="Tekstpodstawowy"/>
        <w:spacing w:before="120" w:after="120"/>
        <w:ind w:left="720"/>
        <w:rPr>
          <w:rFonts w:ascii="Tahoma" w:hAnsi="Tahoma" w:cs="Tahoma"/>
          <w:sz w:val="18"/>
          <w:szCs w:val="18"/>
        </w:rPr>
      </w:pPr>
    </w:p>
    <w:p w:rsidR="00DC7471" w:rsidRDefault="00DC7471" w:rsidP="001A70FA">
      <w:pPr>
        <w:pStyle w:val="Tekstpodstawowy"/>
        <w:spacing w:before="120" w:after="120"/>
        <w:ind w:left="720"/>
        <w:rPr>
          <w:rFonts w:ascii="Tahoma" w:hAnsi="Tahoma" w:cs="Tahoma"/>
          <w:sz w:val="18"/>
          <w:szCs w:val="18"/>
        </w:rPr>
      </w:pPr>
    </w:p>
    <w:p w:rsidR="00DC7471" w:rsidRDefault="00DC7471" w:rsidP="001A70FA">
      <w:pPr>
        <w:pStyle w:val="Tekstpodstawowy"/>
        <w:spacing w:before="120" w:after="120"/>
        <w:ind w:left="720"/>
        <w:rPr>
          <w:rFonts w:ascii="Tahoma" w:hAnsi="Tahoma" w:cs="Tahoma"/>
          <w:sz w:val="18"/>
          <w:szCs w:val="18"/>
        </w:rPr>
      </w:pPr>
    </w:p>
    <w:p w:rsidR="00DC7471" w:rsidRDefault="00DC7471" w:rsidP="001A70FA">
      <w:pPr>
        <w:pStyle w:val="Tekstpodstawowy"/>
        <w:spacing w:before="120" w:after="120"/>
        <w:ind w:left="720"/>
        <w:rPr>
          <w:rFonts w:ascii="Tahoma" w:hAnsi="Tahoma" w:cs="Tahoma"/>
          <w:sz w:val="18"/>
          <w:szCs w:val="18"/>
        </w:rPr>
      </w:pPr>
    </w:p>
    <w:p w:rsidR="001A70FA" w:rsidRPr="00F46632" w:rsidRDefault="006033F6" w:rsidP="001A70FA">
      <w:pPr>
        <w:pStyle w:val="Tekstpodstawowy"/>
        <w:spacing w:before="120" w:after="120"/>
        <w:ind w:left="720"/>
      </w:pPr>
      <w:r w:rsidRPr="00651C68">
        <w:rPr>
          <w:rFonts w:ascii="Tahoma" w:hAnsi="Tahoma" w:cs="Tahoma"/>
          <w:sz w:val="18"/>
          <w:szCs w:val="18"/>
        </w:rPr>
        <w:t>Nawiązując do ogłoszenia o przetargu nieograniczonym o udzielenie zamówienia publicznego niniejszym oferujemy wykonanie zadania pn. „</w:t>
      </w:r>
      <w:r w:rsidR="001A70FA" w:rsidRPr="001A70FA">
        <w:rPr>
          <w:rFonts w:ascii="Tahoma" w:hAnsi="Tahoma" w:cs="Tahoma"/>
          <w:sz w:val="18"/>
        </w:rPr>
        <w:t xml:space="preserve">Dostawa </w:t>
      </w:r>
      <w:r w:rsidR="00DC7471">
        <w:rPr>
          <w:rFonts w:ascii="Tahoma" w:hAnsi="Tahoma" w:cs="Tahoma"/>
          <w:sz w:val="18"/>
        </w:rPr>
        <w:t>wyposażenia świetlic wiejskich</w:t>
      </w:r>
      <w:r w:rsidR="001A70FA" w:rsidRPr="001A70FA">
        <w:rPr>
          <w:rFonts w:ascii="Tahoma" w:hAnsi="Tahoma" w:cs="Tahoma"/>
          <w:sz w:val="18"/>
        </w:rPr>
        <w:t xml:space="preserve"> w gminie Wińsko”.</w:t>
      </w:r>
    </w:p>
    <w:p w:rsidR="006033F6" w:rsidRDefault="006033F6" w:rsidP="00651C68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  <w:r w:rsidRPr="00651C68">
        <w:rPr>
          <w:rFonts w:ascii="Tahoma" w:hAnsi="Tahoma" w:cs="Tahoma"/>
          <w:sz w:val="18"/>
          <w:szCs w:val="18"/>
        </w:rPr>
        <w:t xml:space="preserve"> o zakresie i warunkach określonych w dokumentacji przetargowej za kwotę:</w:t>
      </w:r>
    </w:p>
    <w:p w:rsidR="00651C68" w:rsidRDefault="00651C68" w:rsidP="00651C68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</w:p>
    <w:p w:rsidR="00651C68" w:rsidRPr="00651C68" w:rsidRDefault="00300454" w:rsidP="00651C68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  <w:r w:rsidRPr="00A3659F">
        <w:rPr>
          <w:rFonts w:ascii="Tahoma" w:hAnsi="Tahoma" w:cs="Tahoma"/>
          <w:b/>
          <w:sz w:val="18"/>
          <w:szCs w:val="18"/>
        </w:rPr>
        <w:t xml:space="preserve">CZĘŚĆ NR 1 </w:t>
      </w:r>
      <w:r w:rsidR="007B7A1D">
        <w:rPr>
          <w:rFonts w:ascii="Tahoma" w:hAnsi="Tahoma" w:cs="Tahoma"/>
          <w:b/>
          <w:sz w:val="18"/>
          <w:szCs w:val="18"/>
        </w:rPr>
        <w:t>–</w:t>
      </w:r>
      <w:r w:rsidR="007B7A1D">
        <w:rPr>
          <w:rFonts w:ascii="Calibri" w:hAnsi="Calibri"/>
          <w:b/>
          <w:i/>
          <w:szCs w:val="22"/>
        </w:rPr>
        <w:t xml:space="preserve">dostawa i montaż mebli </w:t>
      </w:r>
    </w:p>
    <w:p w:rsidR="005B0469" w:rsidRPr="000204CA" w:rsidRDefault="005B0469" w:rsidP="00A3659F">
      <w:pPr>
        <w:numPr>
          <w:ilvl w:val="0"/>
          <w:numId w:val="7"/>
        </w:numPr>
        <w:tabs>
          <w:tab w:val="clear" w:pos="1647"/>
        </w:tabs>
        <w:spacing w:after="0" w:line="240" w:lineRule="auto"/>
        <w:ind w:left="426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204CA"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:rsidR="005B0469" w:rsidRPr="000204CA" w:rsidRDefault="005B0469" w:rsidP="005B0469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5B0469" w:rsidRPr="000204CA" w:rsidTr="0087539E">
        <w:tc>
          <w:tcPr>
            <w:tcW w:w="2552" w:type="dxa"/>
            <w:vAlign w:val="center"/>
          </w:tcPr>
          <w:p w:rsidR="005B0469" w:rsidRPr="000204CA" w:rsidRDefault="005B0469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Cenanetto</w:t>
            </w:r>
          </w:p>
        </w:tc>
        <w:tc>
          <w:tcPr>
            <w:tcW w:w="1842" w:type="dxa"/>
            <w:vAlign w:val="center"/>
          </w:tcPr>
          <w:p w:rsidR="005B0469" w:rsidRPr="000204CA" w:rsidRDefault="005B0469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5B0469" w:rsidRPr="000204CA" w:rsidRDefault="005B0469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Kwotapodatku VAT </w:t>
            </w:r>
          </w:p>
        </w:tc>
        <w:tc>
          <w:tcPr>
            <w:tcW w:w="2410" w:type="dxa"/>
            <w:vAlign w:val="center"/>
          </w:tcPr>
          <w:p w:rsidR="005B0469" w:rsidRPr="000204CA" w:rsidRDefault="005B0469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Wartośćbrutto</w:t>
            </w:r>
          </w:p>
        </w:tc>
      </w:tr>
      <w:tr w:rsidR="005B0469" w:rsidRPr="000204CA" w:rsidTr="0087539E">
        <w:trPr>
          <w:trHeight w:val="466"/>
        </w:trPr>
        <w:tc>
          <w:tcPr>
            <w:tcW w:w="2552" w:type="dxa"/>
            <w:vAlign w:val="center"/>
          </w:tcPr>
          <w:p w:rsidR="005B0469" w:rsidRPr="000204CA" w:rsidRDefault="005B0469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5B0469" w:rsidRPr="000204CA" w:rsidRDefault="005B0469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B0469" w:rsidRPr="000204CA" w:rsidRDefault="005B0469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5B0469" w:rsidRPr="000204CA" w:rsidRDefault="005B0469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0469" w:rsidRPr="000204CA" w:rsidRDefault="005B0469" w:rsidP="005B0469">
      <w:pPr>
        <w:rPr>
          <w:rFonts w:ascii="Tahoma" w:hAnsi="Tahoma" w:cs="Tahoma"/>
          <w:b/>
          <w:sz w:val="18"/>
          <w:szCs w:val="18"/>
        </w:rPr>
      </w:pPr>
    </w:p>
    <w:p w:rsidR="005B0469" w:rsidRPr="000204CA" w:rsidRDefault="005B0469" w:rsidP="005B0469">
      <w:pPr>
        <w:numPr>
          <w:ilvl w:val="0"/>
          <w:numId w:val="7"/>
        </w:numPr>
        <w:spacing w:after="0" w:line="240" w:lineRule="auto"/>
        <w:ind w:left="500" w:hanging="300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204CA">
        <w:rPr>
          <w:rFonts w:ascii="Tahoma" w:hAnsi="Tahoma" w:cs="Tahoma"/>
          <w:b/>
          <w:sz w:val="18"/>
          <w:szCs w:val="18"/>
          <w:u w:val="single"/>
        </w:rPr>
        <w:t xml:space="preserve">Kryterium – </w:t>
      </w:r>
      <w:r w:rsidR="00A3659F">
        <w:rPr>
          <w:rFonts w:ascii="Tahoma" w:hAnsi="Tahoma" w:cs="Tahoma"/>
          <w:b/>
          <w:sz w:val="18"/>
          <w:szCs w:val="18"/>
          <w:u w:val="single"/>
        </w:rPr>
        <w:t xml:space="preserve"> TERMIN </w:t>
      </w:r>
      <w:r w:rsidR="00DC7471">
        <w:rPr>
          <w:rFonts w:ascii="Tahoma" w:hAnsi="Tahoma" w:cs="Tahoma"/>
          <w:b/>
          <w:sz w:val="18"/>
          <w:szCs w:val="18"/>
          <w:u w:val="single"/>
        </w:rPr>
        <w:t>GWARANCJI</w:t>
      </w:r>
    </w:p>
    <w:p w:rsidR="005B0469" w:rsidRPr="000204CA" w:rsidRDefault="005B0469" w:rsidP="005B0469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5B0469" w:rsidRPr="006E4D0B" w:rsidTr="0087539E">
        <w:trPr>
          <w:trHeight w:val="1034"/>
        </w:trPr>
        <w:tc>
          <w:tcPr>
            <w:tcW w:w="2179" w:type="dxa"/>
            <w:vAlign w:val="center"/>
          </w:tcPr>
          <w:p w:rsidR="005B0469" w:rsidRPr="000204CA" w:rsidRDefault="00576110" w:rsidP="00DC747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Termin </w:t>
            </w:r>
            <w:r w:rsidR="00DC7471">
              <w:rPr>
                <w:rFonts w:ascii="Tahoma" w:hAnsi="Tahoma" w:cs="Tahoma"/>
                <w:b/>
                <w:sz w:val="18"/>
                <w:szCs w:val="18"/>
              </w:rPr>
              <w:t>gwarancji</w:t>
            </w:r>
          </w:p>
        </w:tc>
        <w:tc>
          <w:tcPr>
            <w:tcW w:w="6980" w:type="dxa"/>
            <w:vAlign w:val="center"/>
          </w:tcPr>
          <w:p w:rsidR="005B0469" w:rsidRPr="000204CA" w:rsidRDefault="005B0469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B0469" w:rsidRPr="000204CA" w:rsidRDefault="005B0469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………………………………. </w:t>
            </w:r>
            <w:r w:rsidR="00DC7471">
              <w:rPr>
                <w:rFonts w:ascii="Tahoma" w:hAnsi="Tahoma" w:cs="Tahoma"/>
                <w:b/>
                <w:sz w:val="18"/>
                <w:szCs w:val="18"/>
              </w:rPr>
              <w:t>miesięcy</w:t>
            </w:r>
          </w:p>
          <w:p w:rsidR="005B0469" w:rsidRPr="006033F6" w:rsidRDefault="00E32B8D" w:rsidP="00DC747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(min 12 m-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</w:rPr>
              <w:t>cy</w:t>
            </w:r>
            <w:proofErr w:type="spellEnd"/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</w:tbl>
    <w:p w:rsidR="00670D5D" w:rsidRDefault="00670D5D" w:rsidP="006033F6">
      <w:pPr>
        <w:rPr>
          <w:rFonts w:ascii="Tahoma" w:hAnsi="Tahoma" w:cs="Tahoma"/>
          <w:sz w:val="18"/>
          <w:szCs w:val="18"/>
        </w:rPr>
      </w:pPr>
    </w:p>
    <w:p w:rsidR="00FB63D7" w:rsidRPr="00651C68" w:rsidRDefault="00FB63D7" w:rsidP="00FB63D7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  <w:r w:rsidRPr="00A3659F">
        <w:rPr>
          <w:rFonts w:ascii="Tahoma" w:hAnsi="Tahoma" w:cs="Tahoma"/>
          <w:b/>
          <w:sz w:val="18"/>
          <w:szCs w:val="18"/>
        </w:rPr>
        <w:t xml:space="preserve">CZĘŚĆ NR </w:t>
      </w:r>
      <w:r>
        <w:rPr>
          <w:rFonts w:ascii="Tahoma" w:hAnsi="Tahoma" w:cs="Tahoma"/>
          <w:b/>
          <w:sz w:val="18"/>
          <w:szCs w:val="18"/>
        </w:rPr>
        <w:t>2</w:t>
      </w:r>
      <w:r w:rsidRPr="00A3659F">
        <w:rPr>
          <w:rFonts w:ascii="Tahoma" w:hAnsi="Tahoma" w:cs="Tahoma"/>
          <w:b/>
          <w:sz w:val="18"/>
          <w:szCs w:val="18"/>
        </w:rPr>
        <w:t xml:space="preserve"> -</w:t>
      </w:r>
      <w:r w:rsidR="005F083F">
        <w:rPr>
          <w:rFonts w:ascii="Calibri" w:hAnsi="Calibri"/>
          <w:b/>
          <w:i/>
          <w:szCs w:val="22"/>
        </w:rPr>
        <w:t>dostawa</w:t>
      </w:r>
      <w:r w:rsidR="007B7A1D">
        <w:rPr>
          <w:rFonts w:ascii="Calibri" w:hAnsi="Calibri"/>
          <w:b/>
          <w:i/>
          <w:szCs w:val="22"/>
        </w:rPr>
        <w:t xml:space="preserve"> i</w:t>
      </w:r>
      <w:r w:rsidR="005F083F">
        <w:rPr>
          <w:rFonts w:ascii="Calibri" w:hAnsi="Calibri"/>
          <w:b/>
          <w:i/>
          <w:szCs w:val="22"/>
        </w:rPr>
        <w:t xml:space="preserve"> montaż</w:t>
      </w:r>
      <w:r w:rsidR="007B7A1D">
        <w:rPr>
          <w:rFonts w:ascii="Calibri" w:hAnsi="Calibri"/>
          <w:b/>
          <w:i/>
          <w:szCs w:val="22"/>
        </w:rPr>
        <w:t xml:space="preserve"> sprzętu AGD</w:t>
      </w:r>
    </w:p>
    <w:p w:rsidR="00FB63D7" w:rsidRPr="000204CA" w:rsidRDefault="00FB63D7" w:rsidP="00FB63D7">
      <w:pPr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204CA"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:rsidR="00FB63D7" w:rsidRPr="000204CA" w:rsidRDefault="00FB63D7" w:rsidP="00FB63D7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FB63D7" w:rsidRPr="000204CA" w:rsidTr="0087539E">
        <w:tc>
          <w:tcPr>
            <w:tcW w:w="2552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Cenanetto</w:t>
            </w:r>
          </w:p>
        </w:tc>
        <w:tc>
          <w:tcPr>
            <w:tcW w:w="1842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Kwotapodatku VAT </w:t>
            </w:r>
          </w:p>
        </w:tc>
        <w:tc>
          <w:tcPr>
            <w:tcW w:w="2410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Wartośćbrutto</w:t>
            </w:r>
          </w:p>
        </w:tc>
      </w:tr>
      <w:tr w:rsidR="00FB63D7" w:rsidRPr="000204CA" w:rsidTr="0087539E">
        <w:trPr>
          <w:trHeight w:val="466"/>
        </w:trPr>
        <w:tc>
          <w:tcPr>
            <w:tcW w:w="2552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B63D7" w:rsidRPr="000204CA" w:rsidRDefault="00FB63D7" w:rsidP="00FB63D7">
      <w:pPr>
        <w:rPr>
          <w:rFonts w:ascii="Tahoma" w:hAnsi="Tahoma" w:cs="Tahoma"/>
          <w:b/>
          <w:sz w:val="18"/>
          <w:szCs w:val="18"/>
        </w:rPr>
      </w:pPr>
    </w:p>
    <w:p w:rsidR="00DC7471" w:rsidRPr="00DC7471" w:rsidRDefault="00DC7471" w:rsidP="00DC747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DC7471">
        <w:rPr>
          <w:rFonts w:ascii="Tahoma" w:hAnsi="Tahoma" w:cs="Tahoma"/>
          <w:b/>
          <w:sz w:val="18"/>
          <w:szCs w:val="18"/>
          <w:u w:val="single"/>
        </w:rPr>
        <w:t>Kryterium –  TERMIN GWARANCJI</w:t>
      </w:r>
    </w:p>
    <w:p w:rsidR="00DC7471" w:rsidRPr="000204CA" w:rsidRDefault="00DC7471" w:rsidP="00DC7471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DC7471" w:rsidRPr="006E4D0B" w:rsidTr="0087539E">
        <w:trPr>
          <w:trHeight w:val="1034"/>
        </w:trPr>
        <w:tc>
          <w:tcPr>
            <w:tcW w:w="2179" w:type="dxa"/>
            <w:vAlign w:val="center"/>
          </w:tcPr>
          <w:p w:rsidR="00DC7471" w:rsidRPr="000204CA" w:rsidRDefault="00DC7471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Termin gwarancji</w:t>
            </w:r>
          </w:p>
        </w:tc>
        <w:tc>
          <w:tcPr>
            <w:tcW w:w="6980" w:type="dxa"/>
            <w:vAlign w:val="center"/>
          </w:tcPr>
          <w:p w:rsidR="00DC7471" w:rsidRPr="000204CA" w:rsidRDefault="00DC7471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DC7471" w:rsidRPr="000204CA" w:rsidRDefault="00DC7471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……………………………….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miesięcy</w:t>
            </w:r>
          </w:p>
          <w:p w:rsidR="00DC7471" w:rsidRPr="006033F6" w:rsidRDefault="00E32B8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(min 12 m-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</w:rPr>
              <w:t>cy</w:t>
            </w:r>
            <w:proofErr w:type="spellEnd"/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</w:tbl>
    <w:p w:rsidR="00DC7471" w:rsidRDefault="00DC7471" w:rsidP="00DC7471">
      <w:pPr>
        <w:rPr>
          <w:rFonts w:ascii="Tahoma" w:hAnsi="Tahoma" w:cs="Tahoma"/>
          <w:sz w:val="18"/>
          <w:szCs w:val="18"/>
        </w:rPr>
      </w:pPr>
    </w:p>
    <w:p w:rsidR="00FB63D7" w:rsidRDefault="00FB63D7" w:rsidP="00FB63D7">
      <w:pPr>
        <w:rPr>
          <w:rFonts w:ascii="Tahoma" w:hAnsi="Tahoma" w:cs="Tahoma"/>
          <w:sz w:val="18"/>
          <w:szCs w:val="18"/>
        </w:rPr>
      </w:pPr>
    </w:p>
    <w:p w:rsidR="00FB63D7" w:rsidRPr="00651C68" w:rsidRDefault="00FB63D7" w:rsidP="00FB63D7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  <w:r w:rsidRPr="00A3659F">
        <w:rPr>
          <w:rFonts w:ascii="Tahoma" w:hAnsi="Tahoma" w:cs="Tahoma"/>
          <w:b/>
          <w:sz w:val="18"/>
          <w:szCs w:val="18"/>
        </w:rPr>
        <w:t xml:space="preserve">CZĘŚĆ NR </w:t>
      </w:r>
      <w:r>
        <w:rPr>
          <w:rFonts w:ascii="Tahoma" w:hAnsi="Tahoma" w:cs="Tahoma"/>
          <w:b/>
          <w:sz w:val="18"/>
          <w:szCs w:val="18"/>
        </w:rPr>
        <w:t>3</w:t>
      </w:r>
      <w:r w:rsidRPr="00A3659F">
        <w:rPr>
          <w:rFonts w:ascii="Tahoma" w:hAnsi="Tahoma" w:cs="Tahoma"/>
          <w:b/>
          <w:sz w:val="18"/>
          <w:szCs w:val="18"/>
        </w:rPr>
        <w:t xml:space="preserve"> -</w:t>
      </w:r>
      <w:r w:rsidRPr="00CC65A0">
        <w:rPr>
          <w:rFonts w:ascii="Calibri" w:hAnsi="Calibri"/>
          <w:b/>
          <w:i/>
          <w:szCs w:val="22"/>
        </w:rPr>
        <w:t xml:space="preserve">dostawa </w:t>
      </w:r>
      <w:r w:rsidR="007B7A1D">
        <w:rPr>
          <w:rFonts w:ascii="Calibri" w:hAnsi="Calibri"/>
          <w:b/>
          <w:i/>
          <w:szCs w:val="22"/>
        </w:rPr>
        <w:t>i montaż rolet okiennych</w:t>
      </w:r>
    </w:p>
    <w:p w:rsidR="00FB63D7" w:rsidRPr="000204CA" w:rsidRDefault="00FB63D7" w:rsidP="00FB63D7">
      <w:pPr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204CA"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:rsidR="00FB63D7" w:rsidRPr="000204CA" w:rsidRDefault="00FB63D7" w:rsidP="00FB63D7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FB63D7" w:rsidRPr="000204CA" w:rsidTr="0087539E">
        <w:tc>
          <w:tcPr>
            <w:tcW w:w="2552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Cenanetto</w:t>
            </w:r>
          </w:p>
        </w:tc>
        <w:tc>
          <w:tcPr>
            <w:tcW w:w="1842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Kwotapodatku VAT </w:t>
            </w:r>
          </w:p>
        </w:tc>
        <w:tc>
          <w:tcPr>
            <w:tcW w:w="2410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Wartośćbrutto</w:t>
            </w:r>
          </w:p>
        </w:tc>
      </w:tr>
      <w:tr w:rsidR="00FB63D7" w:rsidRPr="000204CA" w:rsidTr="0087539E">
        <w:trPr>
          <w:trHeight w:val="466"/>
        </w:trPr>
        <w:tc>
          <w:tcPr>
            <w:tcW w:w="2552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FB63D7" w:rsidRPr="000204CA" w:rsidRDefault="00FB63D7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B63D7" w:rsidRPr="000204CA" w:rsidRDefault="00FB63D7" w:rsidP="00FB63D7">
      <w:pPr>
        <w:rPr>
          <w:rFonts w:ascii="Tahoma" w:hAnsi="Tahoma" w:cs="Tahoma"/>
          <w:b/>
          <w:sz w:val="18"/>
          <w:szCs w:val="18"/>
        </w:rPr>
      </w:pPr>
    </w:p>
    <w:p w:rsidR="00DC7471" w:rsidRPr="00DC7471" w:rsidRDefault="00DC7471" w:rsidP="00DC747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DC7471">
        <w:rPr>
          <w:rFonts w:ascii="Tahoma" w:hAnsi="Tahoma" w:cs="Tahoma"/>
          <w:b/>
          <w:sz w:val="18"/>
          <w:szCs w:val="18"/>
          <w:u w:val="single"/>
        </w:rPr>
        <w:t>Kryterium –  TERMIN GWARANCJI</w:t>
      </w:r>
    </w:p>
    <w:p w:rsidR="00DC7471" w:rsidRPr="000204CA" w:rsidRDefault="00DC7471" w:rsidP="00DC7471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DC7471" w:rsidRPr="006E4D0B" w:rsidTr="0087539E">
        <w:trPr>
          <w:trHeight w:val="1034"/>
        </w:trPr>
        <w:tc>
          <w:tcPr>
            <w:tcW w:w="2179" w:type="dxa"/>
            <w:vAlign w:val="center"/>
          </w:tcPr>
          <w:p w:rsidR="00DC7471" w:rsidRPr="000204CA" w:rsidRDefault="00DC7471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Termin gwarancji</w:t>
            </w:r>
          </w:p>
        </w:tc>
        <w:tc>
          <w:tcPr>
            <w:tcW w:w="6980" w:type="dxa"/>
            <w:vAlign w:val="center"/>
          </w:tcPr>
          <w:p w:rsidR="00DC7471" w:rsidRPr="000204CA" w:rsidRDefault="00DC7471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DC7471" w:rsidRPr="000204CA" w:rsidRDefault="00DC7471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……………………………….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miesięcy</w:t>
            </w:r>
          </w:p>
          <w:p w:rsidR="00DC7471" w:rsidRPr="006033F6" w:rsidRDefault="00E32B8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(min 12 m-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</w:rPr>
              <w:t>cy</w:t>
            </w:r>
            <w:proofErr w:type="spellEnd"/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</w:tbl>
    <w:p w:rsidR="007B7A1D" w:rsidRDefault="007B7A1D" w:rsidP="007B7A1D">
      <w:pPr>
        <w:pStyle w:val="Tekstpodstawowy"/>
        <w:spacing w:before="120" w:after="120"/>
        <w:rPr>
          <w:rFonts w:ascii="Tahoma" w:hAnsi="Tahoma" w:cs="Tahoma"/>
          <w:b/>
          <w:sz w:val="18"/>
          <w:szCs w:val="18"/>
        </w:rPr>
      </w:pPr>
    </w:p>
    <w:p w:rsidR="007B7A1D" w:rsidRPr="00651C68" w:rsidRDefault="007B7A1D" w:rsidP="007B7A1D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  <w:r w:rsidRPr="00A3659F">
        <w:rPr>
          <w:rFonts w:ascii="Tahoma" w:hAnsi="Tahoma" w:cs="Tahoma"/>
          <w:b/>
          <w:sz w:val="18"/>
          <w:szCs w:val="18"/>
        </w:rPr>
        <w:t xml:space="preserve">CZĘŚĆ NR </w:t>
      </w:r>
      <w:r>
        <w:rPr>
          <w:rFonts w:ascii="Tahoma" w:hAnsi="Tahoma" w:cs="Tahoma"/>
          <w:b/>
          <w:sz w:val="18"/>
          <w:szCs w:val="18"/>
        </w:rPr>
        <w:t>4</w:t>
      </w:r>
      <w:r w:rsidRPr="00A3659F">
        <w:rPr>
          <w:rFonts w:ascii="Tahoma" w:hAnsi="Tahoma" w:cs="Tahoma"/>
          <w:b/>
          <w:sz w:val="18"/>
          <w:szCs w:val="18"/>
        </w:rPr>
        <w:t xml:space="preserve"> -</w:t>
      </w:r>
      <w:r w:rsidRPr="00CC65A0">
        <w:rPr>
          <w:rFonts w:ascii="Calibri" w:hAnsi="Calibri"/>
          <w:b/>
          <w:i/>
          <w:szCs w:val="22"/>
        </w:rPr>
        <w:t xml:space="preserve">dostawa </w:t>
      </w:r>
      <w:r>
        <w:rPr>
          <w:rFonts w:ascii="Calibri" w:hAnsi="Calibri"/>
          <w:b/>
          <w:i/>
          <w:szCs w:val="22"/>
        </w:rPr>
        <w:t>wyposażenia pomieszczenia kuchennego w naczynia i akcesoria kuchenne</w:t>
      </w:r>
    </w:p>
    <w:p w:rsidR="007B7A1D" w:rsidRPr="000204CA" w:rsidRDefault="007B7A1D" w:rsidP="007B7A1D">
      <w:pPr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204CA"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7B7A1D" w:rsidRPr="000204CA" w:rsidTr="0087539E"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Cenanetto</w:t>
            </w: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Kwotapodatku VAT </w:t>
            </w: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Wartośćbrutto</w:t>
            </w:r>
          </w:p>
        </w:tc>
      </w:tr>
      <w:tr w:rsidR="007B7A1D" w:rsidRPr="000204CA" w:rsidTr="0087539E">
        <w:trPr>
          <w:trHeight w:val="466"/>
        </w:trPr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B7A1D" w:rsidRPr="000204CA" w:rsidRDefault="007B7A1D" w:rsidP="007B7A1D">
      <w:pPr>
        <w:rPr>
          <w:rFonts w:ascii="Tahoma" w:hAnsi="Tahoma" w:cs="Tahoma"/>
          <w:b/>
          <w:sz w:val="18"/>
          <w:szCs w:val="18"/>
        </w:rPr>
      </w:pPr>
    </w:p>
    <w:p w:rsidR="007B7A1D" w:rsidRPr="00DC7471" w:rsidRDefault="007B7A1D" w:rsidP="007B7A1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DC7471">
        <w:rPr>
          <w:rFonts w:ascii="Tahoma" w:hAnsi="Tahoma" w:cs="Tahoma"/>
          <w:b/>
          <w:sz w:val="18"/>
          <w:szCs w:val="18"/>
          <w:u w:val="single"/>
        </w:rPr>
        <w:t>Kryterium –  TERMIN GWARANCJI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7B7A1D" w:rsidRPr="006E4D0B" w:rsidTr="0087539E">
        <w:trPr>
          <w:trHeight w:val="1034"/>
        </w:trPr>
        <w:tc>
          <w:tcPr>
            <w:tcW w:w="2179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Termin gwarancji</w:t>
            </w:r>
          </w:p>
        </w:tc>
        <w:tc>
          <w:tcPr>
            <w:tcW w:w="698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……………………………….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miesięcy</w:t>
            </w:r>
          </w:p>
          <w:p w:rsidR="007B7A1D" w:rsidRPr="006033F6" w:rsidRDefault="00E32B8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(min 12 m-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</w:rPr>
              <w:t>cy</w:t>
            </w:r>
            <w:proofErr w:type="spellEnd"/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</w:tbl>
    <w:p w:rsidR="007B7A1D" w:rsidRDefault="007B7A1D" w:rsidP="007B7A1D">
      <w:pPr>
        <w:rPr>
          <w:rFonts w:ascii="Tahoma" w:hAnsi="Tahoma" w:cs="Tahoma"/>
          <w:sz w:val="18"/>
          <w:szCs w:val="18"/>
        </w:rPr>
      </w:pPr>
    </w:p>
    <w:p w:rsidR="007B7A1D" w:rsidRPr="00651C68" w:rsidRDefault="007B7A1D" w:rsidP="007B7A1D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  <w:r w:rsidRPr="00A3659F">
        <w:rPr>
          <w:rFonts w:ascii="Tahoma" w:hAnsi="Tahoma" w:cs="Tahoma"/>
          <w:b/>
          <w:sz w:val="18"/>
          <w:szCs w:val="18"/>
        </w:rPr>
        <w:t xml:space="preserve">CZĘŚĆ NR </w:t>
      </w:r>
      <w:r>
        <w:rPr>
          <w:rFonts w:ascii="Tahoma" w:hAnsi="Tahoma" w:cs="Tahoma"/>
          <w:b/>
          <w:sz w:val="18"/>
          <w:szCs w:val="18"/>
        </w:rPr>
        <w:t>5</w:t>
      </w:r>
      <w:r w:rsidRPr="00A3659F">
        <w:rPr>
          <w:rFonts w:ascii="Tahoma" w:hAnsi="Tahoma" w:cs="Tahoma"/>
          <w:b/>
          <w:sz w:val="18"/>
          <w:szCs w:val="18"/>
        </w:rPr>
        <w:t xml:space="preserve"> </w:t>
      </w:r>
      <w:r w:rsidR="005F083F">
        <w:rPr>
          <w:rFonts w:ascii="Tahoma" w:hAnsi="Tahoma" w:cs="Tahoma"/>
          <w:b/>
          <w:sz w:val="18"/>
          <w:szCs w:val="18"/>
        </w:rPr>
        <w:t>–</w:t>
      </w:r>
      <w:r w:rsidR="005F083F">
        <w:rPr>
          <w:rFonts w:ascii="Calibri" w:hAnsi="Calibri"/>
          <w:b/>
          <w:i/>
          <w:szCs w:val="22"/>
        </w:rPr>
        <w:t xml:space="preserve">dostawa komputerów i drukarek </w:t>
      </w:r>
    </w:p>
    <w:p w:rsidR="007B7A1D" w:rsidRPr="000204CA" w:rsidRDefault="007B7A1D" w:rsidP="007B7A1D">
      <w:pPr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204CA"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7B7A1D" w:rsidRPr="000204CA" w:rsidTr="0087539E"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Cenanetto</w:t>
            </w: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Kwotapodatku VAT </w:t>
            </w: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Wartośćbrutto</w:t>
            </w:r>
          </w:p>
        </w:tc>
      </w:tr>
      <w:tr w:rsidR="007B7A1D" w:rsidRPr="000204CA" w:rsidTr="0087539E">
        <w:trPr>
          <w:trHeight w:val="466"/>
        </w:trPr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B7A1D" w:rsidRPr="000204CA" w:rsidRDefault="007B7A1D" w:rsidP="007B7A1D">
      <w:pPr>
        <w:rPr>
          <w:rFonts w:ascii="Tahoma" w:hAnsi="Tahoma" w:cs="Tahoma"/>
          <w:b/>
          <w:sz w:val="18"/>
          <w:szCs w:val="18"/>
        </w:rPr>
      </w:pPr>
    </w:p>
    <w:p w:rsidR="007B7A1D" w:rsidRPr="00DC7471" w:rsidRDefault="007B7A1D" w:rsidP="007B7A1D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DC7471">
        <w:rPr>
          <w:rFonts w:ascii="Tahoma" w:hAnsi="Tahoma" w:cs="Tahoma"/>
          <w:b/>
          <w:sz w:val="18"/>
          <w:szCs w:val="18"/>
          <w:u w:val="single"/>
        </w:rPr>
        <w:t>Kryterium –  TERMIN GWARANCJI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7B7A1D" w:rsidRPr="006E4D0B" w:rsidTr="0087539E">
        <w:trPr>
          <w:trHeight w:val="1034"/>
        </w:trPr>
        <w:tc>
          <w:tcPr>
            <w:tcW w:w="2179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Termin gwarancji</w:t>
            </w:r>
          </w:p>
        </w:tc>
        <w:tc>
          <w:tcPr>
            <w:tcW w:w="698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……………………………….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miesięcy</w:t>
            </w:r>
          </w:p>
          <w:p w:rsidR="007B7A1D" w:rsidRPr="006033F6" w:rsidRDefault="00E32B8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(min 12 m-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</w:rPr>
              <w:t>cy</w:t>
            </w:r>
            <w:proofErr w:type="spellEnd"/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</w:tbl>
    <w:p w:rsidR="007B7A1D" w:rsidRDefault="007B7A1D" w:rsidP="007B7A1D">
      <w:pPr>
        <w:rPr>
          <w:rFonts w:ascii="Tahoma" w:hAnsi="Tahoma" w:cs="Tahoma"/>
          <w:sz w:val="18"/>
          <w:szCs w:val="18"/>
        </w:rPr>
      </w:pPr>
    </w:p>
    <w:p w:rsidR="00E32B8D" w:rsidRDefault="00E32B8D" w:rsidP="007B7A1D">
      <w:pPr>
        <w:rPr>
          <w:rFonts w:ascii="Tahoma" w:hAnsi="Tahoma" w:cs="Tahoma"/>
          <w:sz w:val="18"/>
          <w:szCs w:val="18"/>
        </w:rPr>
      </w:pPr>
    </w:p>
    <w:p w:rsidR="007B7A1D" w:rsidRPr="00651C68" w:rsidRDefault="007B7A1D" w:rsidP="007B7A1D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  <w:r w:rsidRPr="00A3659F">
        <w:rPr>
          <w:rFonts w:ascii="Tahoma" w:hAnsi="Tahoma" w:cs="Tahoma"/>
          <w:b/>
          <w:sz w:val="18"/>
          <w:szCs w:val="18"/>
        </w:rPr>
        <w:lastRenderedPageBreak/>
        <w:t xml:space="preserve">CZĘŚĆ NR </w:t>
      </w:r>
      <w:r>
        <w:rPr>
          <w:rFonts w:ascii="Tahoma" w:hAnsi="Tahoma" w:cs="Tahoma"/>
          <w:b/>
          <w:sz w:val="18"/>
          <w:szCs w:val="18"/>
        </w:rPr>
        <w:t>6</w:t>
      </w:r>
      <w:r w:rsidRPr="00A3659F">
        <w:rPr>
          <w:rFonts w:ascii="Tahoma" w:hAnsi="Tahoma" w:cs="Tahoma"/>
          <w:b/>
          <w:sz w:val="18"/>
          <w:szCs w:val="18"/>
        </w:rPr>
        <w:t xml:space="preserve"> -</w:t>
      </w:r>
      <w:r w:rsidRPr="00CC65A0">
        <w:rPr>
          <w:rFonts w:ascii="Calibri" w:hAnsi="Calibri"/>
          <w:b/>
          <w:i/>
          <w:szCs w:val="22"/>
        </w:rPr>
        <w:t xml:space="preserve">dostawa </w:t>
      </w:r>
      <w:r>
        <w:rPr>
          <w:rFonts w:ascii="Calibri" w:hAnsi="Calibri"/>
          <w:b/>
          <w:i/>
          <w:szCs w:val="22"/>
        </w:rPr>
        <w:t>i montaż systemu nagłaśniającego</w:t>
      </w:r>
      <w:r w:rsidR="005F083F">
        <w:rPr>
          <w:rFonts w:ascii="Calibri" w:hAnsi="Calibri"/>
          <w:b/>
          <w:i/>
          <w:szCs w:val="22"/>
        </w:rPr>
        <w:t xml:space="preserve">, oświetlenia scenicznego oraz rolet elektrycznych </w:t>
      </w:r>
    </w:p>
    <w:p w:rsidR="007B7A1D" w:rsidRPr="000204CA" w:rsidRDefault="007B7A1D" w:rsidP="007B7A1D">
      <w:pPr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204CA"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7B7A1D" w:rsidRPr="000204CA" w:rsidTr="0087539E"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Cenanetto</w:t>
            </w: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Kwotapodatku VAT </w:t>
            </w: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Wartośćbrutto</w:t>
            </w:r>
          </w:p>
        </w:tc>
      </w:tr>
      <w:tr w:rsidR="007B7A1D" w:rsidRPr="000204CA" w:rsidTr="0087539E">
        <w:trPr>
          <w:trHeight w:val="466"/>
        </w:trPr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B7A1D" w:rsidRPr="000204CA" w:rsidRDefault="007B7A1D" w:rsidP="007B7A1D">
      <w:pPr>
        <w:rPr>
          <w:rFonts w:ascii="Tahoma" w:hAnsi="Tahoma" w:cs="Tahoma"/>
          <w:b/>
          <w:sz w:val="18"/>
          <w:szCs w:val="18"/>
        </w:rPr>
      </w:pPr>
    </w:p>
    <w:p w:rsidR="007B7A1D" w:rsidRPr="00DC7471" w:rsidRDefault="007B7A1D" w:rsidP="007B7A1D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DC7471">
        <w:rPr>
          <w:rFonts w:ascii="Tahoma" w:hAnsi="Tahoma" w:cs="Tahoma"/>
          <w:b/>
          <w:sz w:val="18"/>
          <w:szCs w:val="18"/>
          <w:u w:val="single"/>
        </w:rPr>
        <w:t>Kryterium –  TERMIN GWARANCJI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7B7A1D" w:rsidRPr="006E4D0B" w:rsidTr="0087539E">
        <w:trPr>
          <w:trHeight w:val="1034"/>
        </w:trPr>
        <w:tc>
          <w:tcPr>
            <w:tcW w:w="2179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Termin gwarancji</w:t>
            </w:r>
          </w:p>
        </w:tc>
        <w:tc>
          <w:tcPr>
            <w:tcW w:w="698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……………………………….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miesięcy</w:t>
            </w:r>
          </w:p>
          <w:p w:rsidR="007B7A1D" w:rsidRPr="006033F6" w:rsidRDefault="00E32B8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(min 12 m-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</w:rPr>
              <w:t>cy</w:t>
            </w:r>
            <w:proofErr w:type="spellEnd"/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</w:tbl>
    <w:p w:rsidR="007B7A1D" w:rsidRDefault="007B7A1D" w:rsidP="007B7A1D">
      <w:pPr>
        <w:rPr>
          <w:rFonts w:ascii="Tahoma" w:hAnsi="Tahoma" w:cs="Tahoma"/>
          <w:sz w:val="18"/>
          <w:szCs w:val="18"/>
        </w:rPr>
      </w:pPr>
    </w:p>
    <w:p w:rsidR="007B7A1D" w:rsidRPr="00651C68" w:rsidRDefault="007B7A1D" w:rsidP="007B7A1D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  <w:r w:rsidRPr="00A3659F">
        <w:rPr>
          <w:rFonts w:ascii="Tahoma" w:hAnsi="Tahoma" w:cs="Tahoma"/>
          <w:b/>
          <w:sz w:val="18"/>
          <w:szCs w:val="18"/>
        </w:rPr>
        <w:t xml:space="preserve">CZĘŚĆ NR </w:t>
      </w:r>
      <w:r>
        <w:rPr>
          <w:rFonts w:ascii="Tahoma" w:hAnsi="Tahoma" w:cs="Tahoma"/>
          <w:b/>
          <w:sz w:val="18"/>
          <w:szCs w:val="18"/>
        </w:rPr>
        <w:t>7</w:t>
      </w:r>
      <w:r w:rsidRPr="00A3659F">
        <w:rPr>
          <w:rFonts w:ascii="Tahoma" w:hAnsi="Tahoma" w:cs="Tahoma"/>
          <w:b/>
          <w:sz w:val="18"/>
          <w:szCs w:val="18"/>
        </w:rPr>
        <w:t xml:space="preserve"> -</w:t>
      </w:r>
      <w:r w:rsidRPr="00CC65A0">
        <w:rPr>
          <w:rFonts w:ascii="Calibri" w:hAnsi="Calibri"/>
          <w:b/>
          <w:i/>
          <w:szCs w:val="22"/>
        </w:rPr>
        <w:t xml:space="preserve">dostawa </w:t>
      </w:r>
      <w:r w:rsidR="005F083F">
        <w:rPr>
          <w:rFonts w:ascii="Calibri" w:hAnsi="Calibri"/>
          <w:b/>
          <w:i/>
          <w:szCs w:val="22"/>
        </w:rPr>
        <w:t>kołder i poduszek wraz z poszewkami i prześcieradłami</w:t>
      </w:r>
    </w:p>
    <w:p w:rsidR="007B7A1D" w:rsidRPr="000204CA" w:rsidRDefault="007B7A1D" w:rsidP="007B7A1D">
      <w:pPr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204CA"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7B7A1D" w:rsidRPr="000204CA" w:rsidTr="0087539E"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Cenanetto</w:t>
            </w: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Kwotapodatku VAT </w:t>
            </w: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Wartośćbrutto</w:t>
            </w:r>
          </w:p>
        </w:tc>
      </w:tr>
      <w:tr w:rsidR="007B7A1D" w:rsidRPr="000204CA" w:rsidTr="0087539E">
        <w:trPr>
          <w:trHeight w:val="466"/>
        </w:trPr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B7A1D" w:rsidRPr="000204CA" w:rsidRDefault="007B7A1D" w:rsidP="007B7A1D">
      <w:pPr>
        <w:rPr>
          <w:rFonts w:ascii="Tahoma" w:hAnsi="Tahoma" w:cs="Tahoma"/>
          <w:b/>
          <w:sz w:val="18"/>
          <w:szCs w:val="18"/>
        </w:rPr>
      </w:pPr>
    </w:p>
    <w:p w:rsidR="007B7A1D" w:rsidRPr="00DC7471" w:rsidRDefault="007B7A1D" w:rsidP="007B7A1D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DC7471">
        <w:rPr>
          <w:rFonts w:ascii="Tahoma" w:hAnsi="Tahoma" w:cs="Tahoma"/>
          <w:b/>
          <w:sz w:val="18"/>
          <w:szCs w:val="18"/>
          <w:u w:val="single"/>
        </w:rPr>
        <w:t>Kryterium –  TERMIN GWARANCJI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7B7A1D" w:rsidRPr="006E4D0B" w:rsidTr="0087539E">
        <w:trPr>
          <w:trHeight w:val="1034"/>
        </w:trPr>
        <w:tc>
          <w:tcPr>
            <w:tcW w:w="2179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Termin gwarancji</w:t>
            </w:r>
          </w:p>
        </w:tc>
        <w:tc>
          <w:tcPr>
            <w:tcW w:w="698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……………………………….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miesięcy</w:t>
            </w:r>
          </w:p>
          <w:p w:rsidR="007B7A1D" w:rsidRPr="006033F6" w:rsidRDefault="00E32B8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(min 12 m-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</w:rPr>
              <w:t>cy</w:t>
            </w:r>
            <w:proofErr w:type="spellEnd"/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</w:tbl>
    <w:p w:rsidR="007B7A1D" w:rsidRDefault="007B7A1D" w:rsidP="007B7A1D">
      <w:pPr>
        <w:rPr>
          <w:rFonts w:ascii="Tahoma" w:hAnsi="Tahoma" w:cs="Tahoma"/>
          <w:sz w:val="18"/>
          <w:szCs w:val="18"/>
        </w:rPr>
      </w:pPr>
    </w:p>
    <w:p w:rsidR="005F083F" w:rsidRPr="00651C68" w:rsidRDefault="005F083F" w:rsidP="005F083F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  <w:r w:rsidRPr="00A3659F">
        <w:rPr>
          <w:rFonts w:ascii="Tahoma" w:hAnsi="Tahoma" w:cs="Tahoma"/>
          <w:b/>
          <w:sz w:val="18"/>
          <w:szCs w:val="18"/>
        </w:rPr>
        <w:t xml:space="preserve">CZĘŚĆ NR </w:t>
      </w:r>
      <w:r>
        <w:rPr>
          <w:rFonts w:ascii="Tahoma" w:hAnsi="Tahoma" w:cs="Tahoma"/>
          <w:b/>
          <w:sz w:val="18"/>
          <w:szCs w:val="18"/>
        </w:rPr>
        <w:t xml:space="preserve">8 </w:t>
      </w:r>
      <w:r w:rsidRPr="00A3659F">
        <w:rPr>
          <w:rFonts w:ascii="Tahoma" w:hAnsi="Tahoma" w:cs="Tahoma"/>
          <w:b/>
          <w:sz w:val="18"/>
          <w:szCs w:val="18"/>
        </w:rPr>
        <w:t>-</w:t>
      </w:r>
      <w:r w:rsidRPr="00CC65A0">
        <w:rPr>
          <w:rFonts w:ascii="Calibri" w:hAnsi="Calibri"/>
          <w:b/>
          <w:i/>
          <w:szCs w:val="22"/>
        </w:rPr>
        <w:t xml:space="preserve">dostawa </w:t>
      </w:r>
      <w:r>
        <w:rPr>
          <w:rFonts w:ascii="Calibri" w:hAnsi="Calibri"/>
          <w:b/>
          <w:i/>
          <w:szCs w:val="22"/>
        </w:rPr>
        <w:t xml:space="preserve">i montaż mebli metalowych </w:t>
      </w:r>
    </w:p>
    <w:p w:rsidR="005F083F" w:rsidRPr="000204CA" w:rsidRDefault="005F083F" w:rsidP="005F083F">
      <w:pPr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204CA"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:rsidR="005F083F" w:rsidRPr="000204CA" w:rsidRDefault="005F083F" w:rsidP="005F083F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5F083F" w:rsidRPr="000204CA" w:rsidTr="002E1A80">
        <w:tc>
          <w:tcPr>
            <w:tcW w:w="2552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Cena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t>netto</w:t>
            </w:r>
          </w:p>
        </w:tc>
        <w:tc>
          <w:tcPr>
            <w:tcW w:w="1842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Kwota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podatku VAT </w:t>
            </w:r>
          </w:p>
        </w:tc>
        <w:tc>
          <w:tcPr>
            <w:tcW w:w="2410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Wartość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t>brutto</w:t>
            </w:r>
          </w:p>
        </w:tc>
      </w:tr>
      <w:tr w:rsidR="005F083F" w:rsidRPr="000204CA" w:rsidTr="002E1A80">
        <w:trPr>
          <w:trHeight w:val="466"/>
        </w:trPr>
        <w:tc>
          <w:tcPr>
            <w:tcW w:w="2552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F083F" w:rsidRPr="000204CA" w:rsidRDefault="005F083F" w:rsidP="005F083F">
      <w:pPr>
        <w:rPr>
          <w:rFonts w:ascii="Tahoma" w:hAnsi="Tahoma" w:cs="Tahoma"/>
          <w:b/>
          <w:sz w:val="18"/>
          <w:szCs w:val="18"/>
        </w:rPr>
      </w:pPr>
    </w:p>
    <w:p w:rsidR="005F083F" w:rsidRPr="00DC7471" w:rsidRDefault="005F083F" w:rsidP="005F083F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DC7471">
        <w:rPr>
          <w:rFonts w:ascii="Tahoma" w:hAnsi="Tahoma" w:cs="Tahoma"/>
          <w:b/>
          <w:sz w:val="18"/>
          <w:szCs w:val="18"/>
          <w:u w:val="single"/>
        </w:rPr>
        <w:t>Kryterium –  TERMIN GWARANCJI</w:t>
      </w:r>
    </w:p>
    <w:p w:rsidR="005F083F" w:rsidRPr="000204CA" w:rsidRDefault="005F083F" w:rsidP="005F083F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5F083F" w:rsidRPr="006E4D0B" w:rsidTr="002E1A80">
        <w:trPr>
          <w:trHeight w:val="1034"/>
        </w:trPr>
        <w:tc>
          <w:tcPr>
            <w:tcW w:w="2179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Termin gwarancji</w:t>
            </w:r>
          </w:p>
        </w:tc>
        <w:tc>
          <w:tcPr>
            <w:tcW w:w="6980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F083F" w:rsidRPr="000204CA" w:rsidRDefault="005F083F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……………………………….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miesięcy</w:t>
            </w:r>
          </w:p>
          <w:p w:rsidR="005F083F" w:rsidRPr="006033F6" w:rsidRDefault="00E32B8D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(min 12 m-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</w:rPr>
              <w:t>cy</w:t>
            </w:r>
            <w:proofErr w:type="spellEnd"/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</w:tbl>
    <w:p w:rsidR="005F083F" w:rsidRDefault="005F083F" w:rsidP="005F083F">
      <w:pPr>
        <w:rPr>
          <w:rFonts w:ascii="Tahoma" w:hAnsi="Tahoma" w:cs="Tahoma"/>
          <w:sz w:val="18"/>
          <w:szCs w:val="18"/>
        </w:rPr>
      </w:pPr>
    </w:p>
    <w:p w:rsidR="005F083F" w:rsidRPr="00651C68" w:rsidRDefault="005F083F" w:rsidP="005F083F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  <w:r w:rsidRPr="00A3659F">
        <w:rPr>
          <w:rFonts w:ascii="Tahoma" w:hAnsi="Tahoma" w:cs="Tahoma"/>
          <w:b/>
          <w:sz w:val="18"/>
          <w:szCs w:val="18"/>
        </w:rPr>
        <w:t xml:space="preserve">CZĘŚĆ NR </w:t>
      </w:r>
      <w:r>
        <w:rPr>
          <w:rFonts w:ascii="Tahoma" w:hAnsi="Tahoma" w:cs="Tahoma"/>
          <w:b/>
          <w:sz w:val="18"/>
          <w:szCs w:val="18"/>
        </w:rPr>
        <w:t>9</w:t>
      </w:r>
      <w:r w:rsidRPr="00A3659F">
        <w:rPr>
          <w:rFonts w:ascii="Tahoma" w:hAnsi="Tahoma" w:cs="Tahoma"/>
          <w:b/>
          <w:sz w:val="18"/>
          <w:szCs w:val="18"/>
        </w:rPr>
        <w:t xml:space="preserve"> -</w:t>
      </w:r>
      <w:r w:rsidRPr="00CC65A0">
        <w:rPr>
          <w:rFonts w:ascii="Calibri" w:hAnsi="Calibri"/>
          <w:b/>
          <w:i/>
          <w:szCs w:val="22"/>
        </w:rPr>
        <w:t xml:space="preserve">dostawa </w:t>
      </w:r>
      <w:r>
        <w:rPr>
          <w:rFonts w:ascii="Calibri" w:hAnsi="Calibri"/>
          <w:b/>
          <w:i/>
          <w:szCs w:val="22"/>
        </w:rPr>
        <w:t xml:space="preserve">wyposażenia toalet i akcesoriów do sprzątania </w:t>
      </w:r>
    </w:p>
    <w:p w:rsidR="005F083F" w:rsidRPr="000204CA" w:rsidRDefault="005F083F" w:rsidP="005F083F">
      <w:pPr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204CA"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:rsidR="005F083F" w:rsidRPr="000204CA" w:rsidRDefault="005F083F" w:rsidP="005F083F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5F083F" w:rsidRPr="000204CA" w:rsidTr="002E1A80">
        <w:tc>
          <w:tcPr>
            <w:tcW w:w="2552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Cena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t>netto</w:t>
            </w:r>
          </w:p>
        </w:tc>
        <w:tc>
          <w:tcPr>
            <w:tcW w:w="1842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Kwota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podatku VAT </w:t>
            </w:r>
          </w:p>
        </w:tc>
        <w:tc>
          <w:tcPr>
            <w:tcW w:w="2410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Wartość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t>brutto</w:t>
            </w:r>
          </w:p>
        </w:tc>
      </w:tr>
      <w:tr w:rsidR="005F083F" w:rsidRPr="000204CA" w:rsidTr="002E1A80">
        <w:trPr>
          <w:trHeight w:val="466"/>
        </w:trPr>
        <w:tc>
          <w:tcPr>
            <w:tcW w:w="2552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F083F" w:rsidRPr="000204CA" w:rsidRDefault="005F083F" w:rsidP="005F083F">
      <w:pPr>
        <w:rPr>
          <w:rFonts w:ascii="Tahoma" w:hAnsi="Tahoma" w:cs="Tahoma"/>
          <w:b/>
          <w:sz w:val="18"/>
          <w:szCs w:val="18"/>
        </w:rPr>
      </w:pPr>
    </w:p>
    <w:p w:rsidR="005F083F" w:rsidRPr="00DC7471" w:rsidRDefault="005F083F" w:rsidP="005F083F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DC7471">
        <w:rPr>
          <w:rFonts w:ascii="Tahoma" w:hAnsi="Tahoma" w:cs="Tahoma"/>
          <w:b/>
          <w:sz w:val="18"/>
          <w:szCs w:val="18"/>
          <w:u w:val="single"/>
        </w:rPr>
        <w:t>Kryterium –  TERMIN GWARANCJI</w:t>
      </w:r>
    </w:p>
    <w:p w:rsidR="005F083F" w:rsidRPr="000204CA" w:rsidRDefault="005F083F" w:rsidP="005F083F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5F083F" w:rsidRPr="006E4D0B" w:rsidTr="002E1A80">
        <w:trPr>
          <w:trHeight w:val="1034"/>
        </w:trPr>
        <w:tc>
          <w:tcPr>
            <w:tcW w:w="2179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Termin gwarancji</w:t>
            </w:r>
          </w:p>
        </w:tc>
        <w:tc>
          <w:tcPr>
            <w:tcW w:w="6980" w:type="dxa"/>
            <w:vAlign w:val="center"/>
          </w:tcPr>
          <w:p w:rsidR="005F083F" w:rsidRPr="000204CA" w:rsidRDefault="005F083F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F083F" w:rsidRPr="000204CA" w:rsidRDefault="005F083F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……………………………….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miesięcy</w:t>
            </w:r>
          </w:p>
          <w:p w:rsidR="005F083F" w:rsidRPr="006033F6" w:rsidRDefault="00E32B8D" w:rsidP="002E1A8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(min 12 m-cy)</w:t>
            </w:r>
            <w:bookmarkStart w:id="0" w:name="_GoBack"/>
            <w:bookmarkEnd w:id="0"/>
          </w:p>
        </w:tc>
      </w:tr>
    </w:tbl>
    <w:p w:rsidR="005F083F" w:rsidRDefault="005F083F" w:rsidP="005F083F">
      <w:pPr>
        <w:rPr>
          <w:rFonts w:ascii="Tahoma" w:hAnsi="Tahoma" w:cs="Tahoma"/>
          <w:sz w:val="18"/>
          <w:szCs w:val="18"/>
        </w:rPr>
      </w:pPr>
    </w:p>
    <w:p w:rsidR="005F083F" w:rsidRDefault="005F083F" w:rsidP="005F083F">
      <w:pPr>
        <w:rPr>
          <w:rFonts w:ascii="Tahoma" w:hAnsi="Tahoma" w:cs="Tahoma"/>
          <w:sz w:val="18"/>
          <w:szCs w:val="18"/>
        </w:rPr>
      </w:pPr>
    </w:p>
    <w:p w:rsidR="005F083F" w:rsidRDefault="005F083F" w:rsidP="007B7A1D">
      <w:pPr>
        <w:rPr>
          <w:rFonts w:ascii="Tahoma" w:hAnsi="Tahoma" w:cs="Tahoma"/>
          <w:sz w:val="18"/>
          <w:szCs w:val="18"/>
        </w:rPr>
      </w:pPr>
    </w:p>
    <w:p w:rsidR="006033F6" w:rsidRPr="00143545" w:rsidRDefault="006033F6" w:rsidP="006033F6">
      <w:pPr>
        <w:rPr>
          <w:rFonts w:ascii="Tahoma" w:hAnsi="Tahoma" w:cs="Tahoma"/>
          <w:sz w:val="18"/>
          <w:szCs w:val="18"/>
        </w:rPr>
      </w:pPr>
      <w:r w:rsidRPr="006033F6">
        <w:rPr>
          <w:rFonts w:ascii="Tahoma" w:hAnsi="Tahoma" w:cs="Tahoma"/>
          <w:sz w:val="18"/>
          <w:szCs w:val="18"/>
        </w:rPr>
        <w:t>Dane, o których mowa wyżej będą podstawą do oceny ofert w zakresie ustalonych kryteriów oceny.</w:t>
      </w:r>
    </w:p>
    <w:p w:rsidR="006033F6" w:rsidRPr="000204CA" w:rsidRDefault="00651C68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>
        <w:rPr>
          <w:b/>
          <w:bCs/>
          <w:sz w:val="22"/>
          <w:szCs w:val="22"/>
        </w:rPr>
        <w:t>Oświadczam/y, że w cenie oferty zostały uwzględnione wszystkie koszty niezbędne do zrealizowania zamówienia z należytą starannością i zgodnie z wymogami Zamawiającego</w:t>
      </w:r>
      <w:r w:rsidR="006033F6" w:rsidRPr="000204CA">
        <w:rPr>
          <w:rFonts w:ascii="Tahoma" w:hAnsi="Tahoma" w:cs="Tahoma"/>
          <w:sz w:val="18"/>
          <w:szCs w:val="18"/>
        </w:rPr>
        <w:t>.</w:t>
      </w:r>
    </w:p>
    <w:p w:rsidR="006033F6" w:rsidRPr="000204CA" w:rsidRDefault="006033F6" w:rsidP="006033F6">
      <w:pPr>
        <w:pStyle w:val="Tekstpodstawowy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Oświadczamy, że przedmiot umowy wykonamy w wymaganym terminie oraz akceptujemy proponowany termin gwarancji - rękojmi i warunki płatności zawarte w projekcie umowy oraz w SIWZ.</w:t>
      </w:r>
    </w:p>
    <w:p w:rsidR="006033F6" w:rsidRPr="000204CA" w:rsidRDefault="006033F6" w:rsidP="006033F6">
      <w:pPr>
        <w:pStyle w:val="Tekstpodstawowy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Oświadczamy, że zapoznaliśmy się ze specyfikacją istotnych warunków zamówienia a w szczególności z warunkami opisu przedmiotu zamówienia i akceptujemy bez zastrzeżeń warunki zamówienia określone w spec</w:t>
      </w:r>
      <w:r w:rsidR="00CF4DDF">
        <w:rPr>
          <w:rFonts w:ascii="Tahoma" w:hAnsi="Tahoma" w:cs="Tahoma"/>
          <w:sz w:val="18"/>
          <w:szCs w:val="18"/>
        </w:rPr>
        <w:t>yfikacji oraz w projekcie umowy</w:t>
      </w:r>
      <w:r w:rsidRPr="000204CA">
        <w:rPr>
          <w:rFonts w:ascii="Tahoma" w:hAnsi="Tahoma" w:cs="Tahoma"/>
          <w:sz w:val="18"/>
          <w:szCs w:val="18"/>
        </w:rPr>
        <w:t xml:space="preserve"> oraz zdobyliśmy konieczne  informacje do przygotowania oferty. </w:t>
      </w:r>
    </w:p>
    <w:p w:rsidR="006033F6" w:rsidRPr="000204CA" w:rsidRDefault="006033F6" w:rsidP="006033F6">
      <w:pPr>
        <w:pStyle w:val="Tekstpodstawowy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 xml:space="preserve">Oświadczamy, że spełniamy warunki udziału w niniejszym postępowaniu określone w Specyfikacji Istotnych Warunków Zamówienia oraz w ogłoszeniu o zamówieniu oraz nie znajdujemy się w sytuacji wykluczającej nas z uczestnictwa w postępowaniu o zamówienie publiczne w rozumieniu art. 24 ust. 1 pkt 12 – 22 i art. 24 ust. 5 pkt 1 ustawy </w:t>
      </w:r>
      <w:proofErr w:type="spellStart"/>
      <w:r w:rsidRPr="000204CA">
        <w:rPr>
          <w:rFonts w:ascii="Tahoma" w:hAnsi="Tahoma"/>
          <w:sz w:val="18"/>
          <w:szCs w:val="18"/>
        </w:rPr>
        <w:t>Pzp</w:t>
      </w:r>
      <w:proofErr w:type="spellEnd"/>
      <w:r w:rsidRPr="000204CA">
        <w:rPr>
          <w:rFonts w:ascii="Tahoma" w:hAnsi="Tahoma"/>
          <w:sz w:val="18"/>
          <w:szCs w:val="18"/>
        </w:rPr>
        <w:t xml:space="preserve">. W załączeniu przedstawiamy wymagane oświadczenia i dokumenty wynikające ze SIWZ potwierdzające powyższe. </w:t>
      </w:r>
    </w:p>
    <w:p w:rsidR="006033F6" w:rsidRPr="000204CA" w:rsidRDefault="006033F6" w:rsidP="006033F6">
      <w:pPr>
        <w:pStyle w:val="Tekstpodstawowy"/>
        <w:rPr>
          <w:rFonts w:ascii="Tahoma" w:hAnsi="Tahoma" w:cs="Tahoma"/>
          <w:sz w:val="18"/>
          <w:szCs w:val="18"/>
        </w:rPr>
      </w:pPr>
    </w:p>
    <w:p w:rsidR="006033F6" w:rsidRPr="00651C68" w:rsidRDefault="00651C68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 w:rsidRPr="00651C68">
        <w:rPr>
          <w:rFonts w:ascii="Tahoma" w:hAnsi="Tahoma" w:cs="Tahoma"/>
          <w:sz w:val="18"/>
          <w:szCs w:val="18"/>
        </w:rPr>
        <w:t xml:space="preserve">Okres rękojmi na przedmiot zamówienia wynosi </w:t>
      </w:r>
      <w:r w:rsidR="00A775A6">
        <w:rPr>
          <w:rFonts w:ascii="Tahoma" w:hAnsi="Tahoma" w:cs="Tahoma"/>
          <w:sz w:val="18"/>
          <w:szCs w:val="18"/>
        </w:rPr>
        <w:t>12</w:t>
      </w:r>
      <w:r w:rsidRPr="00651C68">
        <w:rPr>
          <w:rFonts w:ascii="Tahoma" w:hAnsi="Tahoma" w:cs="Tahoma"/>
          <w:sz w:val="18"/>
          <w:szCs w:val="18"/>
        </w:rPr>
        <w:t xml:space="preserve"> m-</w:t>
      </w:r>
      <w:proofErr w:type="spellStart"/>
      <w:r w:rsidRPr="00651C68">
        <w:rPr>
          <w:rFonts w:ascii="Tahoma" w:hAnsi="Tahoma" w:cs="Tahoma"/>
          <w:sz w:val="18"/>
          <w:szCs w:val="18"/>
        </w:rPr>
        <w:t>c</w:t>
      </w:r>
      <w:r w:rsidR="00A775A6">
        <w:rPr>
          <w:rFonts w:ascii="Tahoma" w:hAnsi="Tahoma" w:cs="Tahoma"/>
          <w:sz w:val="18"/>
          <w:szCs w:val="18"/>
        </w:rPr>
        <w:t>y</w:t>
      </w:r>
      <w:proofErr w:type="spellEnd"/>
      <w:r w:rsidR="006033F6" w:rsidRPr="00651C68">
        <w:rPr>
          <w:rFonts w:ascii="Tahoma" w:hAnsi="Tahoma" w:cs="Tahoma"/>
          <w:sz w:val="18"/>
          <w:szCs w:val="18"/>
        </w:rPr>
        <w:t>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Oświadczamy, że znane mi są warunki prowadzenia </w:t>
      </w:r>
      <w:r w:rsidR="00651C68">
        <w:rPr>
          <w:rFonts w:ascii="Tahoma" w:hAnsi="Tahoma" w:cs="Tahoma"/>
          <w:sz w:val="18"/>
          <w:szCs w:val="18"/>
        </w:rPr>
        <w:t>dostaw</w:t>
      </w:r>
      <w:r w:rsidRPr="000204CA">
        <w:rPr>
          <w:rFonts w:ascii="Tahoma" w:hAnsi="Tahoma" w:cs="Tahoma"/>
          <w:sz w:val="18"/>
          <w:szCs w:val="18"/>
        </w:rPr>
        <w:t xml:space="preserve"> oraz posiadamy wszystkie informacje niezbędne </w:t>
      </w:r>
      <w:r w:rsidRPr="000204CA">
        <w:rPr>
          <w:rFonts w:ascii="Tahoma" w:hAnsi="Tahoma" w:cs="Tahoma"/>
          <w:sz w:val="18"/>
          <w:szCs w:val="18"/>
        </w:rPr>
        <w:br/>
        <w:t>do przygotowania oferty.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Oświadczamy, że uważamy się za związanych niniejszą ofertą na czas wskazany w specyfikacji istotnych warunków zamówienia i zobowiązujemy się w przypadku wyboru naszej oferty zawrzeć umowę.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Oświadczamy, że częściowy zakres objęty niniejszym zamówieniem </w:t>
      </w:r>
      <w:r w:rsidRPr="000204CA">
        <w:rPr>
          <w:rFonts w:ascii="Tahoma" w:hAnsi="Tahoma" w:cs="Tahoma"/>
          <w:b/>
          <w:bCs/>
          <w:sz w:val="18"/>
          <w:szCs w:val="18"/>
        </w:rPr>
        <w:t xml:space="preserve">wykonamy z udziałem podwykonawców </w:t>
      </w:r>
      <w:r w:rsidR="00651C68">
        <w:rPr>
          <w:rFonts w:ascii="Tahoma" w:hAnsi="Tahoma" w:cs="Tahoma"/>
          <w:b/>
          <w:i/>
          <w:sz w:val="18"/>
          <w:szCs w:val="18"/>
          <w:vertAlign w:val="superscript"/>
        </w:rPr>
        <w:t>3</w:t>
      </w:r>
      <w:r w:rsidRPr="000204CA">
        <w:rPr>
          <w:rFonts w:ascii="Tahoma" w:hAnsi="Tahoma" w:cs="Tahoma"/>
          <w:sz w:val="18"/>
          <w:szCs w:val="18"/>
        </w:rPr>
        <w:t>. Wobec tego w tabeli podajemy firmę i zakres powierzony Podwykonawcy:</w:t>
      </w:r>
    </w:p>
    <w:p w:rsidR="006033F6" w:rsidRPr="000204CA" w:rsidRDefault="006033F6" w:rsidP="006033F6">
      <w:pPr>
        <w:pStyle w:val="Standardowy0"/>
        <w:tabs>
          <w:tab w:val="left" w:pos="540"/>
        </w:tabs>
        <w:jc w:val="both"/>
        <w:rPr>
          <w:rFonts w:ascii="Tahoma" w:hAnsi="Tahoma" w:cs="Tahoma"/>
          <w:sz w:val="18"/>
          <w:szCs w:val="18"/>
        </w:rPr>
      </w:pPr>
    </w:p>
    <w:tbl>
      <w:tblPr>
        <w:tblW w:w="7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3505"/>
        <w:gridCol w:w="3505"/>
      </w:tblGrid>
      <w:tr w:rsidR="006033F6" w:rsidRPr="000204CA" w:rsidTr="0087539E">
        <w:trPr>
          <w:trHeight w:val="120"/>
          <w:jc w:val="center"/>
        </w:trPr>
        <w:tc>
          <w:tcPr>
            <w:tcW w:w="586" w:type="dxa"/>
            <w:vAlign w:val="center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204CA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505" w:type="dxa"/>
            <w:vAlign w:val="center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204CA">
              <w:rPr>
                <w:rFonts w:ascii="Tahoma" w:hAnsi="Tahoma" w:cs="Tahoma"/>
                <w:sz w:val="16"/>
                <w:szCs w:val="16"/>
              </w:rPr>
              <w:t>Opis części zamówienia przewidzianej do wykonania przez podwykonawcę</w:t>
            </w:r>
          </w:p>
        </w:tc>
        <w:tc>
          <w:tcPr>
            <w:tcW w:w="3505" w:type="dxa"/>
            <w:vAlign w:val="center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204CA">
              <w:rPr>
                <w:rFonts w:ascii="Tahoma" w:hAnsi="Tahoma" w:cs="Tahoma"/>
                <w:sz w:val="16"/>
                <w:szCs w:val="16"/>
              </w:rPr>
              <w:t xml:space="preserve">FIRMA (NAZWA) PODWYKONAWCY </w:t>
            </w:r>
          </w:p>
        </w:tc>
      </w:tr>
      <w:tr w:rsidR="006033F6" w:rsidRPr="000204CA" w:rsidTr="0087539E">
        <w:trPr>
          <w:trHeight w:val="332"/>
          <w:jc w:val="center"/>
        </w:trPr>
        <w:tc>
          <w:tcPr>
            <w:tcW w:w="586" w:type="dxa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05" w:type="dxa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05" w:type="dxa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D1AD3" w:rsidRPr="005D1AD3" w:rsidRDefault="005D1AD3" w:rsidP="005D1AD3">
      <w:pPr>
        <w:pStyle w:val="Standardowy0"/>
        <w:ind w:left="40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>Oświadczamy, że zawarty w specyfikacji istotnych warunków zamówienia projekt umowy został przez nas zaakceptowany i zobowiązujemy się w przypadku wyboru naszej oferty do zawarcia umowy na wyżej wymienionych warunkach w miejscu i w terminie wyznaczonym przez „Zamawiającego”.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 xml:space="preserve">Oświadczamy, że będziemy informować Zamawiającego o powierzeniu podwykonawcom części zamówienia </w:t>
      </w:r>
      <w:r w:rsidRPr="000204CA">
        <w:rPr>
          <w:rFonts w:ascii="Tahoma" w:hAnsi="Tahoma"/>
          <w:sz w:val="18"/>
          <w:szCs w:val="18"/>
        </w:rPr>
        <w:br/>
        <w:t>i przedstawimy  wymagane w umowie dokumenty/ oświadczenia, zgodnie z zapisami zawartymi w umowie.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>Oświadczamy, że wszystkie oświadczenia i dokumenty załączone do niniejszej oferty, jako załączniki stanowią integralną jej część i są zgodne z wymaganiami określonymi w SIWZ. 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294367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>Oświadczamy, pod rygorem wykluczenia z postępowania, że dane zawarte w przedstawionych oświadczeniach i innych dokumentach są prawdziwe i aktu</w:t>
      </w:r>
      <w:r w:rsidR="00294367">
        <w:rPr>
          <w:rFonts w:ascii="Tahoma" w:hAnsi="Tahoma"/>
          <w:sz w:val="18"/>
          <w:szCs w:val="18"/>
        </w:rPr>
        <w:t xml:space="preserve">alne na dzień złożenia oferty. </w:t>
      </w:r>
    </w:p>
    <w:p w:rsidR="00294367" w:rsidRPr="00294367" w:rsidRDefault="00294367" w:rsidP="00294367">
      <w:pPr>
        <w:pStyle w:val="NormalnyWeb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18"/>
          <w:szCs w:val="18"/>
        </w:rPr>
      </w:pPr>
      <w:r w:rsidRPr="00294367">
        <w:rPr>
          <w:rFonts w:ascii="Tahoma" w:hAnsi="Tahoma" w:cs="Tahoma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294367">
        <w:rPr>
          <w:rFonts w:ascii="Tahoma" w:hAnsi="Tahoma" w:cs="Tahoma"/>
          <w:sz w:val="18"/>
          <w:szCs w:val="18"/>
        </w:rPr>
        <w:t>od których dane osobowe bezpośrednio lub pośrednio pozyskałem</w:t>
      </w:r>
      <w:r w:rsidRPr="00294367">
        <w:rPr>
          <w:rFonts w:ascii="Tahoma" w:hAnsi="Tahoma" w:cs="Tahoma"/>
          <w:color w:val="000000"/>
          <w:sz w:val="18"/>
          <w:szCs w:val="18"/>
        </w:rPr>
        <w:t xml:space="preserve"> w celu ubiegania się o udzielenie zamówienia publicznego w niniejszym postępowaniu</w:t>
      </w:r>
      <w:r>
        <w:rPr>
          <w:rFonts w:ascii="Tahoma" w:hAnsi="Tahoma" w:cs="Tahoma"/>
          <w:sz w:val="18"/>
          <w:szCs w:val="18"/>
        </w:rPr>
        <w:t>.</w:t>
      </w: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>Inne informacje ......................................................................................................................</w:t>
      </w: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5D1AD3" w:rsidRDefault="005D1AD3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5D1AD3" w:rsidRDefault="005D1AD3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5D1AD3" w:rsidRDefault="005D1AD3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5D1AD3" w:rsidRDefault="005D1AD3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5D1AD3" w:rsidRDefault="005D1AD3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6033F6" w:rsidRPr="006033F6" w:rsidRDefault="006033F6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6033F6">
        <w:rPr>
          <w:rFonts w:ascii="Tahoma" w:hAnsi="Tahoma" w:cs="Tahoma"/>
          <w:sz w:val="16"/>
          <w:szCs w:val="16"/>
        </w:rPr>
        <w:t xml:space="preserve">Załącznikami do niniejszej oferty są :  </w:t>
      </w:r>
    </w:p>
    <w:p w:rsidR="006033F6" w:rsidRPr="007C166B" w:rsidRDefault="006033F6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7C166B">
        <w:rPr>
          <w:rFonts w:ascii="Tahoma" w:hAnsi="Tahoma" w:cs="Tahoma"/>
          <w:sz w:val="16"/>
          <w:szCs w:val="16"/>
        </w:rPr>
        <w:t>1.</w:t>
      </w:r>
    </w:p>
    <w:p w:rsidR="006033F6" w:rsidRPr="007C166B" w:rsidRDefault="006033F6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7C166B">
        <w:rPr>
          <w:rFonts w:ascii="Tahoma" w:hAnsi="Tahoma" w:cs="Tahoma"/>
          <w:sz w:val="16"/>
          <w:szCs w:val="16"/>
        </w:rPr>
        <w:t>2.</w:t>
      </w:r>
    </w:p>
    <w:p w:rsidR="006033F6" w:rsidRDefault="006033F6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7C166B">
        <w:rPr>
          <w:rFonts w:ascii="Tahoma" w:hAnsi="Tahoma" w:cs="Tahoma"/>
          <w:sz w:val="16"/>
          <w:szCs w:val="16"/>
        </w:rPr>
        <w:t>(wymienić)</w:t>
      </w:r>
    </w:p>
    <w:p w:rsidR="007E299F" w:rsidRDefault="007E299F" w:rsidP="007E299F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…………………………………………………..</w:t>
      </w:r>
    </w:p>
    <w:p w:rsidR="007E299F" w:rsidRDefault="007E299F" w:rsidP="007E299F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</w:p>
    <w:p w:rsidR="007E299F" w:rsidRDefault="007E299F" w:rsidP="005D1AD3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Podpis osoby upoważnionej do składania oferty</w:t>
      </w: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Pr="008D7536" w:rsidRDefault="007E299F" w:rsidP="008D753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C166B" w:rsidRPr="007C166B" w:rsidRDefault="007C166B" w:rsidP="008D7536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7C166B">
        <w:rPr>
          <w:rFonts w:ascii="Tahoma" w:hAnsi="Tahoma" w:cs="Tahoma"/>
          <w:b/>
          <w:sz w:val="14"/>
          <w:szCs w:val="14"/>
          <w:vertAlign w:val="superscript"/>
        </w:rPr>
        <w:t xml:space="preserve">1 </w:t>
      </w:r>
      <w:r w:rsidRPr="007C166B">
        <w:rPr>
          <w:rFonts w:ascii="Tahoma" w:hAnsi="Tahoma" w:cs="Tahoma"/>
          <w:sz w:val="14"/>
          <w:szCs w:val="14"/>
        </w:rPr>
        <w:t xml:space="preserve"> w przypadku składania oferty wspólnej wymagane jest podanie nazw i adresów podmiotów składających ofertę wspólną oraz wskazanie Lidera </w:t>
      </w:r>
    </w:p>
    <w:p w:rsidR="007C166B" w:rsidRPr="007C166B" w:rsidRDefault="007C166B" w:rsidP="008D7536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7C166B">
        <w:rPr>
          <w:rFonts w:ascii="Tahoma" w:hAnsi="Tahoma" w:cs="Tahoma"/>
          <w:b/>
          <w:sz w:val="14"/>
          <w:szCs w:val="14"/>
          <w:vertAlign w:val="superscript"/>
        </w:rPr>
        <w:t xml:space="preserve">2 </w:t>
      </w:r>
      <w:r w:rsidRPr="007C166B">
        <w:rPr>
          <w:rFonts w:ascii="Tahoma" w:hAnsi="Tahoma" w:cs="Tahoma"/>
          <w:sz w:val="14"/>
          <w:szCs w:val="14"/>
        </w:rPr>
        <w:t xml:space="preserve"> w przypadku braku  - pozostawić bez wypełnienia</w:t>
      </w:r>
    </w:p>
    <w:p w:rsidR="007C166B" w:rsidRPr="007C166B" w:rsidRDefault="007C166B" w:rsidP="008D7536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7C166B">
        <w:rPr>
          <w:rFonts w:ascii="Tahoma" w:hAnsi="Tahoma" w:cs="Tahoma"/>
          <w:b/>
          <w:sz w:val="14"/>
          <w:szCs w:val="14"/>
          <w:vertAlign w:val="superscript"/>
        </w:rPr>
        <w:t xml:space="preserve">3 </w:t>
      </w:r>
      <w:r w:rsidRPr="007C166B">
        <w:rPr>
          <w:rFonts w:ascii="Tahoma" w:hAnsi="Tahoma" w:cs="Tahoma"/>
          <w:sz w:val="14"/>
          <w:szCs w:val="14"/>
        </w:rPr>
        <w:t xml:space="preserve"> nie wypełnienie tabeli będzie traktowane jako nie korzystanie z usług podwykonawców</w:t>
      </w:r>
    </w:p>
    <w:p w:rsidR="007C166B" w:rsidRPr="000204CA" w:rsidRDefault="00651C68" w:rsidP="008D7536">
      <w:pPr>
        <w:spacing w:after="0" w:line="240" w:lineRule="auto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b/>
          <w:sz w:val="14"/>
          <w:szCs w:val="14"/>
          <w:vertAlign w:val="superscript"/>
        </w:rPr>
        <w:t>4</w:t>
      </w:r>
      <w:r w:rsidR="00CF4DDF">
        <w:rPr>
          <w:rFonts w:ascii="Tahoma" w:hAnsi="Tahoma" w:cs="Tahoma"/>
          <w:sz w:val="14"/>
          <w:szCs w:val="14"/>
        </w:rPr>
        <w:t>wypełnienie nie</w:t>
      </w:r>
      <w:r w:rsidR="007C166B" w:rsidRPr="000204CA">
        <w:rPr>
          <w:rFonts w:ascii="Tahoma" w:hAnsi="Tahoma" w:cs="Tahoma"/>
          <w:sz w:val="14"/>
          <w:szCs w:val="14"/>
        </w:rPr>
        <w:t>obowiązkowe</w:t>
      </w:r>
    </w:p>
    <w:sectPr w:rsidR="007C166B" w:rsidRPr="000204CA" w:rsidSect="00DC7471">
      <w:headerReference w:type="default" r:id="rId8"/>
      <w:footerReference w:type="default" r:id="rId9"/>
      <w:pgSz w:w="11906" w:h="16838"/>
      <w:pgMar w:top="993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346" w:rsidRDefault="00611346" w:rsidP="006033F6">
      <w:pPr>
        <w:spacing w:after="0" w:line="240" w:lineRule="auto"/>
      </w:pPr>
      <w:r>
        <w:separator/>
      </w:r>
    </w:p>
  </w:endnote>
  <w:endnote w:type="continuationSeparator" w:id="0">
    <w:p w:rsidR="00611346" w:rsidRDefault="00611346" w:rsidP="0060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9E" w:rsidRDefault="0087539E" w:rsidP="0087539E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E32B8D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346" w:rsidRDefault="00611346" w:rsidP="006033F6">
      <w:pPr>
        <w:spacing w:after="0" w:line="240" w:lineRule="auto"/>
      </w:pPr>
      <w:r>
        <w:separator/>
      </w:r>
    </w:p>
  </w:footnote>
  <w:footnote w:type="continuationSeparator" w:id="0">
    <w:p w:rsidR="00611346" w:rsidRDefault="00611346" w:rsidP="0060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9E" w:rsidRPr="007B7A1D" w:rsidRDefault="0087539E" w:rsidP="007B7A1D">
    <w:pPr>
      <w:pStyle w:val="Nagwek"/>
    </w:pPr>
    <w:ins w:id="1" w:author="Anna Jakubowska" w:date="2018-07-11T12:54:00Z">
      <w:r>
        <w:rPr>
          <w:noProof/>
          <w:rPrChange w:id="2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rPrChange>
        </w:rPr>
        <w:drawing>
          <wp:inline distT="0" distB="0" distL="0" distR="0">
            <wp:extent cx="5760720" cy="713740"/>
            <wp:effectExtent l="0" t="0" r="0" b="0"/>
            <wp:docPr id="1" name="Obraz 1" descr="C:\Users\admin\Documents\justyna\logotypy rpowd\Logotypy-obowiązujące-dla-RPO-WD-2014-2020-wersja-polska\FE_PR_DS_EU_EFRR\FE-PR-DS-EU-EFRR\Czarny\FE_PR-DS-UE_EFRR-poziom-PL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:\Users\admin\Documents\justyna\logotypy rpowd\Logotypy-obowiązujące-dla-RPO-WD-2014-2020-wersja-polska\FE_PR_DS_EU_EFRR\FE-PR-DS-EU-EFRR\Czarny\FE_PR-DS-UE_EFRR-poziom-PL-black.jp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C8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5A49E3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2F6E37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9924D3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B5372D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B069D5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596641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766E76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6026B3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84461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CC1CD5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03B00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D75159"/>
    <w:multiLevelType w:val="hybridMultilevel"/>
    <w:tmpl w:val="189A24E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C348EE"/>
    <w:multiLevelType w:val="hybridMultilevel"/>
    <w:tmpl w:val="4AE0C330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371E71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6361D2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BE776F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A62600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6656CE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5"/>
  </w:num>
  <w:num w:numId="5">
    <w:abstractNumId w:val="14"/>
  </w:num>
  <w:num w:numId="6">
    <w:abstractNumId w:val="2"/>
  </w:num>
  <w:num w:numId="7">
    <w:abstractNumId w:val="7"/>
  </w:num>
  <w:num w:numId="8">
    <w:abstractNumId w:val="6"/>
  </w:num>
  <w:num w:numId="9">
    <w:abstractNumId w:val="10"/>
  </w:num>
  <w:num w:numId="10">
    <w:abstractNumId w:val="20"/>
  </w:num>
  <w:num w:numId="11">
    <w:abstractNumId w:val="11"/>
  </w:num>
  <w:num w:numId="12">
    <w:abstractNumId w:val="9"/>
  </w:num>
  <w:num w:numId="13">
    <w:abstractNumId w:val="19"/>
  </w:num>
  <w:num w:numId="14">
    <w:abstractNumId w:val="12"/>
  </w:num>
  <w:num w:numId="15">
    <w:abstractNumId w:val="18"/>
  </w:num>
  <w:num w:numId="16">
    <w:abstractNumId w:val="16"/>
  </w:num>
  <w:num w:numId="17">
    <w:abstractNumId w:val="0"/>
  </w:num>
  <w:num w:numId="18">
    <w:abstractNumId w:val="17"/>
  </w:num>
  <w:num w:numId="19">
    <w:abstractNumId w:val="5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F6"/>
    <w:rsid w:val="00004E7A"/>
    <w:rsid w:val="00037BC4"/>
    <w:rsid w:val="00077B00"/>
    <w:rsid w:val="000E61BD"/>
    <w:rsid w:val="000F5783"/>
    <w:rsid w:val="00133E4F"/>
    <w:rsid w:val="00143545"/>
    <w:rsid w:val="0019265E"/>
    <w:rsid w:val="001A70FA"/>
    <w:rsid w:val="001B11B2"/>
    <w:rsid w:val="001E2952"/>
    <w:rsid w:val="00224D8A"/>
    <w:rsid w:val="002263D6"/>
    <w:rsid w:val="00241201"/>
    <w:rsid w:val="00291D28"/>
    <w:rsid w:val="00294367"/>
    <w:rsid w:val="002B2447"/>
    <w:rsid w:val="002D582A"/>
    <w:rsid w:val="00300454"/>
    <w:rsid w:val="00322983"/>
    <w:rsid w:val="003C2FA5"/>
    <w:rsid w:val="00424285"/>
    <w:rsid w:val="00472A51"/>
    <w:rsid w:val="004E638A"/>
    <w:rsid w:val="004E64F0"/>
    <w:rsid w:val="00576110"/>
    <w:rsid w:val="0059692A"/>
    <w:rsid w:val="005A48CF"/>
    <w:rsid w:val="005B0469"/>
    <w:rsid w:val="005B6099"/>
    <w:rsid w:val="005D1AD3"/>
    <w:rsid w:val="005D75FB"/>
    <w:rsid w:val="005F083F"/>
    <w:rsid w:val="005F1145"/>
    <w:rsid w:val="006033F6"/>
    <w:rsid w:val="00611346"/>
    <w:rsid w:val="00651C68"/>
    <w:rsid w:val="00670D5D"/>
    <w:rsid w:val="00677401"/>
    <w:rsid w:val="006E4D0B"/>
    <w:rsid w:val="007B7A1D"/>
    <w:rsid w:val="007C166B"/>
    <w:rsid w:val="007D0038"/>
    <w:rsid w:val="007E299F"/>
    <w:rsid w:val="00827BF2"/>
    <w:rsid w:val="0084297D"/>
    <w:rsid w:val="0086040A"/>
    <w:rsid w:val="008713C5"/>
    <w:rsid w:val="0087539E"/>
    <w:rsid w:val="008C3CBA"/>
    <w:rsid w:val="008D7536"/>
    <w:rsid w:val="008F2A88"/>
    <w:rsid w:val="00903973"/>
    <w:rsid w:val="009425E2"/>
    <w:rsid w:val="00A071BA"/>
    <w:rsid w:val="00A3659F"/>
    <w:rsid w:val="00A70694"/>
    <w:rsid w:val="00A76468"/>
    <w:rsid w:val="00A775A6"/>
    <w:rsid w:val="00B47B69"/>
    <w:rsid w:val="00B55324"/>
    <w:rsid w:val="00BD366B"/>
    <w:rsid w:val="00BE3F04"/>
    <w:rsid w:val="00BF5CD9"/>
    <w:rsid w:val="00CF4DDF"/>
    <w:rsid w:val="00D31BBD"/>
    <w:rsid w:val="00DC7471"/>
    <w:rsid w:val="00E32B8D"/>
    <w:rsid w:val="00E65E35"/>
    <w:rsid w:val="00F00DF2"/>
    <w:rsid w:val="00F77EAE"/>
    <w:rsid w:val="00FB1E6F"/>
    <w:rsid w:val="00FB6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uiPriority w:val="99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uiPriority w:val="99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Ewelina Dziadykiewicz</cp:lastModifiedBy>
  <cp:revision>2</cp:revision>
  <cp:lastPrinted>2019-01-17T11:53:00Z</cp:lastPrinted>
  <dcterms:created xsi:type="dcterms:W3CDTF">2019-11-14T09:48:00Z</dcterms:created>
  <dcterms:modified xsi:type="dcterms:W3CDTF">2019-11-14T09:48:00Z</dcterms:modified>
</cp:coreProperties>
</file>