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4A0A8" w14:textId="0236B10D" w:rsidR="00B213F1" w:rsidRPr="0069215D" w:rsidRDefault="00B213F1" w:rsidP="0069215D">
      <w:pPr>
        <w:pStyle w:val="Tekstpodstawowywcity2"/>
        <w:spacing w:after="0" w:line="320" w:lineRule="exact"/>
        <w:ind w:left="0"/>
        <w:jc w:val="center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b/>
          <w:sz w:val="22"/>
          <w:szCs w:val="22"/>
        </w:rPr>
        <w:t xml:space="preserve">Załącznik Nr </w:t>
      </w:r>
      <w:r w:rsidR="0069215D" w:rsidRPr="0069215D">
        <w:rPr>
          <w:rFonts w:ascii="Tahoma" w:hAnsi="Tahoma" w:cs="Tahoma"/>
          <w:b/>
          <w:sz w:val="22"/>
          <w:szCs w:val="22"/>
        </w:rPr>
        <w:t>5</w:t>
      </w:r>
      <w:r w:rsidRPr="0069215D">
        <w:rPr>
          <w:rFonts w:ascii="Tahoma" w:hAnsi="Tahoma" w:cs="Tahoma"/>
          <w:b/>
          <w:sz w:val="22"/>
          <w:szCs w:val="22"/>
        </w:rPr>
        <w:t xml:space="preserve"> d</w:t>
      </w:r>
      <w:r w:rsidRPr="0069215D">
        <w:rPr>
          <w:rFonts w:ascii="Tahoma" w:hAnsi="Tahoma" w:cs="Tahoma"/>
          <w:b/>
          <w:bCs/>
          <w:sz w:val="22"/>
          <w:szCs w:val="22"/>
        </w:rPr>
        <w:t>o SIWZ</w:t>
      </w:r>
    </w:p>
    <w:p w14:paraId="3A442C57" w14:textId="59A30C2D" w:rsidR="00B213F1" w:rsidRPr="0069215D" w:rsidRDefault="00B213F1" w:rsidP="0069215D">
      <w:pPr>
        <w:pStyle w:val="Tekstpodstawowywcity2"/>
        <w:pBdr>
          <w:bottom w:val="single" w:sz="4" w:space="0" w:color="auto"/>
        </w:pBdr>
        <w:spacing w:after="0" w:line="320" w:lineRule="exact"/>
        <w:ind w:left="0"/>
        <w:jc w:val="center"/>
        <w:rPr>
          <w:rFonts w:ascii="Tahoma" w:hAnsi="Tahoma" w:cs="Tahoma"/>
          <w:b/>
          <w:sz w:val="22"/>
          <w:szCs w:val="22"/>
        </w:rPr>
      </w:pPr>
      <w:r w:rsidRPr="0069215D">
        <w:rPr>
          <w:rFonts w:ascii="Tahoma" w:hAnsi="Tahoma" w:cs="Tahoma"/>
          <w:b/>
          <w:sz w:val="22"/>
          <w:szCs w:val="22"/>
        </w:rPr>
        <w:t xml:space="preserve">Wzór wykazu </w:t>
      </w:r>
      <w:r w:rsidR="0069215D" w:rsidRPr="0069215D">
        <w:rPr>
          <w:rFonts w:ascii="Tahoma" w:hAnsi="Tahoma" w:cs="Tahoma"/>
          <w:b/>
          <w:sz w:val="22"/>
          <w:szCs w:val="22"/>
        </w:rPr>
        <w:t>narzędzi</w:t>
      </w:r>
    </w:p>
    <w:p w14:paraId="337EE6FC" w14:textId="539B7B5E" w:rsidR="00B213F1" w:rsidRPr="0069215D" w:rsidRDefault="004B6E83" w:rsidP="0069215D">
      <w:pPr>
        <w:pStyle w:val="Tekstprzypisudolnego"/>
        <w:spacing w:line="320" w:lineRule="exact"/>
        <w:jc w:val="right"/>
        <w:rPr>
          <w:rFonts w:ascii="Tahoma" w:hAnsi="Tahoma" w:cs="Tahoma"/>
          <w:spacing w:val="4"/>
          <w:sz w:val="22"/>
          <w:szCs w:val="22"/>
        </w:rPr>
      </w:pPr>
      <w:r w:rsidRPr="0069215D">
        <w:rPr>
          <w:rFonts w:ascii="Tahoma" w:hAnsi="Tahoma" w:cs="Tahoma"/>
          <w:spacing w:val="4"/>
          <w:sz w:val="22"/>
          <w:szCs w:val="22"/>
        </w:rPr>
        <w:t>…………</w:t>
      </w:r>
      <w:r w:rsidR="00B213F1" w:rsidRPr="0069215D">
        <w:rPr>
          <w:rFonts w:ascii="Tahoma" w:hAnsi="Tahoma" w:cs="Tahoma"/>
          <w:spacing w:val="4"/>
          <w:sz w:val="22"/>
          <w:szCs w:val="22"/>
        </w:rPr>
        <w:t xml:space="preserve">………….., </w:t>
      </w:r>
      <w:proofErr w:type="gramStart"/>
      <w:r w:rsidR="00B213F1" w:rsidRPr="0069215D">
        <w:rPr>
          <w:rFonts w:ascii="Tahoma" w:hAnsi="Tahoma" w:cs="Tahoma"/>
          <w:spacing w:val="4"/>
          <w:sz w:val="22"/>
          <w:szCs w:val="22"/>
        </w:rPr>
        <w:t>dnia</w:t>
      </w:r>
      <w:proofErr w:type="gramEnd"/>
      <w:r w:rsidR="00B213F1" w:rsidRPr="0069215D">
        <w:rPr>
          <w:rFonts w:ascii="Tahoma" w:hAnsi="Tahoma" w:cs="Tahoma"/>
          <w:spacing w:val="4"/>
          <w:sz w:val="22"/>
          <w:szCs w:val="22"/>
        </w:rPr>
        <w:t xml:space="preserve"> ………………….</w:t>
      </w:r>
    </w:p>
    <w:p w14:paraId="2ABE3403" w14:textId="77777777" w:rsidR="009E65E3" w:rsidRPr="0069215D" w:rsidRDefault="009E65E3" w:rsidP="0069215D">
      <w:pPr>
        <w:pStyle w:val="Bezodstpw"/>
        <w:spacing w:line="320" w:lineRule="exact"/>
        <w:ind w:left="0" w:firstLine="0"/>
        <w:rPr>
          <w:rFonts w:ascii="Tahoma" w:hAnsi="Tahoma" w:cs="Tahoma"/>
          <w:b/>
          <w:u w:val="single"/>
        </w:rPr>
      </w:pPr>
      <w:r w:rsidRPr="0069215D">
        <w:rPr>
          <w:rFonts w:ascii="Tahoma" w:hAnsi="Tahoma" w:cs="Tahoma"/>
          <w:b/>
          <w:u w:val="single"/>
        </w:rPr>
        <w:t>ZAMAWIAJĄCY:</w:t>
      </w:r>
    </w:p>
    <w:p w14:paraId="7F0AADDE" w14:textId="77777777" w:rsidR="005D1C9C" w:rsidRPr="0069215D" w:rsidRDefault="005D1C9C" w:rsidP="0069215D">
      <w:pPr>
        <w:spacing w:line="320" w:lineRule="exact"/>
        <w:rPr>
          <w:rFonts w:ascii="Tahoma" w:hAnsi="Tahoma" w:cs="Tahoma"/>
          <w:b/>
          <w:sz w:val="22"/>
          <w:szCs w:val="22"/>
        </w:rPr>
      </w:pPr>
      <w:r w:rsidRPr="0069215D">
        <w:rPr>
          <w:rFonts w:ascii="Tahoma" w:hAnsi="Tahoma" w:cs="Tahoma"/>
          <w:b/>
          <w:sz w:val="22"/>
          <w:szCs w:val="22"/>
        </w:rPr>
        <w:t xml:space="preserve">Gmina Starogard Gdański </w:t>
      </w:r>
      <w:r w:rsidRPr="0069215D">
        <w:rPr>
          <w:rFonts w:ascii="Tahoma" w:hAnsi="Tahoma" w:cs="Tahoma"/>
          <w:sz w:val="22"/>
          <w:szCs w:val="22"/>
        </w:rPr>
        <w:t>zwana dalej „Zamawiającym”</w:t>
      </w:r>
    </w:p>
    <w:p w14:paraId="57BD087F" w14:textId="77777777" w:rsidR="005D1C9C" w:rsidRPr="0069215D" w:rsidRDefault="005D1C9C" w:rsidP="0069215D">
      <w:pPr>
        <w:spacing w:line="320" w:lineRule="exact"/>
        <w:rPr>
          <w:rFonts w:ascii="Tahoma" w:hAnsi="Tahoma" w:cs="Tahoma"/>
          <w:sz w:val="22"/>
          <w:szCs w:val="22"/>
        </w:rPr>
      </w:pPr>
      <w:proofErr w:type="gramStart"/>
      <w:r w:rsidRPr="0069215D">
        <w:rPr>
          <w:rFonts w:ascii="Tahoma" w:hAnsi="Tahoma" w:cs="Tahoma"/>
          <w:sz w:val="22"/>
          <w:szCs w:val="22"/>
        </w:rPr>
        <w:t>ul</w:t>
      </w:r>
      <w:proofErr w:type="gramEnd"/>
      <w:r w:rsidRPr="0069215D">
        <w:rPr>
          <w:rFonts w:ascii="Tahoma" w:hAnsi="Tahoma" w:cs="Tahoma"/>
          <w:sz w:val="22"/>
          <w:szCs w:val="22"/>
        </w:rPr>
        <w:t>. gen. Władysława Sikorskiego 9, 83-200 Starogard Gdański,</w:t>
      </w:r>
    </w:p>
    <w:p w14:paraId="030F11C2" w14:textId="77777777" w:rsidR="00253F70" w:rsidRPr="0069215D" w:rsidRDefault="00253F70" w:rsidP="0069215D">
      <w:pPr>
        <w:spacing w:line="320" w:lineRule="exact"/>
        <w:rPr>
          <w:rFonts w:ascii="Tahoma" w:hAnsi="Tahoma" w:cs="Tahoma"/>
          <w:b/>
          <w:sz w:val="22"/>
          <w:szCs w:val="22"/>
          <w:u w:val="single"/>
        </w:rPr>
      </w:pPr>
    </w:p>
    <w:p w14:paraId="4BFC0644" w14:textId="77777777" w:rsidR="00B213F1" w:rsidRPr="0069215D" w:rsidRDefault="00B213F1" w:rsidP="0069215D">
      <w:pPr>
        <w:spacing w:line="320" w:lineRule="exact"/>
        <w:rPr>
          <w:rFonts w:ascii="Tahoma" w:hAnsi="Tahoma" w:cs="Tahoma"/>
          <w:b/>
          <w:sz w:val="22"/>
          <w:szCs w:val="22"/>
          <w:u w:val="single"/>
        </w:rPr>
      </w:pPr>
      <w:r w:rsidRPr="0069215D">
        <w:rPr>
          <w:rFonts w:ascii="Tahoma" w:hAnsi="Tahoma" w:cs="Tahoma"/>
          <w:b/>
          <w:sz w:val="22"/>
          <w:szCs w:val="22"/>
          <w:u w:val="single"/>
        </w:rPr>
        <w:t>WYKONAWCA:</w:t>
      </w:r>
    </w:p>
    <w:p w14:paraId="1E894AC1" w14:textId="77777777" w:rsidR="00B213F1" w:rsidRPr="0069215D" w:rsidRDefault="00B213F1" w:rsidP="0069215D">
      <w:pPr>
        <w:spacing w:line="320" w:lineRule="exact"/>
        <w:ind w:right="4244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>…………………………………………………..…..…………</w:t>
      </w:r>
    </w:p>
    <w:p w14:paraId="14057EBF" w14:textId="77777777" w:rsidR="00B213F1" w:rsidRPr="0069215D" w:rsidRDefault="00B213F1" w:rsidP="0069215D">
      <w:pPr>
        <w:spacing w:line="320" w:lineRule="exact"/>
        <w:ind w:right="4244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>…………………………………………………..…..…………</w:t>
      </w:r>
    </w:p>
    <w:p w14:paraId="31DC1471" w14:textId="77777777" w:rsidR="00B213F1" w:rsidRPr="0069215D" w:rsidRDefault="00B213F1" w:rsidP="0069215D">
      <w:pPr>
        <w:spacing w:line="320" w:lineRule="exact"/>
        <w:ind w:right="4244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>…………………………………………………..…..…………</w:t>
      </w:r>
    </w:p>
    <w:p w14:paraId="63090F96" w14:textId="77777777" w:rsidR="00B213F1" w:rsidRPr="0069215D" w:rsidRDefault="00B213F1" w:rsidP="0069215D">
      <w:pPr>
        <w:spacing w:line="320" w:lineRule="exact"/>
        <w:ind w:right="4528"/>
        <w:jc w:val="center"/>
        <w:rPr>
          <w:rFonts w:ascii="Tahoma" w:hAnsi="Tahoma" w:cs="Tahoma"/>
          <w:i/>
          <w:sz w:val="22"/>
          <w:szCs w:val="22"/>
        </w:rPr>
      </w:pPr>
      <w:r w:rsidRPr="0069215D">
        <w:rPr>
          <w:rFonts w:ascii="Tahoma" w:hAnsi="Tahoma" w:cs="Tahoma"/>
          <w:i/>
          <w:sz w:val="22"/>
          <w:szCs w:val="22"/>
        </w:rPr>
        <w:t>(pełna nazwa/firma, adres, w zależności od podmiotu: NIP/PESEL, KRS/CEIDG)</w:t>
      </w:r>
    </w:p>
    <w:p w14:paraId="6DA7D3D7" w14:textId="77777777" w:rsidR="00B213F1" w:rsidRPr="0069215D" w:rsidRDefault="00B213F1" w:rsidP="0069215D">
      <w:pPr>
        <w:spacing w:line="320" w:lineRule="exact"/>
        <w:rPr>
          <w:rFonts w:ascii="Tahoma" w:hAnsi="Tahoma" w:cs="Tahoma"/>
          <w:sz w:val="22"/>
          <w:szCs w:val="22"/>
          <w:u w:val="single"/>
        </w:rPr>
      </w:pPr>
      <w:proofErr w:type="gramStart"/>
      <w:r w:rsidRPr="0069215D">
        <w:rPr>
          <w:rFonts w:ascii="Tahoma" w:hAnsi="Tahoma" w:cs="Tahoma"/>
          <w:sz w:val="22"/>
          <w:szCs w:val="22"/>
          <w:u w:val="single"/>
        </w:rPr>
        <w:t>reprezentowany</w:t>
      </w:r>
      <w:proofErr w:type="gramEnd"/>
      <w:r w:rsidRPr="0069215D">
        <w:rPr>
          <w:rFonts w:ascii="Tahoma" w:hAnsi="Tahoma" w:cs="Tahoma"/>
          <w:sz w:val="22"/>
          <w:szCs w:val="22"/>
          <w:u w:val="single"/>
        </w:rPr>
        <w:t xml:space="preserve"> przez:</w:t>
      </w:r>
    </w:p>
    <w:p w14:paraId="5A76E3F4" w14:textId="77777777" w:rsidR="00B213F1" w:rsidRPr="0069215D" w:rsidRDefault="00B213F1" w:rsidP="0069215D">
      <w:pPr>
        <w:spacing w:line="320" w:lineRule="exact"/>
        <w:ind w:right="4244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>…………………………………………………..…..…………</w:t>
      </w:r>
    </w:p>
    <w:p w14:paraId="1E13E36E" w14:textId="77777777" w:rsidR="00B213F1" w:rsidRPr="0069215D" w:rsidRDefault="00B213F1" w:rsidP="0069215D">
      <w:pPr>
        <w:spacing w:line="320" w:lineRule="exact"/>
        <w:ind w:right="4244"/>
        <w:rPr>
          <w:rFonts w:ascii="Tahoma" w:hAnsi="Tahoma" w:cs="Tahoma"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>…………………………………………………..…..…………</w:t>
      </w:r>
    </w:p>
    <w:p w14:paraId="7C08B9FD" w14:textId="77777777" w:rsidR="00B213F1" w:rsidRPr="0069215D" w:rsidRDefault="00B213F1" w:rsidP="0069215D">
      <w:pPr>
        <w:spacing w:line="320" w:lineRule="exact"/>
        <w:rPr>
          <w:rFonts w:ascii="Tahoma" w:hAnsi="Tahoma" w:cs="Tahoma"/>
          <w:b/>
          <w:sz w:val="22"/>
          <w:szCs w:val="22"/>
        </w:rPr>
      </w:pPr>
      <w:r w:rsidRPr="0069215D">
        <w:rPr>
          <w:rFonts w:ascii="Tahoma" w:hAnsi="Tahoma" w:cs="Tahoma"/>
          <w:i/>
          <w:sz w:val="22"/>
          <w:szCs w:val="22"/>
        </w:rPr>
        <w:t xml:space="preserve"> (imię, nazwisko, stanowisko/podstawa do reprezentacji)</w:t>
      </w:r>
    </w:p>
    <w:p w14:paraId="75D4269A" w14:textId="77777777" w:rsidR="00B213F1" w:rsidRPr="0069215D" w:rsidRDefault="00B213F1" w:rsidP="0069215D">
      <w:pPr>
        <w:pStyle w:val="Tekstpodstawowywcity2"/>
        <w:spacing w:after="0" w:line="320" w:lineRule="exact"/>
        <w:ind w:left="0"/>
        <w:jc w:val="center"/>
        <w:rPr>
          <w:rFonts w:ascii="Tahoma" w:hAnsi="Tahoma" w:cs="Tahoma"/>
          <w:b/>
          <w:sz w:val="22"/>
          <w:szCs w:val="22"/>
        </w:rPr>
      </w:pPr>
    </w:p>
    <w:p w14:paraId="5D8D3B5D" w14:textId="2C5F1214" w:rsidR="00B213F1" w:rsidRDefault="00B213F1" w:rsidP="0069215D">
      <w:pPr>
        <w:tabs>
          <w:tab w:val="left" w:pos="0"/>
        </w:tabs>
        <w:spacing w:line="320" w:lineRule="exact"/>
        <w:jc w:val="both"/>
        <w:rPr>
          <w:rFonts w:ascii="Tahoma" w:hAnsi="Tahoma" w:cs="Tahoma"/>
          <w:b/>
          <w:sz w:val="22"/>
          <w:szCs w:val="22"/>
        </w:rPr>
      </w:pPr>
      <w:r w:rsidRPr="0069215D">
        <w:rPr>
          <w:rFonts w:ascii="Tahoma" w:hAnsi="Tahoma" w:cs="Tahoma"/>
          <w:sz w:val="22"/>
          <w:szCs w:val="22"/>
        </w:rPr>
        <w:t xml:space="preserve">Przystępując do postępowania w sprawie udzielenia zamówienia publicznego w trybie przetargu nieograniczonego </w:t>
      </w:r>
      <w:proofErr w:type="spellStart"/>
      <w:r w:rsidR="0069215D" w:rsidRPr="00013973">
        <w:rPr>
          <w:rFonts w:ascii="Tahoma" w:hAnsi="Tahoma" w:cs="Tahoma"/>
          <w:sz w:val="22"/>
          <w:szCs w:val="22"/>
        </w:rPr>
        <w:t>pn</w:t>
      </w:r>
      <w:proofErr w:type="spellEnd"/>
      <w:r w:rsidR="0069215D" w:rsidRPr="00013973">
        <w:rPr>
          <w:rFonts w:ascii="Tahoma" w:hAnsi="Tahoma" w:cs="Tahoma"/>
          <w:sz w:val="22"/>
          <w:szCs w:val="22"/>
        </w:rPr>
        <w:t xml:space="preserve"> </w:t>
      </w:r>
      <w:r w:rsidR="0069215D" w:rsidRPr="00013973">
        <w:rPr>
          <w:rFonts w:ascii="Tahoma" w:hAnsi="Tahoma" w:cs="Tahoma"/>
          <w:b/>
          <w:sz w:val="22"/>
          <w:szCs w:val="22"/>
        </w:rPr>
        <w:t>Zagospodarowanie odpadów komunalnych odebranych z nieruchomości zamieszkałych na terenie gminy Starogard Gdański oraz organizacja i prowadzenie PSZOK dla mieszkańców z nieruchomości zamieszkałych na terenie gminy Starogard Gdański</w:t>
      </w:r>
      <w:r w:rsidR="0069215D">
        <w:rPr>
          <w:rFonts w:ascii="Tahoma" w:hAnsi="Tahoma" w:cs="Tahoma"/>
          <w:b/>
          <w:sz w:val="22"/>
          <w:szCs w:val="22"/>
        </w:rPr>
        <w:t xml:space="preserve"> </w:t>
      </w:r>
      <w:r w:rsidRPr="0069215D">
        <w:rPr>
          <w:rFonts w:ascii="Tahoma" w:hAnsi="Tahoma" w:cs="Tahoma"/>
          <w:snapToGrid w:val="0"/>
          <w:sz w:val="22"/>
          <w:szCs w:val="22"/>
        </w:rPr>
        <w:t>w zakresie</w:t>
      </w:r>
      <w:r w:rsidRPr="0069215D">
        <w:rPr>
          <w:rFonts w:ascii="Tahoma" w:hAnsi="Tahoma" w:cs="Tahoma"/>
          <w:b/>
          <w:snapToGrid w:val="0"/>
          <w:sz w:val="22"/>
          <w:szCs w:val="22"/>
        </w:rPr>
        <w:t xml:space="preserve"> części </w:t>
      </w:r>
      <w:r w:rsidR="0069215D" w:rsidRPr="0069215D">
        <w:rPr>
          <w:rFonts w:ascii="Tahoma" w:hAnsi="Tahoma" w:cs="Tahoma"/>
          <w:b/>
          <w:snapToGrid w:val="0"/>
          <w:sz w:val="22"/>
          <w:szCs w:val="22"/>
        </w:rPr>
        <w:t>1</w:t>
      </w:r>
      <w:r w:rsidRPr="0069215D">
        <w:rPr>
          <w:rFonts w:ascii="Tahoma" w:hAnsi="Tahoma" w:cs="Tahoma"/>
          <w:b/>
          <w:snapToGrid w:val="0"/>
          <w:sz w:val="22"/>
          <w:szCs w:val="22"/>
        </w:rPr>
        <w:t xml:space="preserve"> zamówienia</w:t>
      </w:r>
      <w:r w:rsidRPr="0069215D">
        <w:rPr>
          <w:rFonts w:ascii="Tahoma" w:hAnsi="Tahoma" w:cs="Tahoma"/>
          <w:i/>
          <w:snapToGrid w:val="0"/>
          <w:sz w:val="22"/>
          <w:szCs w:val="22"/>
        </w:rPr>
        <w:t>,</w:t>
      </w:r>
      <w:r w:rsidRPr="0069215D">
        <w:rPr>
          <w:rFonts w:ascii="Tahoma" w:hAnsi="Tahoma" w:cs="Tahoma"/>
          <w:sz w:val="22"/>
          <w:szCs w:val="22"/>
        </w:rPr>
        <w:t xml:space="preserve"> </w:t>
      </w:r>
      <w:r w:rsidRPr="0069215D">
        <w:rPr>
          <w:rFonts w:ascii="Tahoma" w:hAnsi="Tahoma" w:cs="Tahoma"/>
          <w:snapToGrid w:val="0"/>
          <w:sz w:val="22"/>
          <w:szCs w:val="22"/>
        </w:rPr>
        <w:t xml:space="preserve">prowadzonego przez </w:t>
      </w:r>
      <w:r w:rsidRPr="0069215D">
        <w:rPr>
          <w:rFonts w:ascii="Tahoma" w:hAnsi="Tahoma" w:cs="Tahoma"/>
          <w:b/>
          <w:snapToGrid w:val="0"/>
          <w:sz w:val="22"/>
          <w:szCs w:val="22"/>
        </w:rPr>
        <w:t xml:space="preserve">Gminę </w:t>
      </w:r>
      <w:r w:rsidR="005D1C9C" w:rsidRPr="0069215D">
        <w:rPr>
          <w:rFonts w:ascii="Tahoma" w:hAnsi="Tahoma" w:cs="Tahoma"/>
          <w:b/>
          <w:snapToGrid w:val="0"/>
          <w:sz w:val="22"/>
          <w:szCs w:val="22"/>
        </w:rPr>
        <w:t>Starogard Gdański</w:t>
      </w:r>
      <w:r w:rsidR="00D2487B" w:rsidRPr="0069215D">
        <w:rPr>
          <w:rFonts w:ascii="Tahoma" w:hAnsi="Tahoma" w:cs="Tahoma"/>
          <w:b/>
          <w:snapToGrid w:val="0"/>
          <w:sz w:val="22"/>
          <w:szCs w:val="22"/>
        </w:rPr>
        <w:t xml:space="preserve"> </w:t>
      </w:r>
      <w:r w:rsidRPr="0069215D">
        <w:rPr>
          <w:rFonts w:ascii="Tahoma" w:hAnsi="Tahoma" w:cs="Tahoma"/>
          <w:snapToGrid w:val="0"/>
          <w:sz w:val="22"/>
          <w:szCs w:val="22"/>
        </w:rPr>
        <w:t xml:space="preserve">przedkładam </w:t>
      </w:r>
      <w:r w:rsidRPr="0069215D">
        <w:rPr>
          <w:rFonts w:ascii="Tahoma" w:hAnsi="Tahoma" w:cs="Tahoma"/>
          <w:b/>
          <w:sz w:val="22"/>
          <w:szCs w:val="22"/>
        </w:rPr>
        <w:t xml:space="preserve">wykaz </w:t>
      </w:r>
      <w:r w:rsidR="0069215D">
        <w:rPr>
          <w:rFonts w:ascii="Tahoma" w:hAnsi="Tahoma" w:cs="Tahoma"/>
          <w:b/>
          <w:sz w:val="22"/>
          <w:szCs w:val="22"/>
        </w:rPr>
        <w:t>instalacji</w:t>
      </w:r>
      <w:r w:rsidRPr="0069215D">
        <w:rPr>
          <w:rFonts w:ascii="Tahoma" w:hAnsi="Tahoma" w:cs="Tahoma"/>
          <w:b/>
          <w:sz w:val="22"/>
          <w:szCs w:val="22"/>
        </w:rPr>
        <w:t xml:space="preserve"> zgodnie z zapisami rozdziału </w:t>
      </w:r>
      <w:r w:rsidR="0069215D">
        <w:rPr>
          <w:rFonts w:ascii="Tahoma" w:hAnsi="Tahoma" w:cs="Tahoma"/>
          <w:b/>
          <w:sz w:val="22"/>
          <w:szCs w:val="22"/>
        </w:rPr>
        <w:t>4.2</w:t>
      </w:r>
      <w:r w:rsidRPr="0069215D">
        <w:rPr>
          <w:rFonts w:ascii="Tahoma" w:hAnsi="Tahoma" w:cs="Tahoma"/>
          <w:b/>
          <w:sz w:val="22"/>
          <w:szCs w:val="22"/>
        </w:rPr>
        <w:t xml:space="preserve"> </w:t>
      </w:r>
      <w:proofErr w:type="gramStart"/>
      <w:r w:rsidRPr="0069215D">
        <w:rPr>
          <w:rFonts w:ascii="Tahoma" w:hAnsi="Tahoma" w:cs="Tahoma"/>
          <w:b/>
          <w:sz w:val="22"/>
          <w:szCs w:val="22"/>
        </w:rPr>
        <w:t>niniejszej</w:t>
      </w:r>
      <w:proofErr w:type="gramEnd"/>
      <w:r w:rsidRPr="0069215D">
        <w:rPr>
          <w:rFonts w:ascii="Tahoma" w:hAnsi="Tahoma" w:cs="Tahoma"/>
          <w:b/>
          <w:sz w:val="22"/>
          <w:szCs w:val="22"/>
        </w:rPr>
        <w:t xml:space="preserve"> SIWZ </w:t>
      </w:r>
    </w:p>
    <w:p w14:paraId="6C2A4773" w14:textId="77777777" w:rsidR="0069215D" w:rsidRPr="0069215D" w:rsidRDefault="0069215D" w:rsidP="0069215D">
      <w:pPr>
        <w:tabs>
          <w:tab w:val="left" w:pos="0"/>
        </w:tabs>
        <w:spacing w:line="320" w:lineRule="exact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"/>
        <w:gridCol w:w="4209"/>
        <w:gridCol w:w="2268"/>
        <w:gridCol w:w="1869"/>
      </w:tblGrid>
      <w:tr w:rsidR="00B213F1" w:rsidRPr="0069215D" w14:paraId="3F78AE3C" w14:textId="77777777" w:rsidTr="0069215D">
        <w:trPr>
          <w:trHeight w:val="407"/>
        </w:trPr>
        <w:tc>
          <w:tcPr>
            <w:tcW w:w="618" w:type="dxa"/>
            <w:shd w:val="clear" w:color="auto" w:fill="FFFFFF"/>
            <w:vAlign w:val="center"/>
          </w:tcPr>
          <w:p w14:paraId="0E2B5912" w14:textId="77777777" w:rsidR="00B213F1" w:rsidRPr="0069215D" w:rsidRDefault="00B213F1" w:rsidP="0069215D">
            <w:pPr>
              <w:spacing w:line="32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9215D">
              <w:rPr>
                <w:rFonts w:ascii="Tahoma" w:hAnsi="Tahoma" w:cs="Tahoma"/>
                <w:b/>
                <w:sz w:val="22"/>
                <w:szCs w:val="22"/>
              </w:rPr>
              <w:t>L.</w:t>
            </w:r>
            <w:proofErr w:type="gramStart"/>
            <w:r w:rsidRPr="0069215D">
              <w:rPr>
                <w:rFonts w:ascii="Tahoma" w:hAnsi="Tahoma" w:cs="Tahoma"/>
                <w:b/>
                <w:sz w:val="22"/>
                <w:szCs w:val="22"/>
              </w:rPr>
              <w:t>p</w:t>
            </w:r>
            <w:proofErr w:type="gramEnd"/>
            <w:r w:rsidRPr="0069215D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4209" w:type="dxa"/>
            <w:shd w:val="clear" w:color="auto" w:fill="FFFFFF"/>
            <w:vAlign w:val="center"/>
          </w:tcPr>
          <w:p w14:paraId="430B3D28" w14:textId="135F6EFC" w:rsidR="00B213F1" w:rsidRPr="0069215D" w:rsidRDefault="0069215D" w:rsidP="0069215D">
            <w:pPr>
              <w:spacing w:line="32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Rodzaj instalacji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AC0B9E" w14:textId="002D74D9" w:rsidR="00B213F1" w:rsidRPr="0069215D" w:rsidRDefault="0069215D" w:rsidP="0069215D">
            <w:pPr>
              <w:spacing w:line="32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Adres</w:t>
            </w:r>
          </w:p>
        </w:tc>
        <w:tc>
          <w:tcPr>
            <w:tcW w:w="1869" w:type="dxa"/>
            <w:shd w:val="clear" w:color="auto" w:fill="FFFFFF"/>
            <w:vAlign w:val="center"/>
          </w:tcPr>
          <w:p w14:paraId="454692C0" w14:textId="0D41A97A" w:rsidR="00B213F1" w:rsidRPr="0069215D" w:rsidRDefault="0069215D" w:rsidP="0069215D">
            <w:pPr>
              <w:spacing w:line="320" w:lineRule="exact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Podstawa dysponowania</w:t>
            </w:r>
          </w:p>
        </w:tc>
      </w:tr>
      <w:tr w:rsidR="00B213F1" w:rsidRPr="0069215D" w14:paraId="6107CDD0" w14:textId="77777777" w:rsidTr="0069215D">
        <w:tc>
          <w:tcPr>
            <w:tcW w:w="618" w:type="dxa"/>
            <w:shd w:val="clear" w:color="auto" w:fill="FFFFFF"/>
          </w:tcPr>
          <w:p w14:paraId="13C10F83" w14:textId="6CEA0AD2" w:rsidR="00B213F1" w:rsidRPr="0069215D" w:rsidRDefault="0069215D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209" w:type="dxa"/>
            <w:shd w:val="clear" w:color="auto" w:fill="FFFFFF"/>
          </w:tcPr>
          <w:p w14:paraId="707CD4A7" w14:textId="06971415" w:rsidR="00B213F1" w:rsidRPr="0069215D" w:rsidRDefault="0069215D" w:rsidP="0069215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instalacj</w:t>
            </w:r>
            <w:r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a</w:t>
            </w:r>
            <w:proofErr w:type="gramEnd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do przetwarzania odpadów niesegregowanych (zmieszanych) o statusie instalacji komunalnej</w:t>
            </w:r>
            <w:r w:rsidRPr="00EB52E2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</w:t>
            </w: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wpisanej na listę prowadzoną przez marszałka województwa, która w zakresie technologicznym gwarantuje,</w:t>
            </w:r>
            <w:r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</w:t>
            </w: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że zostaną osiągnięte poziomy ograniczania masy odpadów komunalnych ulegających biodegradacji</w:t>
            </w:r>
            <w:r w:rsidRPr="00EB52E2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</w:t>
            </w: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przekazywanych do składowania</w:t>
            </w:r>
          </w:p>
        </w:tc>
        <w:tc>
          <w:tcPr>
            <w:tcW w:w="2268" w:type="dxa"/>
            <w:shd w:val="clear" w:color="auto" w:fill="FFFFFF"/>
          </w:tcPr>
          <w:p w14:paraId="7FF6F01E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FFFFFF"/>
          </w:tcPr>
          <w:p w14:paraId="3F66AD01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213F1" w:rsidRPr="0069215D" w14:paraId="4DC2805E" w14:textId="77777777" w:rsidTr="0069215D">
        <w:tc>
          <w:tcPr>
            <w:tcW w:w="618" w:type="dxa"/>
            <w:shd w:val="clear" w:color="auto" w:fill="FFFFFF"/>
          </w:tcPr>
          <w:p w14:paraId="036F8539" w14:textId="69AE0609" w:rsidR="00B213F1" w:rsidRPr="0069215D" w:rsidRDefault="0069215D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4209" w:type="dxa"/>
            <w:shd w:val="clear" w:color="auto" w:fill="FFFFFF"/>
          </w:tcPr>
          <w:p w14:paraId="68569B52" w14:textId="5F261BFC" w:rsidR="00B213F1" w:rsidRPr="0069215D" w:rsidRDefault="0069215D" w:rsidP="0069215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instalacj</w:t>
            </w:r>
            <w:r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a</w:t>
            </w: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do sortowania (doczyszczania) </w:t>
            </w:r>
            <w:proofErr w:type="gramStart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odpadów: co</w:t>
            </w:r>
            <w:proofErr w:type="gramEnd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najmniej papieru, tworzyw sztucznych, metali i</w:t>
            </w:r>
            <w:r w:rsidRPr="00EB52E2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</w:t>
            </w:r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opakowań wielomateriałowych</w:t>
            </w:r>
          </w:p>
        </w:tc>
        <w:tc>
          <w:tcPr>
            <w:tcW w:w="2268" w:type="dxa"/>
            <w:shd w:val="clear" w:color="auto" w:fill="FFFFFF"/>
          </w:tcPr>
          <w:p w14:paraId="5D917ACB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FFFFFF"/>
          </w:tcPr>
          <w:p w14:paraId="3120AE11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213F1" w:rsidRPr="0069215D" w14:paraId="786AE461" w14:textId="77777777" w:rsidTr="0069215D">
        <w:tc>
          <w:tcPr>
            <w:tcW w:w="618" w:type="dxa"/>
            <w:shd w:val="clear" w:color="auto" w:fill="FFFFFF"/>
          </w:tcPr>
          <w:p w14:paraId="39C366D9" w14:textId="542A68E6" w:rsidR="00B213F1" w:rsidRPr="0069215D" w:rsidRDefault="0069215D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4209" w:type="dxa"/>
            <w:shd w:val="clear" w:color="auto" w:fill="FFFFFF"/>
          </w:tcPr>
          <w:p w14:paraId="184D5E5D" w14:textId="38990938" w:rsidR="00B213F1" w:rsidRPr="0069215D" w:rsidRDefault="0069215D" w:rsidP="0069215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>instalacją</w:t>
            </w:r>
            <w:proofErr w:type="gramEnd"/>
            <w:r w:rsidRPr="004C70A0">
              <w:rPr>
                <w:rFonts w:ascii="Tahoma" w:eastAsiaTheme="minorHAnsi" w:hAnsi="Tahoma" w:cs="Tahoma"/>
                <w:color w:val="000000"/>
                <w:sz w:val="22"/>
                <w:szCs w:val="22"/>
              </w:rPr>
              <w:t xml:space="preserve"> do przetwarzania odpadów selektywnie zebranych bioodpadów, tj. kompostownią odpadów</w:t>
            </w:r>
          </w:p>
        </w:tc>
        <w:tc>
          <w:tcPr>
            <w:tcW w:w="2268" w:type="dxa"/>
            <w:shd w:val="clear" w:color="auto" w:fill="FFFFFF"/>
          </w:tcPr>
          <w:p w14:paraId="6B29CCDB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FFFFFF"/>
          </w:tcPr>
          <w:p w14:paraId="3DA4DACE" w14:textId="77777777" w:rsidR="00B213F1" w:rsidRPr="0069215D" w:rsidRDefault="00B213F1" w:rsidP="0069215D">
            <w:pPr>
              <w:spacing w:line="320" w:lineRule="exact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09C8999" w14:textId="77777777" w:rsidR="00B213F1" w:rsidRPr="0069215D" w:rsidRDefault="00B213F1" w:rsidP="0069215D">
      <w:pPr>
        <w:spacing w:line="320" w:lineRule="exact"/>
        <w:jc w:val="center"/>
        <w:rPr>
          <w:rFonts w:ascii="Tahoma" w:hAnsi="Tahoma" w:cs="Tahoma"/>
          <w:b/>
          <w:sz w:val="22"/>
          <w:szCs w:val="22"/>
        </w:rPr>
      </w:pPr>
    </w:p>
    <w:p w14:paraId="1DDE5DD7" w14:textId="77777777" w:rsidR="00B213F1" w:rsidRPr="0069215D" w:rsidRDefault="00B213F1" w:rsidP="0069215D">
      <w:pPr>
        <w:spacing w:line="320" w:lineRule="exact"/>
        <w:ind w:left="3538"/>
        <w:jc w:val="center"/>
        <w:rPr>
          <w:rFonts w:ascii="Tahoma" w:hAnsi="Tahoma" w:cs="Tahoma"/>
          <w:i/>
          <w:sz w:val="22"/>
          <w:szCs w:val="22"/>
        </w:rPr>
      </w:pPr>
      <w:r w:rsidRPr="0069215D">
        <w:rPr>
          <w:rFonts w:ascii="Tahoma" w:hAnsi="Tahoma" w:cs="Tahoma"/>
          <w:i/>
          <w:sz w:val="22"/>
          <w:szCs w:val="22"/>
        </w:rPr>
        <w:t>...............................................................................................</w:t>
      </w:r>
    </w:p>
    <w:p w14:paraId="76C2CBCE" w14:textId="77777777" w:rsidR="00B213F1" w:rsidRPr="0069215D" w:rsidRDefault="00B213F1" w:rsidP="0069215D">
      <w:pPr>
        <w:spacing w:line="320" w:lineRule="exact"/>
        <w:ind w:left="3538"/>
        <w:jc w:val="center"/>
        <w:rPr>
          <w:rFonts w:ascii="Tahoma" w:hAnsi="Tahoma" w:cs="Tahoma"/>
          <w:i/>
          <w:sz w:val="22"/>
          <w:szCs w:val="22"/>
        </w:rPr>
      </w:pPr>
      <w:r w:rsidRPr="0069215D">
        <w:rPr>
          <w:rFonts w:ascii="Tahoma" w:hAnsi="Tahoma" w:cs="Tahoma"/>
          <w:i/>
          <w:sz w:val="22"/>
          <w:szCs w:val="22"/>
        </w:rPr>
        <w:t xml:space="preserve">(pieczęć i podpis Wykonawcy </w:t>
      </w:r>
      <w:r w:rsidRPr="0069215D">
        <w:rPr>
          <w:rFonts w:ascii="Tahoma" w:hAnsi="Tahoma" w:cs="Tahoma"/>
          <w:i/>
          <w:sz w:val="22"/>
          <w:szCs w:val="22"/>
        </w:rPr>
        <w:br/>
        <w:t>lub Pełnomocnika)</w:t>
      </w:r>
    </w:p>
    <w:p w14:paraId="3D4635A3" w14:textId="77777777" w:rsidR="00B213F1" w:rsidRDefault="00B213F1" w:rsidP="0069215D">
      <w:pPr>
        <w:spacing w:line="320" w:lineRule="exact"/>
        <w:rPr>
          <w:rFonts w:ascii="Tahoma" w:hAnsi="Tahoma" w:cs="Tahoma"/>
          <w:sz w:val="22"/>
          <w:szCs w:val="22"/>
        </w:rPr>
      </w:pPr>
    </w:p>
    <w:p w14:paraId="3DAEDEAF" w14:textId="77777777" w:rsidR="00D762F9" w:rsidRPr="008133B2" w:rsidRDefault="00D762F9" w:rsidP="00D762F9">
      <w:pPr>
        <w:pStyle w:val="Tekstpodstawowywcity2"/>
        <w:spacing w:after="0" w:line="320" w:lineRule="exact"/>
        <w:ind w:left="0"/>
        <w:jc w:val="center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b/>
          <w:color w:val="FF0000"/>
          <w:sz w:val="22"/>
          <w:szCs w:val="22"/>
        </w:rPr>
        <w:lastRenderedPageBreak/>
        <w:t>Załącznik Nr 5 d</w:t>
      </w:r>
      <w:r w:rsidRPr="008133B2">
        <w:rPr>
          <w:rFonts w:ascii="Tahoma" w:hAnsi="Tahoma" w:cs="Tahoma"/>
          <w:b/>
          <w:bCs/>
          <w:color w:val="FF0000"/>
          <w:sz w:val="22"/>
          <w:szCs w:val="22"/>
        </w:rPr>
        <w:t xml:space="preserve">o </w:t>
      </w:r>
      <w:proofErr w:type="spellStart"/>
      <w:r w:rsidRPr="008133B2">
        <w:rPr>
          <w:rFonts w:ascii="Tahoma" w:hAnsi="Tahoma" w:cs="Tahoma"/>
          <w:b/>
          <w:bCs/>
          <w:color w:val="FF0000"/>
          <w:sz w:val="22"/>
          <w:szCs w:val="22"/>
        </w:rPr>
        <w:t>SIWZ</w:t>
      </w:r>
      <w:proofErr w:type="spellEnd"/>
    </w:p>
    <w:p w14:paraId="78A1AB66" w14:textId="77777777" w:rsidR="00D762F9" w:rsidRPr="008133B2" w:rsidRDefault="00D762F9" w:rsidP="00D762F9">
      <w:pPr>
        <w:pStyle w:val="Tekstpodstawowywcity2"/>
        <w:pBdr>
          <w:bottom w:val="single" w:sz="4" w:space="0" w:color="auto"/>
        </w:pBdr>
        <w:spacing w:after="0" w:line="320" w:lineRule="exact"/>
        <w:ind w:left="0"/>
        <w:jc w:val="center"/>
        <w:rPr>
          <w:rFonts w:ascii="Tahoma" w:hAnsi="Tahoma" w:cs="Tahoma"/>
          <w:b/>
          <w:color w:val="FF0000"/>
          <w:sz w:val="22"/>
          <w:szCs w:val="22"/>
        </w:rPr>
      </w:pPr>
      <w:r w:rsidRPr="008133B2">
        <w:rPr>
          <w:rFonts w:ascii="Tahoma" w:hAnsi="Tahoma" w:cs="Tahoma"/>
          <w:b/>
          <w:color w:val="FF0000"/>
          <w:sz w:val="22"/>
          <w:szCs w:val="22"/>
        </w:rPr>
        <w:t>Wzór wykazu narzędzi</w:t>
      </w:r>
    </w:p>
    <w:p w14:paraId="6D39615C" w14:textId="77777777" w:rsidR="00D762F9" w:rsidRPr="008133B2" w:rsidRDefault="00D762F9" w:rsidP="00D762F9">
      <w:pPr>
        <w:pStyle w:val="Tekstprzypisudolnego"/>
        <w:spacing w:line="320" w:lineRule="exact"/>
        <w:jc w:val="right"/>
        <w:rPr>
          <w:rFonts w:ascii="Tahoma" w:hAnsi="Tahoma" w:cs="Tahoma"/>
          <w:color w:val="FF0000"/>
          <w:spacing w:val="4"/>
          <w:sz w:val="22"/>
          <w:szCs w:val="22"/>
        </w:rPr>
      </w:pPr>
      <w:r w:rsidRPr="008133B2">
        <w:rPr>
          <w:rFonts w:ascii="Tahoma" w:hAnsi="Tahoma" w:cs="Tahoma"/>
          <w:color w:val="FF0000"/>
          <w:spacing w:val="4"/>
          <w:sz w:val="22"/>
          <w:szCs w:val="22"/>
        </w:rPr>
        <w:t xml:space="preserve">…………………….., </w:t>
      </w:r>
      <w:proofErr w:type="gramStart"/>
      <w:r w:rsidRPr="008133B2">
        <w:rPr>
          <w:rFonts w:ascii="Tahoma" w:hAnsi="Tahoma" w:cs="Tahoma"/>
          <w:color w:val="FF0000"/>
          <w:spacing w:val="4"/>
          <w:sz w:val="22"/>
          <w:szCs w:val="22"/>
        </w:rPr>
        <w:t>dnia</w:t>
      </w:r>
      <w:proofErr w:type="gramEnd"/>
      <w:r w:rsidRPr="008133B2">
        <w:rPr>
          <w:rFonts w:ascii="Tahoma" w:hAnsi="Tahoma" w:cs="Tahoma"/>
          <w:color w:val="FF0000"/>
          <w:spacing w:val="4"/>
          <w:sz w:val="22"/>
          <w:szCs w:val="22"/>
        </w:rPr>
        <w:t xml:space="preserve"> ………………….</w:t>
      </w:r>
    </w:p>
    <w:p w14:paraId="4D59099F" w14:textId="77777777" w:rsidR="00D762F9" w:rsidRPr="008133B2" w:rsidRDefault="00D762F9" w:rsidP="00D762F9">
      <w:pPr>
        <w:pStyle w:val="Bezodstpw"/>
        <w:spacing w:line="320" w:lineRule="exact"/>
        <w:ind w:left="0" w:firstLine="0"/>
        <w:rPr>
          <w:rFonts w:ascii="Tahoma" w:hAnsi="Tahoma" w:cs="Tahoma"/>
          <w:b/>
          <w:color w:val="FF0000"/>
          <w:u w:val="single"/>
        </w:rPr>
      </w:pPr>
      <w:r w:rsidRPr="008133B2">
        <w:rPr>
          <w:rFonts w:ascii="Tahoma" w:hAnsi="Tahoma" w:cs="Tahoma"/>
          <w:b/>
          <w:color w:val="FF0000"/>
          <w:u w:val="single"/>
        </w:rPr>
        <w:t>ZAMAWIAJĄCY:</w:t>
      </w:r>
    </w:p>
    <w:p w14:paraId="6BD2F4B2" w14:textId="77777777" w:rsidR="00D762F9" w:rsidRPr="008133B2" w:rsidRDefault="00D762F9" w:rsidP="00D762F9">
      <w:pPr>
        <w:spacing w:line="320" w:lineRule="exact"/>
        <w:rPr>
          <w:rFonts w:ascii="Tahoma" w:hAnsi="Tahoma" w:cs="Tahoma"/>
          <w:b/>
          <w:color w:val="FF0000"/>
          <w:sz w:val="22"/>
          <w:szCs w:val="22"/>
        </w:rPr>
      </w:pPr>
      <w:r w:rsidRPr="008133B2">
        <w:rPr>
          <w:rFonts w:ascii="Tahoma" w:hAnsi="Tahoma" w:cs="Tahoma"/>
          <w:b/>
          <w:color w:val="FF0000"/>
          <w:sz w:val="22"/>
          <w:szCs w:val="22"/>
        </w:rPr>
        <w:t xml:space="preserve">Gmina Starogard Gdański </w:t>
      </w:r>
      <w:r w:rsidRPr="008133B2">
        <w:rPr>
          <w:rFonts w:ascii="Tahoma" w:hAnsi="Tahoma" w:cs="Tahoma"/>
          <w:color w:val="FF0000"/>
          <w:sz w:val="22"/>
          <w:szCs w:val="22"/>
        </w:rPr>
        <w:t>zwana dalej „Zamawiającym”</w:t>
      </w:r>
    </w:p>
    <w:p w14:paraId="17024C00" w14:textId="77777777" w:rsidR="00D762F9" w:rsidRPr="008133B2" w:rsidRDefault="00D762F9" w:rsidP="00D762F9">
      <w:pPr>
        <w:spacing w:line="320" w:lineRule="exact"/>
        <w:rPr>
          <w:rFonts w:ascii="Tahoma" w:hAnsi="Tahoma" w:cs="Tahoma"/>
          <w:color w:val="FF0000"/>
          <w:sz w:val="22"/>
          <w:szCs w:val="22"/>
        </w:rPr>
      </w:pPr>
      <w:proofErr w:type="gramStart"/>
      <w:r w:rsidRPr="008133B2">
        <w:rPr>
          <w:rFonts w:ascii="Tahoma" w:hAnsi="Tahoma" w:cs="Tahoma"/>
          <w:color w:val="FF0000"/>
          <w:sz w:val="22"/>
          <w:szCs w:val="22"/>
        </w:rPr>
        <w:t>ul</w:t>
      </w:r>
      <w:proofErr w:type="gramEnd"/>
      <w:r w:rsidRPr="008133B2">
        <w:rPr>
          <w:rFonts w:ascii="Tahoma" w:hAnsi="Tahoma" w:cs="Tahoma"/>
          <w:color w:val="FF0000"/>
          <w:sz w:val="22"/>
          <w:szCs w:val="22"/>
        </w:rPr>
        <w:t>. gen. Władysława Sikorskiego 9, 83-200 Starogard Gdański,</w:t>
      </w:r>
    </w:p>
    <w:p w14:paraId="4E2A4EE0" w14:textId="77777777" w:rsidR="00D762F9" w:rsidRPr="008133B2" w:rsidRDefault="00D762F9" w:rsidP="00D762F9">
      <w:pPr>
        <w:spacing w:line="320" w:lineRule="exact"/>
        <w:rPr>
          <w:rFonts w:ascii="Tahoma" w:hAnsi="Tahoma" w:cs="Tahoma"/>
          <w:b/>
          <w:color w:val="FF0000"/>
          <w:sz w:val="22"/>
          <w:szCs w:val="22"/>
          <w:u w:val="single"/>
        </w:rPr>
      </w:pPr>
    </w:p>
    <w:p w14:paraId="4820CE07" w14:textId="77777777" w:rsidR="00D762F9" w:rsidRPr="008133B2" w:rsidRDefault="00D762F9" w:rsidP="00D762F9">
      <w:pPr>
        <w:spacing w:line="320" w:lineRule="exact"/>
        <w:rPr>
          <w:rFonts w:ascii="Tahoma" w:hAnsi="Tahoma" w:cs="Tahoma"/>
          <w:b/>
          <w:color w:val="FF0000"/>
          <w:sz w:val="22"/>
          <w:szCs w:val="22"/>
          <w:u w:val="single"/>
        </w:rPr>
      </w:pPr>
      <w:r w:rsidRPr="008133B2">
        <w:rPr>
          <w:rFonts w:ascii="Tahoma" w:hAnsi="Tahoma" w:cs="Tahoma"/>
          <w:b/>
          <w:color w:val="FF0000"/>
          <w:sz w:val="22"/>
          <w:szCs w:val="22"/>
          <w:u w:val="single"/>
        </w:rPr>
        <w:t>WYKONAWCA:</w:t>
      </w:r>
    </w:p>
    <w:p w14:paraId="2D8CB68A" w14:textId="77777777" w:rsidR="00D762F9" w:rsidRPr="008133B2" w:rsidRDefault="00D762F9" w:rsidP="00D762F9">
      <w:pPr>
        <w:spacing w:line="320" w:lineRule="exact"/>
        <w:ind w:right="4244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>…………………………………………………..…..…………</w:t>
      </w:r>
    </w:p>
    <w:p w14:paraId="0A43975D" w14:textId="77777777" w:rsidR="00D762F9" w:rsidRPr="008133B2" w:rsidRDefault="00D762F9" w:rsidP="00D762F9">
      <w:pPr>
        <w:spacing w:line="320" w:lineRule="exact"/>
        <w:ind w:right="4244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>…………………………………………………..…..…………</w:t>
      </w:r>
    </w:p>
    <w:p w14:paraId="5E128C59" w14:textId="77777777" w:rsidR="00D762F9" w:rsidRPr="008133B2" w:rsidRDefault="00D762F9" w:rsidP="00D762F9">
      <w:pPr>
        <w:spacing w:line="320" w:lineRule="exact"/>
        <w:ind w:right="4244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>…………………………………………………..…..…………</w:t>
      </w:r>
    </w:p>
    <w:p w14:paraId="089F09B4" w14:textId="77777777" w:rsidR="00D762F9" w:rsidRPr="008133B2" w:rsidRDefault="00D762F9" w:rsidP="00D762F9">
      <w:pPr>
        <w:spacing w:line="320" w:lineRule="exact"/>
        <w:ind w:right="4528"/>
        <w:jc w:val="center"/>
        <w:rPr>
          <w:rFonts w:ascii="Tahoma" w:hAnsi="Tahoma" w:cs="Tahoma"/>
          <w:i/>
          <w:color w:val="FF0000"/>
          <w:sz w:val="22"/>
          <w:szCs w:val="22"/>
        </w:rPr>
      </w:pPr>
      <w:r w:rsidRPr="008133B2">
        <w:rPr>
          <w:rFonts w:ascii="Tahoma" w:hAnsi="Tahoma" w:cs="Tahoma"/>
          <w:i/>
          <w:color w:val="FF0000"/>
          <w:sz w:val="22"/>
          <w:szCs w:val="22"/>
        </w:rPr>
        <w:t>(pełna nazwa/firma, adres, w zależności od podmiotu: NIP/PESEL, KRS/</w:t>
      </w:r>
      <w:proofErr w:type="spellStart"/>
      <w:r w:rsidRPr="008133B2">
        <w:rPr>
          <w:rFonts w:ascii="Tahoma" w:hAnsi="Tahoma" w:cs="Tahoma"/>
          <w:i/>
          <w:color w:val="FF0000"/>
          <w:sz w:val="22"/>
          <w:szCs w:val="22"/>
        </w:rPr>
        <w:t>CEIDG</w:t>
      </w:r>
      <w:proofErr w:type="spellEnd"/>
      <w:r w:rsidRPr="008133B2">
        <w:rPr>
          <w:rFonts w:ascii="Tahoma" w:hAnsi="Tahoma" w:cs="Tahoma"/>
          <w:i/>
          <w:color w:val="FF0000"/>
          <w:sz w:val="22"/>
          <w:szCs w:val="22"/>
        </w:rPr>
        <w:t>)</w:t>
      </w:r>
    </w:p>
    <w:p w14:paraId="5843E9EC" w14:textId="77777777" w:rsidR="00D762F9" w:rsidRPr="008133B2" w:rsidRDefault="00D762F9" w:rsidP="00D762F9">
      <w:pPr>
        <w:spacing w:line="320" w:lineRule="exact"/>
        <w:rPr>
          <w:rFonts w:ascii="Tahoma" w:hAnsi="Tahoma" w:cs="Tahoma"/>
          <w:color w:val="FF0000"/>
          <w:sz w:val="22"/>
          <w:szCs w:val="22"/>
          <w:u w:val="single"/>
        </w:rPr>
      </w:pPr>
      <w:proofErr w:type="gramStart"/>
      <w:r w:rsidRPr="008133B2">
        <w:rPr>
          <w:rFonts w:ascii="Tahoma" w:hAnsi="Tahoma" w:cs="Tahoma"/>
          <w:color w:val="FF0000"/>
          <w:sz w:val="22"/>
          <w:szCs w:val="22"/>
          <w:u w:val="single"/>
        </w:rPr>
        <w:t>reprezentowany</w:t>
      </w:r>
      <w:proofErr w:type="gramEnd"/>
      <w:r w:rsidRPr="008133B2">
        <w:rPr>
          <w:rFonts w:ascii="Tahoma" w:hAnsi="Tahoma" w:cs="Tahoma"/>
          <w:color w:val="FF0000"/>
          <w:sz w:val="22"/>
          <w:szCs w:val="22"/>
          <w:u w:val="single"/>
        </w:rPr>
        <w:t xml:space="preserve"> przez:</w:t>
      </w:r>
    </w:p>
    <w:p w14:paraId="4071F107" w14:textId="77777777" w:rsidR="00D762F9" w:rsidRPr="008133B2" w:rsidRDefault="00D762F9" w:rsidP="00D762F9">
      <w:pPr>
        <w:spacing w:line="320" w:lineRule="exact"/>
        <w:ind w:right="4244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>…………………………………………………..…..…………</w:t>
      </w:r>
    </w:p>
    <w:p w14:paraId="6E3881C4" w14:textId="77777777" w:rsidR="00D762F9" w:rsidRPr="008133B2" w:rsidRDefault="00D762F9" w:rsidP="00D762F9">
      <w:pPr>
        <w:spacing w:line="320" w:lineRule="exact"/>
        <w:ind w:right="4244"/>
        <w:rPr>
          <w:rFonts w:ascii="Tahoma" w:hAnsi="Tahoma" w:cs="Tahoma"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>…………………………………………………..…..…………</w:t>
      </w:r>
    </w:p>
    <w:p w14:paraId="08D72F72" w14:textId="77777777" w:rsidR="00D762F9" w:rsidRPr="008133B2" w:rsidRDefault="00D762F9" w:rsidP="00D762F9">
      <w:pPr>
        <w:spacing w:line="320" w:lineRule="exact"/>
        <w:rPr>
          <w:rFonts w:ascii="Tahoma" w:hAnsi="Tahoma" w:cs="Tahoma"/>
          <w:b/>
          <w:color w:val="FF0000"/>
          <w:sz w:val="22"/>
          <w:szCs w:val="22"/>
        </w:rPr>
      </w:pPr>
      <w:r w:rsidRPr="008133B2">
        <w:rPr>
          <w:rFonts w:ascii="Tahoma" w:hAnsi="Tahoma" w:cs="Tahoma"/>
          <w:i/>
          <w:color w:val="FF0000"/>
          <w:sz w:val="22"/>
          <w:szCs w:val="22"/>
        </w:rPr>
        <w:t xml:space="preserve"> (imię, nazwisko, stanowisko/podstawa do reprezentacji)</w:t>
      </w:r>
    </w:p>
    <w:p w14:paraId="4243E9FA" w14:textId="77777777" w:rsidR="00D762F9" w:rsidRPr="008133B2" w:rsidRDefault="00D762F9" w:rsidP="00D762F9">
      <w:pPr>
        <w:pStyle w:val="Tekstpodstawowywcity2"/>
        <w:spacing w:after="0" w:line="320" w:lineRule="exact"/>
        <w:ind w:left="0"/>
        <w:jc w:val="center"/>
        <w:rPr>
          <w:rFonts w:ascii="Tahoma" w:hAnsi="Tahoma" w:cs="Tahoma"/>
          <w:b/>
          <w:color w:val="FF0000"/>
          <w:sz w:val="22"/>
          <w:szCs w:val="22"/>
        </w:rPr>
      </w:pPr>
    </w:p>
    <w:p w14:paraId="4273F330" w14:textId="57A351FA" w:rsidR="00D762F9" w:rsidRPr="008133B2" w:rsidRDefault="00D762F9" w:rsidP="00D762F9">
      <w:pPr>
        <w:tabs>
          <w:tab w:val="left" w:pos="0"/>
        </w:tabs>
        <w:spacing w:line="320" w:lineRule="exact"/>
        <w:jc w:val="both"/>
        <w:rPr>
          <w:rFonts w:ascii="Tahoma" w:hAnsi="Tahoma" w:cs="Tahoma"/>
          <w:b/>
          <w:color w:val="FF0000"/>
          <w:sz w:val="22"/>
          <w:szCs w:val="22"/>
        </w:rPr>
      </w:pPr>
      <w:r w:rsidRPr="008133B2">
        <w:rPr>
          <w:rFonts w:ascii="Tahoma" w:hAnsi="Tahoma" w:cs="Tahoma"/>
          <w:color w:val="FF0000"/>
          <w:sz w:val="22"/>
          <w:szCs w:val="22"/>
        </w:rPr>
        <w:t xml:space="preserve">Przystępując do postępowania w sprawie udzielenia zamówienia publicznego w trybie przetargu nieograniczonego </w:t>
      </w:r>
      <w:proofErr w:type="spellStart"/>
      <w:r w:rsidRPr="008133B2">
        <w:rPr>
          <w:rFonts w:ascii="Tahoma" w:hAnsi="Tahoma" w:cs="Tahoma"/>
          <w:color w:val="FF0000"/>
          <w:sz w:val="22"/>
          <w:szCs w:val="22"/>
        </w:rPr>
        <w:t>pn</w:t>
      </w:r>
      <w:proofErr w:type="spellEnd"/>
      <w:r w:rsidRPr="008133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8133B2">
        <w:rPr>
          <w:rFonts w:ascii="Tahoma" w:hAnsi="Tahoma" w:cs="Tahoma"/>
          <w:b/>
          <w:color w:val="FF0000"/>
          <w:sz w:val="22"/>
          <w:szCs w:val="22"/>
        </w:rPr>
        <w:t xml:space="preserve">Zagospodarowanie odpadów komunalnych odebranych z nieruchomości zamieszkałych na terenie gminy Starogard Gdański oraz organizacja i prowadzenie PSZOK dla mieszkańców z nieruchomości zamieszkałych na terenie gminy Starogard Gdański </w:t>
      </w:r>
      <w:r w:rsidRPr="008133B2">
        <w:rPr>
          <w:rFonts w:ascii="Tahoma" w:hAnsi="Tahoma" w:cs="Tahoma"/>
          <w:snapToGrid w:val="0"/>
          <w:color w:val="FF0000"/>
          <w:sz w:val="22"/>
          <w:szCs w:val="22"/>
        </w:rPr>
        <w:t>w zakresie</w:t>
      </w:r>
      <w:r w:rsidRPr="008133B2">
        <w:rPr>
          <w:rFonts w:ascii="Tahoma" w:hAnsi="Tahoma" w:cs="Tahoma"/>
          <w:b/>
          <w:snapToGrid w:val="0"/>
          <w:color w:val="FF0000"/>
          <w:sz w:val="22"/>
          <w:szCs w:val="22"/>
        </w:rPr>
        <w:t xml:space="preserve"> części 2 zamówienia</w:t>
      </w:r>
      <w:r w:rsidRPr="008133B2">
        <w:rPr>
          <w:rFonts w:ascii="Tahoma" w:hAnsi="Tahoma" w:cs="Tahoma"/>
          <w:i/>
          <w:snapToGrid w:val="0"/>
          <w:color w:val="FF0000"/>
          <w:sz w:val="22"/>
          <w:szCs w:val="22"/>
        </w:rPr>
        <w:t>,</w:t>
      </w:r>
      <w:r w:rsidRPr="008133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8133B2">
        <w:rPr>
          <w:rFonts w:ascii="Tahoma" w:hAnsi="Tahoma" w:cs="Tahoma"/>
          <w:snapToGrid w:val="0"/>
          <w:color w:val="FF0000"/>
          <w:sz w:val="22"/>
          <w:szCs w:val="22"/>
        </w:rPr>
        <w:t xml:space="preserve">prowadzonego przez </w:t>
      </w:r>
      <w:r w:rsidRPr="008133B2">
        <w:rPr>
          <w:rFonts w:ascii="Tahoma" w:hAnsi="Tahoma" w:cs="Tahoma"/>
          <w:b/>
          <w:snapToGrid w:val="0"/>
          <w:color w:val="FF0000"/>
          <w:sz w:val="22"/>
          <w:szCs w:val="22"/>
        </w:rPr>
        <w:t xml:space="preserve">Gminę Starogard Gdański </w:t>
      </w:r>
      <w:r w:rsidRPr="008133B2">
        <w:rPr>
          <w:rFonts w:ascii="Tahoma" w:hAnsi="Tahoma" w:cs="Tahoma"/>
          <w:snapToGrid w:val="0"/>
          <w:color w:val="FF0000"/>
          <w:sz w:val="22"/>
          <w:szCs w:val="22"/>
        </w:rPr>
        <w:t xml:space="preserve">przedkładam </w:t>
      </w:r>
      <w:r w:rsidRPr="008133B2">
        <w:rPr>
          <w:rFonts w:ascii="Tahoma" w:hAnsi="Tahoma" w:cs="Tahoma"/>
          <w:b/>
          <w:color w:val="FF0000"/>
          <w:sz w:val="22"/>
          <w:szCs w:val="22"/>
        </w:rPr>
        <w:t xml:space="preserve">wykaz instalacji zgodnie z zapisami rozdziału 4.2 </w:t>
      </w:r>
      <w:proofErr w:type="gramStart"/>
      <w:r w:rsidRPr="008133B2">
        <w:rPr>
          <w:rFonts w:ascii="Tahoma" w:hAnsi="Tahoma" w:cs="Tahoma"/>
          <w:b/>
          <w:color w:val="FF0000"/>
          <w:sz w:val="22"/>
          <w:szCs w:val="22"/>
        </w:rPr>
        <w:t>niniejszej</w:t>
      </w:r>
      <w:proofErr w:type="gramEnd"/>
      <w:r w:rsidRPr="008133B2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proofErr w:type="spellStart"/>
      <w:r w:rsidRPr="008133B2">
        <w:rPr>
          <w:rFonts w:ascii="Tahoma" w:hAnsi="Tahoma" w:cs="Tahoma"/>
          <w:b/>
          <w:color w:val="FF0000"/>
          <w:sz w:val="22"/>
          <w:szCs w:val="22"/>
        </w:rPr>
        <w:t>SIWZ</w:t>
      </w:r>
      <w:proofErr w:type="spellEnd"/>
      <w:r w:rsidRPr="008133B2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14:paraId="75454A55" w14:textId="77777777" w:rsidR="00D762F9" w:rsidRPr="008133B2" w:rsidRDefault="00D762F9" w:rsidP="00D762F9">
      <w:pPr>
        <w:tabs>
          <w:tab w:val="left" w:pos="0"/>
        </w:tabs>
        <w:spacing w:line="320" w:lineRule="exact"/>
        <w:jc w:val="both"/>
        <w:rPr>
          <w:rFonts w:ascii="Tahoma" w:hAnsi="Tahoma" w:cs="Tahoma"/>
          <w:color w:val="FF0000"/>
          <w:sz w:val="22"/>
          <w:szCs w:val="22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"/>
        <w:gridCol w:w="4209"/>
        <w:gridCol w:w="2268"/>
        <w:gridCol w:w="1869"/>
      </w:tblGrid>
      <w:tr w:rsidR="008133B2" w:rsidRPr="008133B2" w14:paraId="3E25FA8B" w14:textId="77777777" w:rsidTr="0082485E">
        <w:trPr>
          <w:trHeight w:val="407"/>
        </w:trPr>
        <w:tc>
          <w:tcPr>
            <w:tcW w:w="618" w:type="dxa"/>
            <w:shd w:val="clear" w:color="auto" w:fill="FFFFFF"/>
            <w:vAlign w:val="center"/>
          </w:tcPr>
          <w:p w14:paraId="7E418D2B" w14:textId="77777777" w:rsidR="00D762F9" w:rsidRPr="008133B2" w:rsidRDefault="00D762F9" w:rsidP="0082485E">
            <w:pPr>
              <w:spacing w:line="320" w:lineRule="exact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L.</w:t>
            </w:r>
            <w:proofErr w:type="gramStart"/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p</w:t>
            </w:r>
            <w:proofErr w:type="gramEnd"/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4209" w:type="dxa"/>
            <w:shd w:val="clear" w:color="auto" w:fill="FFFFFF"/>
            <w:vAlign w:val="center"/>
          </w:tcPr>
          <w:p w14:paraId="33D1B936" w14:textId="77777777" w:rsidR="00D762F9" w:rsidRPr="008133B2" w:rsidRDefault="00D762F9" w:rsidP="0082485E">
            <w:pPr>
              <w:spacing w:line="320" w:lineRule="exact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Rodzaj instalacji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BB1992" w14:textId="77777777" w:rsidR="00D762F9" w:rsidRPr="008133B2" w:rsidRDefault="00D762F9" w:rsidP="0082485E">
            <w:pPr>
              <w:spacing w:line="320" w:lineRule="exact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Adres</w:t>
            </w:r>
          </w:p>
        </w:tc>
        <w:tc>
          <w:tcPr>
            <w:tcW w:w="1869" w:type="dxa"/>
            <w:shd w:val="clear" w:color="auto" w:fill="FFFFFF"/>
            <w:vAlign w:val="center"/>
          </w:tcPr>
          <w:p w14:paraId="17D0BE6C" w14:textId="77777777" w:rsidR="00D762F9" w:rsidRPr="008133B2" w:rsidRDefault="00D762F9" w:rsidP="0082485E">
            <w:pPr>
              <w:spacing w:line="320" w:lineRule="exact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  <w:r w:rsidRPr="008133B2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Podstawa dysponowania</w:t>
            </w:r>
          </w:p>
        </w:tc>
      </w:tr>
      <w:tr w:rsidR="008133B2" w:rsidRPr="008133B2" w14:paraId="6E20413A" w14:textId="77777777" w:rsidTr="0082485E">
        <w:tc>
          <w:tcPr>
            <w:tcW w:w="618" w:type="dxa"/>
            <w:shd w:val="clear" w:color="auto" w:fill="FFFFFF"/>
          </w:tcPr>
          <w:p w14:paraId="52098102" w14:textId="77777777" w:rsidR="00D762F9" w:rsidRPr="008133B2" w:rsidRDefault="00D762F9" w:rsidP="0082485E">
            <w:pPr>
              <w:spacing w:line="320" w:lineRule="exact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8133B2">
              <w:rPr>
                <w:rFonts w:ascii="Tahoma" w:hAnsi="Tahoma" w:cs="Tahoma"/>
                <w:color w:val="FF0000"/>
                <w:sz w:val="22"/>
                <w:szCs w:val="22"/>
              </w:rPr>
              <w:t>1</w:t>
            </w:r>
          </w:p>
        </w:tc>
        <w:tc>
          <w:tcPr>
            <w:tcW w:w="4209" w:type="dxa"/>
            <w:shd w:val="clear" w:color="auto" w:fill="FFFFFF"/>
          </w:tcPr>
          <w:p w14:paraId="51A713C0" w14:textId="57BAB839" w:rsidR="00D762F9" w:rsidRPr="008133B2" w:rsidRDefault="00D762F9" w:rsidP="00D762F9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ahoma" w:eastAsiaTheme="minorHAnsi" w:hAnsi="Tahoma" w:cs="Tahoma"/>
                <w:color w:val="FF0000"/>
                <w:sz w:val="22"/>
                <w:szCs w:val="22"/>
              </w:rPr>
            </w:pPr>
            <w:r w:rsidRPr="008133B2">
              <w:rPr>
                <w:rFonts w:ascii="Tahoma" w:eastAsiaTheme="minorHAnsi" w:hAnsi="Tahoma" w:cs="Tahoma"/>
                <w:color w:val="FF0000"/>
                <w:sz w:val="22"/>
                <w:szCs w:val="22"/>
              </w:rPr>
              <w:t>Dysponowanie punktem selektywnego zbierania odpadów na terenie gminy Starogard Gdański lub miejscem o powierzchni min. 1 000 m2 na punkt selektywnego zbierania odpadów, które spełnia warunki formalne, tj. jest zgodne z miejscowym planem przestrzennego zagospodarowania terenu lub warunkami zabudowy i zagospodarowania terenu lub dla którego wydano ważną decyzję zezwalającą na zbieranie odpadów w PSZOK.</w:t>
            </w:r>
          </w:p>
        </w:tc>
        <w:tc>
          <w:tcPr>
            <w:tcW w:w="2268" w:type="dxa"/>
            <w:shd w:val="clear" w:color="auto" w:fill="FFFFFF"/>
          </w:tcPr>
          <w:p w14:paraId="11AD876B" w14:textId="77777777" w:rsidR="00D762F9" w:rsidRPr="008133B2" w:rsidRDefault="00D762F9" w:rsidP="0082485E">
            <w:pPr>
              <w:spacing w:line="320" w:lineRule="exact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1869" w:type="dxa"/>
            <w:shd w:val="clear" w:color="auto" w:fill="FFFFFF"/>
          </w:tcPr>
          <w:p w14:paraId="4930BF1B" w14:textId="77777777" w:rsidR="00D762F9" w:rsidRPr="008133B2" w:rsidRDefault="00D762F9" w:rsidP="0082485E">
            <w:pPr>
              <w:spacing w:line="320" w:lineRule="exact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14:paraId="42B73941" w14:textId="77777777" w:rsidR="00D762F9" w:rsidRPr="008133B2" w:rsidRDefault="00D762F9" w:rsidP="00D762F9">
      <w:pPr>
        <w:spacing w:line="320" w:lineRule="exact"/>
        <w:jc w:val="center"/>
        <w:rPr>
          <w:rFonts w:ascii="Tahoma" w:hAnsi="Tahoma" w:cs="Tahoma"/>
          <w:b/>
          <w:color w:val="FF0000"/>
          <w:sz w:val="22"/>
          <w:szCs w:val="22"/>
        </w:rPr>
      </w:pPr>
    </w:p>
    <w:p w14:paraId="0A1C5659" w14:textId="77B1025E" w:rsidR="00D762F9" w:rsidRPr="008133B2" w:rsidRDefault="00D762F9" w:rsidP="00D762F9">
      <w:pPr>
        <w:spacing w:line="320" w:lineRule="exact"/>
        <w:ind w:left="3538"/>
        <w:jc w:val="center"/>
        <w:rPr>
          <w:rFonts w:ascii="Tahoma" w:hAnsi="Tahoma" w:cs="Tahoma"/>
          <w:i/>
          <w:color w:val="FF0000"/>
          <w:sz w:val="22"/>
          <w:szCs w:val="22"/>
        </w:rPr>
      </w:pPr>
      <w:r w:rsidRPr="008133B2">
        <w:rPr>
          <w:rFonts w:ascii="Tahoma" w:hAnsi="Tahoma" w:cs="Tahoma"/>
          <w:i/>
          <w:color w:val="FF0000"/>
          <w:sz w:val="22"/>
          <w:szCs w:val="22"/>
        </w:rPr>
        <w:t>...............................................................................................</w:t>
      </w:r>
      <w:r w:rsidR="00826001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bookmarkStart w:id="0" w:name="_GoBack"/>
      <w:bookmarkEnd w:id="0"/>
    </w:p>
    <w:p w14:paraId="7C293EBD" w14:textId="77777777" w:rsidR="00D762F9" w:rsidRPr="008133B2" w:rsidRDefault="00D762F9" w:rsidP="00D762F9">
      <w:pPr>
        <w:spacing w:line="320" w:lineRule="exact"/>
        <w:ind w:left="3538"/>
        <w:jc w:val="center"/>
        <w:rPr>
          <w:rFonts w:ascii="Tahoma" w:hAnsi="Tahoma" w:cs="Tahoma"/>
          <w:i/>
          <w:color w:val="FF0000"/>
          <w:sz w:val="22"/>
          <w:szCs w:val="22"/>
        </w:rPr>
      </w:pPr>
      <w:r w:rsidRPr="008133B2">
        <w:rPr>
          <w:rFonts w:ascii="Tahoma" w:hAnsi="Tahoma" w:cs="Tahoma"/>
          <w:i/>
          <w:color w:val="FF0000"/>
          <w:sz w:val="22"/>
          <w:szCs w:val="22"/>
        </w:rPr>
        <w:t xml:space="preserve">(pieczęć i podpis Wykonawcy </w:t>
      </w:r>
      <w:r w:rsidRPr="008133B2">
        <w:rPr>
          <w:rFonts w:ascii="Tahoma" w:hAnsi="Tahoma" w:cs="Tahoma"/>
          <w:i/>
          <w:color w:val="FF0000"/>
          <w:sz w:val="22"/>
          <w:szCs w:val="22"/>
        </w:rPr>
        <w:br/>
        <w:t>lub Pełnomocnika)</w:t>
      </w:r>
    </w:p>
    <w:p w14:paraId="5558D185" w14:textId="77777777" w:rsidR="00D762F9" w:rsidRPr="008133B2" w:rsidRDefault="00D762F9" w:rsidP="00D762F9">
      <w:pPr>
        <w:spacing w:line="320" w:lineRule="exact"/>
        <w:rPr>
          <w:rFonts w:ascii="Tahoma" w:hAnsi="Tahoma" w:cs="Tahoma"/>
          <w:color w:val="FF0000"/>
          <w:sz w:val="22"/>
          <w:szCs w:val="22"/>
        </w:rPr>
      </w:pPr>
    </w:p>
    <w:p w14:paraId="29B01C0C" w14:textId="77777777" w:rsidR="00D762F9" w:rsidRPr="008133B2" w:rsidRDefault="00D762F9" w:rsidP="0069215D">
      <w:pPr>
        <w:spacing w:line="320" w:lineRule="exact"/>
        <w:rPr>
          <w:rFonts w:ascii="Tahoma" w:hAnsi="Tahoma" w:cs="Tahoma"/>
          <w:color w:val="FF0000"/>
          <w:sz w:val="22"/>
          <w:szCs w:val="22"/>
        </w:rPr>
      </w:pPr>
    </w:p>
    <w:sectPr w:rsidR="00D762F9" w:rsidRPr="008133B2" w:rsidSect="0069215D">
      <w:pgSz w:w="11900" w:h="16840"/>
      <w:pgMar w:top="709" w:right="1418" w:bottom="565" w:left="1418" w:header="426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951E6F" w16cid:durableId="20012068"/>
  <w16cid:commentId w16cid:paraId="1F70645F" w16cid:durableId="2001207D"/>
  <w16cid:commentId w16cid:paraId="0A44A1D6" w16cid:durableId="20012069"/>
  <w16cid:commentId w16cid:paraId="4F0698CE" w16cid:durableId="200120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DD975" w14:textId="77777777" w:rsidR="00607B0E" w:rsidRDefault="00607B0E" w:rsidP="00AF0EDA">
      <w:r>
        <w:separator/>
      </w:r>
    </w:p>
  </w:endnote>
  <w:endnote w:type="continuationSeparator" w:id="0">
    <w:p w14:paraId="1080F883" w14:textId="77777777" w:rsidR="00607B0E" w:rsidRDefault="00607B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A1CBD" w14:textId="77777777" w:rsidR="00607B0E" w:rsidRDefault="00607B0E" w:rsidP="00AF0EDA">
      <w:r>
        <w:separator/>
      </w:r>
    </w:p>
  </w:footnote>
  <w:footnote w:type="continuationSeparator" w:id="0">
    <w:p w14:paraId="43968A47" w14:textId="77777777" w:rsidR="00607B0E" w:rsidRDefault="00607B0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184B"/>
    <w:rsid w:val="00064D12"/>
    <w:rsid w:val="00072CF4"/>
    <w:rsid w:val="0007472A"/>
    <w:rsid w:val="00080844"/>
    <w:rsid w:val="000B3450"/>
    <w:rsid w:val="000B778B"/>
    <w:rsid w:val="000C6948"/>
    <w:rsid w:val="000C7FEC"/>
    <w:rsid w:val="000E6E2E"/>
    <w:rsid w:val="0011010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0851"/>
    <w:rsid w:val="00253F70"/>
    <w:rsid w:val="00270B52"/>
    <w:rsid w:val="00275872"/>
    <w:rsid w:val="002845AD"/>
    <w:rsid w:val="00293FE5"/>
    <w:rsid w:val="00297CDE"/>
    <w:rsid w:val="002B7119"/>
    <w:rsid w:val="002C21F7"/>
    <w:rsid w:val="00302234"/>
    <w:rsid w:val="00312293"/>
    <w:rsid w:val="00312EAA"/>
    <w:rsid w:val="00332D9A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C2CCC"/>
    <w:rsid w:val="003D639F"/>
    <w:rsid w:val="004130BE"/>
    <w:rsid w:val="004230DC"/>
    <w:rsid w:val="0044407E"/>
    <w:rsid w:val="00473446"/>
    <w:rsid w:val="004B1506"/>
    <w:rsid w:val="004B6E83"/>
    <w:rsid w:val="004C57DC"/>
    <w:rsid w:val="004E75E2"/>
    <w:rsid w:val="00536555"/>
    <w:rsid w:val="005A04FC"/>
    <w:rsid w:val="005A403C"/>
    <w:rsid w:val="005B7BD7"/>
    <w:rsid w:val="005D1C9C"/>
    <w:rsid w:val="005F32D6"/>
    <w:rsid w:val="0060712D"/>
    <w:rsid w:val="00607B0E"/>
    <w:rsid w:val="0061212B"/>
    <w:rsid w:val="00624C79"/>
    <w:rsid w:val="0063212C"/>
    <w:rsid w:val="006369D7"/>
    <w:rsid w:val="00661A33"/>
    <w:rsid w:val="0069215D"/>
    <w:rsid w:val="006A758D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F4157"/>
    <w:rsid w:val="007F7355"/>
    <w:rsid w:val="007F7B34"/>
    <w:rsid w:val="008133B2"/>
    <w:rsid w:val="00826001"/>
    <w:rsid w:val="00850168"/>
    <w:rsid w:val="00877022"/>
    <w:rsid w:val="008B70D7"/>
    <w:rsid w:val="008C63AC"/>
    <w:rsid w:val="008D25E8"/>
    <w:rsid w:val="008E320F"/>
    <w:rsid w:val="00923BFD"/>
    <w:rsid w:val="0093003A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A528A"/>
    <w:rsid w:val="00AB68B0"/>
    <w:rsid w:val="00AB7EB5"/>
    <w:rsid w:val="00AD1300"/>
    <w:rsid w:val="00AE06B8"/>
    <w:rsid w:val="00AF0EDA"/>
    <w:rsid w:val="00AF71AE"/>
    <w:rsid w:val="00B07F4A"/>
    <w:rsid w:val="00B213F1"/>
    <w:rsid w:val="00B37F12"/>
    <w:rsid w:val="00B4613F"/>
    <w:rsid w:val="00B91C0E"/>
    <w:rsid w:val="00B9649B"/>
    <w:rsid w:val="00BA303A"/>
    <w:rsid w:val="00BA46F4"/>
    <w:rsid w:val="00BB7F20"/>
    <w:rsid w:val="00BE14B2"/>
    <w:rsid w:val="00C22856"/>
    <w:rsid w:val="00C7765E"/>
    <w:rsid w:val="00C83BEA"/>
    <w:rsid w:val="00C967D6"/>
    <w:rsid w:val="00CA131D"/>
    <w:rsid w:val="00CA6EE6"/>
    <w:rsid w:val="00CB4DA9"/>
    <w:rsid w:val="00CC17B4"/>
    <w:rsid w:val="00D05B30"/>
    <w:rsid w:val="00D15F8E"/>
    <w:rsid w:val="00D2487B"/>
    <w:rsid w:val="00D37CCD"/>
    <w:rsid w:val="00D540C7"/>
    <w:rsid w:val="00D72C64"/>
    <w:rsid w:val="00D762F9"/>
    <w:rsid w:val="00D778CF"/>
    <w:rsid w:val="00D820E7"/>
    <w:rsid w:val="00D938B4"/>
    <w:rsid w:val="00DB2D3C"/>
    <w:rsid w:val="00DF0BDF"/>
    <w:rsid w:val="00E05CF2"/>
    <w:rsid w:val="00E213DC"/>
    <w:rsid w:val="00E240B6"/>
    <w:rsid w:val="00E2465D"/>
    <w:rsid w:val="00E35647"/>
    <w:rsid w:val="00E45B52"/>
    <w:rsid w:val="00E711F0"/>
    <w:rsid w:val="00E8187A"/>
    <w:rsid w:val="00EA50A5"/>
    <w:rsid w:val="00F06177"/>
    <w:rsid w:val="00F12AB0"/>
    <w:rsid w:val="00F17E26"/>
    <w:rsid w:val="00F3173B"/>
    <w:rsid w:val="00F55745"/>
    <w:rsid w:val="00F62A7F"/>
    <w:rsid w:val="00F72034"/>
    <w:rsid w:val="00F81087"/>
    <w:rsid w:val="00FA38E2"/>
    <w:rsid w:val="00FC6FCB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9A1DD8-ED02-42B1-8FCC-D4945140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HP Inc.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Użytkownik systemu Windows</cp:lastModifiedBy>
  <cp:revision>4</cp:revision>
  <cp:lastPrinted>2019-02-01T07:41:00Z</cp:lastPrinted>
  <dcterms:created xsi:type="dcterms:W3CDTF">2020-04-17T08:29:00Z</dcterms:created>
  <dcterms:modified xsi:type="dcterms:W3CDTF">2020-04-20T09:23:00Z</dcterms:modified>
</cp:coreProperties>
</file>