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C9E" w:rsidRPr="003E70FC" w:rsidRDefault="00611431" w:rsidP="007F12D5">
      <w:pPr>
        <w:spacing w:before="120" w:after="120" w:line="276" w:lineRule="auto"/>
        <w:ind w:left="23" w:firstLine="0"/>
        <w:jc w:val="center"/>
        <w:rPr>
          <w:rFonts w:asciiTheme="minorHAnsi" w:hAnsiTheme="minorHAnsi" w:cstheme="minorHAnsi"/>
          <w:b/>
          <w:sz w:val="36"/>
        </w:rPr>
      </w:pPr>
      <w:r>
        <w:rPr>
          <w:rFonts w:asciiTheme="minorHAnsi" w:hAnsiTheme="minorHAnsi" w:cstheme="minorHAnsi"/>
          <w:b/>
          <w:sz w:val="36"/>
        </w:rPr>
        <w:t xml:space="preserve">ZAŁĄCZNIK nr 1 do </w:t>
      </w:r>
      <w:r w:rsidR="00242B51">
        <w:rPr>
          <w:rFonts w:asciiTheme="minorHAnsi" w:hAnsiTheme="minorHAnsi" w:cstheme="minorHAnsi"/>
          <w:b/>
          <w:sz w:val="36"/>
        </w:rPr>
        <w:t>Zapytania ofertowego</w:t>
      </w:r>
    </w:p>
    <w:p w:rsidR="001A3C9E" w:rsidRPr="003E70FC" w:rsidRDefault="001A3C9E" w:rsidP="007F12D5">
      <w:pPr>
        <w:spacing w:before="120" w:after="120" w:line="276" w:lineRule="auto"/>
        <w:ind w:left="0" w:right="67" w:firstLine="0"/>
        <w:jc w:val="center"/>
        <w:rPr>
          <w:rFonts w:asciiTheme="minorHAnsi" w:hAnsiTheme="minorHAnsi" w:cstheme="minorHAnsi"/>
        </w:rPr>
      </w:pPr>
      <w:r w:rsidRPr="003E70FC">
        <w:rPr>
          <w:rFonts w:asciiTheme="minorHAnsi" w:hAnsiTheme="minorHAnsi" w:cstheme="minorHAnsi"/>
          <w:b/>
          <w:sz w:val="36"/>
        </w:rPr>
        <w:t xml:space="preserve">PROGRAM FUNKCJONALNO – UŻYTKOWY </w:t>
      </w:r>
    </w:p>
    <w:p w:rsidR="001A3C9E" w:rsidRPr="003E70FC" w:rsidRDefault="001A3C9E" w:rsidP="007F12D5">
      <w:pPr>
        <w:spacing w:before="120" w:after="120" w:line="276" w:lineRule="auto"/>
        <w:ind w:left="0" w:firstLine="0"/>
        <w:rPr>
          <w:rFonts w:asciiTheme="minorHAnsi" w:hAnsiTheme="minorHAnsi" w:cstheme="minorHAnsi"/>
          <w:b/>
          <w:sz w:val="28"/>
        </w:rPr>
      </w:pPr>
      <w:r w:rsidRPr="003E70FC">
        <w:rPr>
          <w:rFonts w:asciiTheme="minorHAnsi" w:hAnsiTheme="minorHAnsi" w:cstheme="minorHAnsi"/>
          <w:b/>
          <w:sz w:val="28"/>
        </w:rPr>
        <w:t xml:space="preserve"> </w:t>
      </w:r>
    </w:p>
    <w:p w:rsidR="001A3C9E" w:rsidRPr="003E70FC" w:rsidRDefault="001A3C9E" w:rsidP="007F12D5">
      <w:pPr>
        <w:spacing w:before="120" w:after="120" w:line="276" w:lineRule="auto"/>
        <w:ind w:left="-5"/>
        <w:rPr>
          <w:rFonts w:asciiTheme="minorHAnsi" w:hAnsiTheme="minorHAnsi" w:cstheme="minorHAnsi"/>
          <w:sz w:val="28"/>
        </w:rPr>
      </w:pPr>
      <w:r w:rsidRPr="003E70FC">
        <w:rPr>
          <w:rFonts w:asciiTheme="minorHAnsi" w:hAnsiTheme="minorHAnsi" w:cstheme="minorHAnsi"/>
          <w:b/>
          <w:sz w:val="28"/>
        </w:rPr>
        <w:t>Przedmiot zamówienia</w:t>
      </w:r>
      <w:r w:rsidRPr="003E70FC">
        <w:rPr>
          <w:rFonts w:asciiTheme="minorHAnsi" w:hAnsiTheme="minorHAnsi" w:cstheme="minorHAnsi"/>
          <w:sz w:val="28"/>
        </w:rPr>
        <w:t xml:space="preserve">:  </w:t>
      </w:r>
    </w:p>
    <w:p w:rsidR="001A3C9E" w:rsidRPr="003E70FC" w:rsidRDefault="001A3C9E" w:rsidP="007F12D5">
      <w:pPr>
        <w:spacing w:before="120" w:after="120" w:line="276" w:lineRule="auto"/>
        <w:ind w:left="-5"/>
        <w:rPr>
          <w:rFonts w:asciiTheme="minorHAnsi" w:hAnsiTheme="minorHAnsi" w:cstheme="minorHAnsi"/>
          <w:i/>
          <w:sz w:val="28"/>
        </w:rPr>
      </w:pPr>
    </w:p>
    <w:p w:rsidR="00F57DE1" w:rsidRDefault="00F57DE1" w:rsidP="007F12D5">
      <w:pPr>
        <w:spacing w:before="120" w:after="120" w:line="276" w:lineRule="auto"/>
        <w:ind w:left="-5"/>
        <w:rPr>
          <w:rFonts w:asciiTheme="minorHAnsi" w:hAnsiTheme="minorHAnsi" w:cstheme="minorHAnsi"/>
          <w:i/>
          <w:sz w:val="28"/>
        </w:rPr>
      </w:pPr>
      <w:r>
        <w:rPr>
          <w:rFonts w:asciiTheme="minorHAnsi" w:hAnsiTheme="minorHAnsi" w:cstheme="minorHAnsi"/>
          <w:i/>
          <w:sz w:val="28"/>
        </w:rPr>
        <w:t>Opracowanie</w:t>
      </w:r>
      <w:r w:rsidR="001A3C9E" w:rsidRPr="003E70FC">
        <w:rPr>
          <w:rFonts w:asciiTheme="minorHAnsi" w:hAnsiTheme="minorHAnsi" w:cstheme="minorHAnsi"/>
          <w:i/>
          <w:sz w:val="28"/>
        </w:rPr>
        <w:t xml:space="preserve"> programu </w:t>
      </w:r>
      <w:proofErr w:type="spellStart"/>
      <w:r w:rsidR="001A3C9E" w:rsidRPr="003E70FC">
        <w:rPr>
          <w:rFonts w:asciiTheme="minorHAnsi" w:hAnsiTheme="minorHAnsi" w:cstheme="minorHAnsi"/>
          <w:i/>
          <w:sz w:val="28"/>
        </w:rPr>
        <w:t>funkcjonalno</w:t>
      </w:r>
      <w:proofErr w:type="spellEnd"/>
      <w:r w:rsidR="001A3C9E" w:rsidRPr="003E70FC">
        <w:rPr>
          <w:rFonts w:asciiTheme="minorHAnsi" w:hAnsiTheme="minorHAnsi" w:cstheme="minorHAnsi"/>
          <w:i/>
          <w:sz w:val="28"/>
        </w:rPr>
        <w:t xml:space="preserve"> – użytkowego</w:t>
      </w:r>
      <w:r>
        <w:rPr>
          <w:rFonts w:asciiTheme="minorHAnsi" w:hAnsiTheme="minorHAnsi" w:cstheme="minorHAnsi"/>
          <w:i/>
          <w:sz w:val="28"/>
        </w:rPr>
        <w:t>:</w:t>
      </w:r>
    </w:p>
    <w:p w:rsidR="001A3C9E" w:rsidRPr="00F57DE1" w:rsidRDefault="00F57DE1" w:rsidP="007F12D5">
      <w:pPr>
        <w:pStyle w:val="Akapitzlist"/>
        <w:numPr>
          <w:ilvl w:val="0"/>
          <w:numId w:val="28"/>
        </w:numPr>
        <w:spacing w:before="120" w:after="120" w:line="276" w:lineRule="auto"/>
        <w:ind w:left="-5" w:right="1618"/>
        <w:rPr>
          <w:rFonts w:asciiTheme="minorHAnsi" w:hAnsiTheme="minorHAnsi" w:cstheme="minorHAnsi"/>
          <w:i/>
          <w:sz w:val="28"/>
        </w:rPr>
      </w:pPr>
      <w:r w:rsidRPr="00F57DE1">
        <w:rPr>
          <w:rFonts w:asciiTheme="minorHAnsi" w:hAnsiTheme="minorHAnsi" w:cstheme="minorHAnsi"/>
          <w:i/>
          <w:sz w:val="28"/>
        </w:rPr>
        <w:t>Wykonanie sieci komputerowej (teleinformatycznej) w budynku Zakładu Budżetowego Gospodarki Komunalnej i Mieszkaniowej w Gryfowie Śląskim</w:t>
      </w:r>
    </w:p>
    <w:p w:rsidR="00F57DE1" w:rsidRPr="00F57DE1" w:rsidRDefault="00F57DE1" w:rsidP="007F12D5">
      <w:pPr>
        <w:pStyle w:val="Akapitzlist"/>
        <w:numPr>
          <w:ilvl w:val="0"/>
          <w:numId w:val="28"/>
        </w:numPr>
        <w:spacing w:before="120" w:after="120" w:line="276" w:lineRule="auto"/>
        <w:ind w:left="-5" w:right="1618"/>
        <w:rPr>
          <w:rFonts w:asciiTheme="minorHAnsi" w:hAnsiTheme="minorHAnsi" w:cstheme="minorHAnsi"/>
          <w:i/>
          <w:sz w:val="28"/>
        </w:rPr>
      </w:pPr>
      <w:r w:rsidRPr="00F57DE1">
        <w:rPr>
          <w:rFonts w:asciiTheme="minorHAnsi" w:hAnsiTheme="minorHAnsi" w:cstheme="minorHAnsi"/>
          <w:i/>
          <w:sz w:val="28"/>
        </w:rPr>
        <w:t>Modernizacja sieci teleinformatycznej w budynku Urzędu Gminy i Miasta Gryfów Śląski</w:t>
      </w:r>
    </w:p>
    <w:p w:rsidR="00F57DE1" w:rsidRDefault="00F57DE1" w:rsidP="007F12D5">
      <w:pPr>
        <w:spacing w:before="120" w:after="120" w:line="276" w:lineRule="auto"/>
        <w:ind w:right="1618"/>
        <w:rPr>
          <w:rFonts w:asciiTheme="minorHAnsi" w:hAnsiTheme="minorHAnsi" w:cstheme="minorHAnsi"/>
          <w:b/>
          <w:sz w:val="28"/>
        </w:rPr>
      </w:pPr>
    </w:p>
    <w:p w:rsidR="001A3C9E" w:rsidRPr="003E70FC" w:rsidRDefault="001A3C9E" w:rsidP="007F12D5">
      <w:pPr>
        <w:spacing w:before="120" w:after="120" w:line="276" w:lineRule="auto"/>
        <w:ind w:left="-5" w:right="1618"/>
        <w:rPr>
          <w:rFonts w:asciiTheme="minorHAnsi" w:hAnsiTheme="minorHAnsi" w:cstheme="minorHAnsi"/>
          <w:b/>
          <w:sz w:val="28"/>
        </w:rPr>
      </w:pPr>
      <w:r w:rsidRPr="003E70FC">
        <w:rPr>
          <w:rFonts w:asciiTheme="minorHAnsi" w:hAnsiTheme="minorHAnsi" w:cstheme="minorHAnsi"/>
          <w:b/>
          <w:sz w:val="28"/>
        </w:rPr>
        <w:t xml:space="preserve">Obiekt:   </w:t>
      </w:r>
    </w:p>
    <w:p w:rsidR="001A3C9E" w:rsidRPr="003E70FC" w:rsidRDefault="001A3C9E" w:rsidP="001A0FF1">
      <w:pPr>
        <w:spacing w:after="0" w:line="276" w:lineRule="auto"/>
        <w:ind w:left="-6" w:right="1616" w:hanging="11"/>
        <w:rPr>
          <w:rFonts w:asciiTheme="minorHAnsi" w:hAnsiTheme="minorHAnsi" w:cstheme="minorHAnsi"/>
          <w:i/>
          <w:sz w:val="28"/>
        </w:rPr>
      </w:pPr>
      <w:r w:rsidRPr="003E70FC">
        <w:rPr>
          <w:rFonts w:asciiTheme="minorHAnsi" w:hAnsiTheme="minorHAnsi" w:cstheme="minorHAnsi"/>
          <w:i/>
          <w:sz w:val="28"/>
        </w:rPr>
        <w:t xml:space="preserve">Budynek Urzędu Gminy </w:t>
      </w:r>
      <w:r w:rsidR="00F57DE1">
        <w:rPr>
          <w:rFonts w:asciiTheme="minorHAnsi" w:hAnsiTheme="minorHAnsi" w:cstheme="minorHAnsi"/>
          <w:i/>
          <w:sz w:val="28"/>
        </w:rPr>
        <w:t>Gryfów Śląski</w:t>
      </w:r>
      <w:r w:rsidRPr="003E70FC">
        <w:rPr>
          <w:rFonts w:asciiTheme="minorHAnsi" w:hAnsiTheme="minorHAnsi" w:cstheme="minorHAnsi"/>
          <w:i/>
          <w:sz w:val="28"/>
        </w:rPr>
        <w:t xml:space="preserve"> </w:t>
      </w:r>
    </w:p>
    <w:p w:rsidR="001A3C9E" w:rsidRPr="003E70FC" w:rsidRDefault="00F57DE1" w:rsidP="001A0FF1">
      <w:pPr>
        <w:spacing w:after="0" w:line="276" w:lineRule="auto"/>
        <w:ind w:left="-6" w:right="1616" w:hanging="11"/>
        <w:rPr>
          <w:rFonts w:asciiTheme="minorHAnsi" w:hAnsiTheme="minorHAnsi" w:cstheme="minorHAnsi"/>
          <w:i/>
          <w:sz w:val="28"/>
        </w:rPr>
      </w:pPr>
      <w:r>
        <w:rPr>
          <w:rFonts w:asciiTheme="minorHAnsi" w:hAnsiTheme="minorHAnsi" w:cstheme="minorHAnsi"/>
          <w:i/>
          <w:sz w:val="28"/>
        </w:rPr>
        <w:t>Rynek 1</w:t>
      </w:r>
    </w:p>
    <w:p w:rsidR="001A3C9E" w:rsidRDefault="00F57DE1" w:rsidP="001A0FF1">
      <w:pPr>
        <w:spacing w:after="0" w:line="276" w:lineRule="auto"/>
        <w:ind w:left="-6" w:right="1616" w:hanging="11"/>
        <w:rPr>
          <w:rFonts w:asciiTheme="minorHAnsi" w:hAnsiTheme="minorHAnsi" w:cstheme="minorHAnsi"/>
          <w:i/>
          <w:sz w:val="28"/>
        </w:rPr>
      </w:pPr>
      <w:r>
        <w:rPr>
          <w:rFonts w:asciiTheme="minorHAnsi" w:hAnsiTheme="minorHAnsi" w:cstheme="minorHAnsi"/>
          <w:i/>
          <w:sz w:val="28"/>
        </w:rPr>
        <w:t>59-620</w:t>
      </w:r>
      <w:r w:rsidR="001A3C9E" w:rsidRPr="003E70FC">
        <w:rPr>
          <w:rFonts w:asciiTheme="minorHAnsi" w:hAnsiTheme="minorHAnsi" w:cstheme="minorHAnsi"/>
          <w:i/>
          <w:sz w:val="28"/>
        </w:rPr>
        <w:t xml:space="preserve"> </w:t>
      </w:r>
      <w:r>
        <w:rPr>
          <w:rFonts w:asciiTheme="minorHAnsi" w:hAnsiTheme="minorHAnsi" w:cstheme="minorHAnsi"/>
          <w:i/>
          <w:sz w:val="28"/>
        </w:rPr>
        <w:t>Gryfów Śląski</w:t>
      </w:r>
    </w:p>
    <w:p w:rsidR="00ED4B0F" w:rsidRDefault="00ED4B0F" w:rsidP="001A0FF1">
      <w:pPr>
        <w:spacing w:after="0" w:line="276" w:lineRule="auto"/>
        <w:ind w:left="-6" w:right="1616" w:hanging="11"/>
        <w:rPr>
          <w:rFonts w:asciiTheme="minorHAnsi" w:hAnsiTheme="minorHAnsi" w:cstheme="minorHAnsi"/>
          <w:i/>
          <w:sz w:val="28"/>
        </w:rPr>
      </w:pPr>
    </w:p>
    <w:p w:rsidR="00F57DE1" w:rsidRPr="003E70FC" w:rsidRDefault="00F57DE1" w:rsidP="001A0FF1">
      <w:pPr>
        <w:spacing w:after="0" w:line="276" w:lineRule="auto"/>
        <w:ind w:left="-6" w:right="1616" w:hanging="11"/>
        <w:rPr>
          <w:rFonts w:asciiTheme="minorHAnsi" w:hAnsiTheme="minorHAnsi" w:cstheme="minorHAnsi"/>
          <w:i/>
          <w:sz w:val="28"/>
        </w:rPr>
      </w:pPr>
      <w:r w:rsidRPr="003E70FC">
        <w:rPr>
          <w:rFonts w:asciiTheme="minorHAnsi" w:hAnsiTheme="minorHAnsi" w:cstheme="minorHAnsi"/>
          <w:i/>
          <w:sz w:val="28"/>
        </w:rPr>
        <w:t xml:space="preserve">Budynek </w:t>
      </w:r>
      <w:proofErr w:type="spellStart"/>
      <w:r>
        <w:rPr>
          <w:rFonts w:asciiTheme="minorHAnsi" w:hAnsiTheme="minorHAnsi" w:cstheme="minorHAnsi"/>
          <w:i/>
          <w:sz w:val="28"/>
        </w:rPr>
        <w:t>ZBGKiM</w:t>
      </w:r>
      <w:proofErr w:type="spellEnd"/>
      <w:r w:rsidRPr="003E70FC">
        <w:rPr>
          <w:rFonts w:asciiTheme="minorHAnsi" w:hAnsiTheme="minorHAnsi" w:cstheme="minorHAnsi"/>
          <w:i/>
          <w:sz w:val="28"/>
        </w:rPr>
        <w:t xml:space="preserve"> </w:t>
      </w:r>
    </w:p>
    <w:p w:rsidR="00F57DE1" w:rsidRPr="003E70FC" w:rsidRDefault="00F57DE1" w:rsidP="001A0FF1">
      <w:pPr>
        <w:spacing w:after="0" w:line="276" w:lineRule="auto"/>
        <w:ind w:left="-6" w:right="1616" w:hanging="11"/>
        <w:rPr>
          <w:rFonts w:asciiTheme="minorHAnsi" w:hAnsiTheme="minorHAnsi" w:cstheme="minorHAnsi"/>
          <w:i/>
          <w:sz w:val="28"/>
        </w:rPr>
      </w:pPr>
      <w:r>
        <w:rPr>
          <w:rFonts w:asciiTheme="minorHAnsi" w:hAnsiTheme="minorHAnsi" w:cstheme="minorHAnsi"/>
          <w:i/>
          <w:sz w:val="28"/>
        </w:rPr>
        <w:t>Kolejowa 42</w:t>
      </w:r>
    </w:p>
    <w:p w:rsidR="00F57DE1" w:rsidRPr="003E70FC" w:rsidRDefault="00F57DE1" w:rsidP="001A0FF1">
      <w:pPr>
        <w:spacing w:after="0" w:line="276" w:lineRule="auto"/>
        <w:ind w:left="-6" w:right="1616" w:hanging="11"/>
        <w:rPr>
          <w:rFonts w:asciiTheme="minorHAnsi" w:hAnsiTheme="minorHAnsi" w:cstheme="minorHAnsi"/>
        </w:rPr>
      </w:pPr>
      <w:r>
        <w:rPr>
          <w:rFonts w:asciiTheme="minorHAnsi" w:hAnsiTheme="minorHAnsi" w:cstheme="minorHAnsi"/>
          <w:i/>
          <w:sz w:val="28"/>
        </w:rPr>
        <w:t>59-620</w:t>
      </w:r>
      <w:r w:rsidRPr="003E70FC">
        <w:rPr>
          <w:rFonts w:asciiTheme="minorHAnsi" w:hAnsiTheme="minorHAnsi" w:cstheme="minorHAnsi"/>
          <w:i/>
          <w:sz w:val="28"/>
        </w:rPr>
        <w:t xml:space="preserve"> </w:t>
      </w:r>
      <w:r>
        <w:rPr>
          <w:rFonts w:asciiTheme="minorHAnsi" w:hAnsiTheme="minorHAnsi" w:cstheme="minorHAnsi"/>
          <w:i/>
          <w:sz w:val="28"/>
        </w:rPr>
        <w:t>Gryfów Śląski</w:t>
      </w:r>
    </w:p>
    <w:p w:rsidR="00F57DE1" w:rsidRPr="003E70FC" w:rsidRDefault="00F57DE1" w:rsidP="007F12D5">
      <w:pPr>
        <w:spacing w:before="120" w:after="120" w:line="276" w:lineRule="auto"/>
        <w:ind w:left="-5" w:right="1618"/>
        <w:rPr>
          <w:rFonts w:asciiTheme="minorHAnsi" w:hAnsiTheme="minorHAnsi" w:cstheme="minorHAnsi"/>
        </w:rPr>
      </w:pPr>
    </w:p>
    <w:p w:rsidR="001A3C9E" w:rsidRPr="003E70FC" w:rsidRDefault="001A3C9E" w:rsidP="007F12D5">
      <w:pPr>
        <w:spacing w:before="120" w:after="120" w:line="276" w:lineRule="auto"/>
        <w:ind w:left="0" w:firstLine="0"/>
        <w:rPr>
          <w:rFonts w:asciiTheme="minorHAnsi" w:hAnsiTheme="minorHAnsi" w:cstheme="minorHAnsi"/>
        </w:rPr>
      </w:pPr>
      <w:r w:rsidRPr="003E70FC">
        <w:rPr>
          <w:rFonts w:asciiTheme="minorHAnsi" w:hAnsiTheme="minorHAnsi" w:cstheme="minorHAnsi"/>
          <w:i/>
          <w:sz w:val="16"/>
        </w:rPr>
        <w:t xml:space="preserve"> </w:t>
      </w:r>
      <w:r w:rsidRPr="003E70FC">
        <w:rPr>
          <w:rFonts w:asciiTheme="minorHAnsi" w:hAnsiTheme="minorHAnsi" w:cstheme="minorHAnsi"/>
          <w:i/>
          <w:sz w:val="16"/>
        </w:rPr>
        <w:tab/>
        <w:t xml:space="preserve">    </w:t>
      </w:r>
    </w:p>
    <w:p w:rsidR="001A3C9E" w:rsidRPr="003E70FC" w:rsidRDefault="001A3C9E" w:rsidP="007F12D5">
      <w:pPr>
        <w:tabs>
          <w:tab w:val="center" w:pos="2126"/>
          <w:tab w:val="center" w:pos="4754"/>
        </w:tabs>
        <w:spacing w:before="120" w:after="120" w:line="276" w:lineRule="auto"/>
        <w:ind w:left="-15" w:firstLine="0"/>
        <w:rPr>
          <w:rFonts w:asciiTheme="minorHAnsi" w:hAnsiTheme="minorHAnsi" w:cstheme="minorHAnsi"/>
        </w:rPr>
      </w:pPr>
      <w:r w:rsidRPr="003E70FC">
        <w:rPr>
          <w:rFonts w:asciiTheme="minorHAnsi" w:hAnsiTheme="minorHAnsi" w:cstheme="minorHAnsi"/>
          <w:b/>
          <w:sz w:val="28"/>
        </w:rPr>
        <w:t>Zamawiający</w:t>
      </w:r>
      <w:r w:rsidRPr="003E70FC">
        <w:rPr>
          <w:rFonts w:asciiTheme="minorHAnsi" w:hAnsiTheme="minorHAnsi" w:cstheme="minorHAnsi"/>
          <w:sz w:val="28"/>
        </w:rPr>
        <w:t xml:space="preserve">: </w:t>
      </w:r>
      <w:r w:rsidRPr="003E70FC">
        <w:rPr>
          <w:rFonts w:asciiTheme="minorHAnsi" w:hAnsiTheme="minorHAnsi" w:cstheme="minorHAnsi"/>
          <w:sz w:val="28"/>
        </w:rPr>
        <w:tab/>
        <w:t xml:space="preserve">  </w:t>
      </w:r>
      <w:r w:rsidRPr="003E70FC">
        <w:rPr>
          <w:rFonts w:asciiTheme="minorHAnsi" w:hAnsiTheme="minorHAnsi" w:cstheme="minorHAnsi"/>
          <w:i/>
          <w:sz w:val="28"/>
        </w:rPr>
        <w:t xml:space="preserve">Gmina </w:t>
      </w:r>
      <w:r w:rsidR="009C4BBB">
        <w:rPr>
          <w:rFonts w:asciiTheme="minorHAnsi" w:hAnsiTheme="minorHAnsi" w:cstheme="minorHAnsi"/>
          <w:i/>
          <w:sz w:val="28"/>
        </w:rPr>
        <w:t>Gryfów Śląski</w:t>
      </w:r>
      <w:r w:rsidRPr="003E70FC">
        <w:rPr>
          <w:rFonts w:asciiTheme="minorHAnsi" w:hAnsiTheme="minorHAnsi" w:cstheme="minorHAnsi"/>
          <w:i/>
          <w:sz w:val="28"/>
        </w:rPr>
        <w:t xml:space="preserve"> </w:t>
      </w:r>
    </w:p>
    <w:p w:rsidR="001A3C9E" w:rsidRPr="003E70FC" w:rsidRDefault="001A3C9E" w:rsidP="007F12D5">
      <w:pPr>
        <w:spacing w:before="120" w:after="120" w:line="276" w:lineRule="auto"/>
        <w:ind w:left="0" w:firstLine="0"/>
        <w:rPr>
          <w:rFonts w:asciiTheme="minorHAnsi" w:hAnsiTheme="minorHAnsi" w:cstheme="minorHAnsi"/>
        </w:rPr>
      </w:pPr>
      <w:r w:rsidRPr="003E70FC">
        <w:rPr>
          <w:rFonts w:asciiTheme="minorHAnsi" w:hAnsiTheme="minorHAnsi" w:cstheme="minorHAnsi"/>
          <w:sz w:val="28"/>
        </w:rPr>
        <w:t xml:space="preserve"> </w:t>
      </w:r>
    </w:p>
    <w:p w:rsidR="001A3C9E" w:rsidRPr="003E70FC" w:rsidRDefault="001A3C9E" w:rsidP="007F12D5">
      <w:pPr>
        <w:spacing w:before="120" w:after="120" w:line="276" w:lineRule="auto"/>
        <w:ind w:left="-5"/>
        <w:rPr>
          <w:rFonts w:asciiTheme="minorHAnsi" w:hAnsiTheme="minorHAnsi" w:cstheme="minorHAnsi"/>
        </w:rPr>
      </w:pPr>
      <w:r w:rsidRPr="003E70FC">
        <w:rPr>
          <w:rFonts w:asciiTheme="minorHAnsi" w:hAnsiTheme="minorHAnsi" w:cstheme="minorHAnsi"/>
          <w:b/>
          <w:sz w:val="28"/>
        </w:rPr>
        <w:t>Adres zamawiającego</w:t>
      </w:r>
      <w:r w:rsidRPr="003E70FC">
        <w:rPr>
          <w:rFonts w:asciiTheme="minorHAnsi" w:hAnsiTheme="minorHAnsi" w:cstheme="minorHAnsi"/>
          <w:sz w:val="28"/>
        </w:rPr>
        <w:t xml:space="preserve">:  </w:t>
      </w:r>
      <w:r w:rsidR="009C4BBB">
        <w:rPr>
          <w:rFonts w:asciiTheme="minorHAnsi" w:hAnsiTheme="minorHAnsi" w:cstheme="minorHAnsi"/>
          <w:i/>
          <w:sz w:val="28"/>
        </w:rPr>
        <w:t>59-620</w:t>
      </w:r>
      <w:r w:rsidR="009C4BBB" w:rsidRPr="003E70FC">
        <w:rPr>
          <w:rFonts w:asciiTheme="minorHAnsi" w:hAnsiTheme="minorHAnsi" w:cstheme="minorHAnsi"/>
          <w:i/>
          <w:sz w:val="28"/>
        </w:rPr>
        <w:t xml:space="preserve"> </w:t>
      </w:r>
      <w:r w:rsidR="009C4BBB">
        <w:rPr>
          <w:rFonts w:asciiTheme="minorHAnsi" w:hAnsiTheme="minorHAnsi" w:cstheme="minorHAnsi"/>
          <w:i/>
          <w:sz w:val="28"/>
        </w:rPr>
        <w:t>Gryfów Śląski</w:t>
      </w:r>
      <w:r>
        <w:rPr>
          <w:rFonts w:asciiTheme="minorHAnsi" w:hAnsiTheme="minorHAnsi" w:cstheme="minorHAnsi"/>
          <w:i/>
          <w:sz w:val="28"/>
        </w:rPr>
        <w:t xml:space="preserve">, </w:t>
      </w:r>
      <w:r w:rsidR="009C4BBB">
        <w:rPr>
          <w:rFonts w:asciiTheme="minorHAnsi" w:hAnsiTheme="minorHAnsi" w:cstheme="minorHAnsi"/>
          <w:i/>
          <w:sz w:val="28"/>
        </w:rPr>
        <w:t>Rynek 1</w:t>
      </w:r>
    </w:p>
    <w:p w:rsidR="001A3C9E" w:rsidRDefault="001A3C9E" w:rsidP="007F12D5">
      <w:pPr>
        <w:spacing w:before="120" w:after="120" w:line="276" w:lineRule="auto"/>
        <w:ind w:left="0" w:firstLine="0"/>
        <w:rPr>
          <w:rFonts w:asciiTheme="minorHAnsi" w:hAnsiTheme="minorHAnsi" w:cstheme="minorHAnsi"/>
          <w:i/>
          <w:sz w:val="28"/>
        </w:rPr>
      </w:pPr>
      <w:r w:rsidRPr="003E70FC">
        <w:rPr>
          <w:rFonts w:asciiTheme="minorHAnsi" w:hAnsiTheme="minorHAnsi" w:cstheme="minorHAnsi"/>
          <w:i/>
          <w:sz w:val="28"/>
        </w:rPr>
        <w:t xml:space="preserve"> </w:t>
      </w:r>
    </w:p>
    <w:p w:rsidR="009C4BBB" w:rsidRDefault="009C4BBB" w:rsidP="007F12D5">
      <w:pPr>
        <w:spacing w:before="120" w:after="120" w:line="276" w:lineRule="auto"/>
        <w:ind w:left="0" w:firstLine="0"/>
        <w:rPr>
          <w:rFonts w:asciiTheme="minorHAnsi" w:hAnsiTheme="minorHAnsi" w:cstheme="minorHAnsi"/>
          <w:i/>
          <w:sz w:val="28"/>
        </w:rPr>
      </w:pPr>
    </w:p>
    <w:p w:rsidR="001A3C9E" w:rsidRPr="001A0FF1" w:rsidRDefault="001A3C9E" w:rsidP="001A0FF1">
      <w:pPr>
        <w:tabs>
          <w:tab w:val="center" w:pos="3442"/>
        </w:tabs>
        <w:spacing w:before="120" w:after="120" w:line="276" w:lineRule="auto"/>
        <w:ind w:left="-15" w:firstLine="0"/>
        <w:rPr>
          <w:rFonts w:asciiTheme="minorHAnsi" w:hAnsiTheme="minorHAnsi" w:cstheme="minorHAnsi"/>
          <w:sz w:val="20"/>
          <w:szCs w:val="20"/>
        </w:rPr>
      </w:pPr>
      <w:r w:rsidRPr="00381F84">
        <w:rPr>
          <w:rFonts w:asciiTheme="minorHAnsi" w:hAnsiTheme="minorHAnsi" w:cstheme="minorHAnsi"/>
          <w:b/>
          <w:sz w:val="20"/>
          <w:szCs w:val="20"/>
        </w:rPr>
        <w:t xml:space="preserve">Opracował   </w:t>
      </w:r>
      <w:r w:rsidRPr="00381F84">
        <w:rPr>
          <w:rFonts w:asciiTheme="minorHAnsi" w:hAnsiTheme="minorHAnsi" w:cstheme="minorHAnsi"/>
          <w:sz w:val="20"/>
          <w:szCs w:val="20"/>
        </w:rPr>
        <w:t xml:space="preserve">:  </w:t>
      </w:r>
      <w:r w:rsidRPr="00381F84">
        <w:rPr>
          <w:rFonts w:asciiTheme="minorHAnsi" w:hAnsiTheme="minorHAnsi" w:cstheme="minorHAnsi"/>
          <w:i/>
          <w:sz w:val="20"/>
          <w:szCs w:val="20"/>
        </w:rPr>
        <w:t xml:space="preserve">Jarosław Łabędzki </w:t>
      </w:r>
      <w:r w:rsidRPr="003E70FC">
        <w:rPr>
          <w:rFonts w:asciiTheme="minorHAnsi" w:hAnsiTheme="minorHAnsi" w:cstheme="minorHAnsi"/>
          <w:i/>
          <w:sz w:val="28"/>
        </w:rPr>
        <w:t xml:space="preserve"> </w:t>
      </w:r>
      <w:r w:rsidRPr="003E70FC">
        <w:rPr>
          <w:rFonts w:asciiTheme="minorHAnsi" w:hAnsiTheme="minorHAnsi" w:cstheme="minorHAnsi"/>
          <w:i/>
          <w:sz w:val="28"/>
        </w:rPr>
        <w:tab/>
        <w:t xml:space="preserve"> </w:t>
      </w:r>
      <w:r w:rsidRPr="003E70FC">
        <w:rPr>
          <w:rFonts w:asciiTheme="minorHAnsi" w:hAnsiTheme="minorHAnsi" w:cstheme="minorHAnsi"/>
          <w:i/>
          <w:sz w:val="28"/>
        </w:rPr>
        <w:tab/>
        <w:t xml:space="preserve"> </w:t>
      </w:r>
    </w:p>
    <w:p w:rsidR="001A3C9E" w:rsidRPr="003E70FC" w:rsidRDefault="001A3C9E" w:rsidP="007F12D5">
      <w:pPr>
        <w:spacing w:before="120" w:after="120" w:line="276" w:lineRule="auto"/>
        <w:ind w:left="0" w:firstLine="0"/>
        <w:rPr>
          <w:rFonts w:asciiTheme="minorHAnsi" w:hAnsiTheme="minorHAnsi" w:cstheme="minorHAnsi"/>
        </w:rPr>
      </w:pPr>
    </w:p>
    <w:p w:rsidR="001A3C9E" w:rsidRPr="003E70FC" w:rsidRDefault="00BF707E" w:rsidP="007F12D5">
      <w:pPr>
        <w:spacing w:before="120" w:after="120" w:line="276" w:lineRule="auto"/>
        <w:ind w:left="279" w:right="336"/>
        <w:jc w:val="center"/>
        <w:rPr>
          <w:rFonts w:asciiTheme="minorHAnsi" w:hAnsiTheme="minorHAnsi" w:cstheme="minorHAnsi"/>
        </w:rPr>
      </w:pPr>
      <w:r>
        <w:rPr>
          <w:rFonts w:asciiTheme="minorHAnsi" w:hAnsiTheme="minorHAnsi" w:cstheme="minorHAnsi"/>
        </w:rPr>
        <w:t>maj</w:t>
      </w:r>
      <w:r w:rsidR="001A3C9E">
        <w:rPr>
          <w:rFonts w:asciiTheme="minorHAnsi" w:hAnsiTheme="minorHAnsi" w:cstheme="minorHAnsi"/>
        </w:rPr>
        <w:t xml:space="preserve"> 2017</w:t>
      </w:r>
      <w:r w:rsidR="001A3C9E" w:rsidRPr="003E70FC">
        <w:rPr>
          <w:rFonts w:asciiTheme="minorHAnsi" w:hAnsiTheme="minorHAnsi" w:cstheme="minorHAnsi"/>
        </w:rPr>
        <w:t xml:space="preserve"> r. </w:t>
      </w:r>
    </w:p>
    <w:p w:rsidR="001A3C9E" w:rsidRPr="003E70FC" w:rsidRDefault="001A3C9E" w:rsidP="007F12D5">
      <w:pPr>
        <w:spacing w:before="120" w:after="120" w:line="276" w:lineRule="auto"/>
        <w:ind w:left="0" w:firstLine="0"/>
        <w:rPr>
          <w:rFonts w:asciiTheme="minorHAnsi" w:hAnsiTheme="minorHAnsi" w:cstheme="minorHAnsi"/>
        </w:rPr>
      </w:pPr>
    </w:p>
    <w:p w:rsidR="001A3C9E" w:rsidRPr="003E70FC" w:rsidRDefault="001A3C9E" w:rsidP="007F12D5">
      <w:pPr>
        <w:tabs>
          <w:tab w:val="center" w:pos="4253"/>
        </w:tabs>
        <w:spacing w:before="120" w:after="120" w:line="276" w:lineRule="auto"/>
        <w:ind w:left="-10" w:firstLine="0"/>
        <w:rPr>
          <w:rFonts w:asciiTheme="minorHAnsi" w:hAnsiTheme="minorHAnsi" w:cstheme="minorHAnsi"/>
        </w:rPr>
      </w:pPr>
      <w:r w:rsidRPr="003E70FC">
        <w:rPr>
          <w:rFonts w:asciiTheme="minorHAnsi" w:hAnsiTheme="minorHAnsi" w:cstheme="minorHAnsi"/>
        </w:rPr>
        <w:t xml:space="preserve">Wspólny Słownik Zamówień (CPV):  </w:t>
      </w:r>
      <w:r w:rsidRPr="003E70FC">
        <w:rPr>
          <w:rFonts w:asciiTheme="minorHAnsi" w:hAnsiTheme="minorHAnsi" w:cstheme="minorHAnsi"/>
        </w:rPr>
        <w:tab/>
        <w:t xml:space="preserve"> </w:t>
      </w:r>
    </w:p>
    <w:p w:rsidR="001A3C9E" w:rsidRPr="003E70FC" w:rsidRDefault="001A3C9E" w:rsidP="007F12D5">
      <w:pPr>
        <w:spacing w:before="120" w:after="120" w:line="276" w:lineRule="auto"/>
        <w:ind w:left="5" w:firstLine="0"/>
        <w:rPr>
          <w:rFonts w:asciiTheme="minorHAnsi" w:hAnsiTheme="minorHAnsi" w:cstheme="minorHAnsi"/>
          <w:szCs w:val="24"/>
        </w:rPr>
      </w:pPr>
      <w:r w:rsidRPr="003E70FC">
        <w:rPr>
          <w:rFonts w:asciiTheme="minorHAnsi" w:hAnsiTheme="minorHAnsi" w:cstheme="minorHAnsi"/>
          <w:sz w:val="28"/>
        </w:rPr>
        <w:t xml:space="preserve"> </w:t>
      </w:r>
      <w:r w:rsidRPr="003E70FC">
        <w:rPr>
          <w:rFonts w:asciiTheme="minorHAnsi" w:hAnsiTheme="minorHAnsi" w:cstheme="minorHAnsi"/>
          <w:sz w:val="28"/>
        </w:rPr>
        <w:tab/>
      </w:r>
      <w:r w:rsidRPr="003E70FC">
        <w:rPr>
          <w:rFonts w:asciiTheme="minorHAnsi" w:hAnsiTheme="minorHAnsi" w:cstheme="minorHAnsi"/>
          <w:szCs w:val="24"/>
        </w:rPr>
        <w:t xml:space="preserve">450 00000-7 </w:t>
      </w:r>
      <w:r w:rsidRPr="003E70FC">
        <w:rPr>
          <w:rFonts w:asciiTheme="minorHAnsi" w:hAnsiTheme="minorHAnsi" w:cstheme="minorHAnsi"/>
          <w:szCs w:val="24"/>
        </w:rPr>
        <w:tab/>
        <w:t>Roboty budowlane</w:t>
      </w:r>
    </w:p>
    <w:p w:rsidR="001A3C9E" w:rsidRPr="003E70FC" w:rsidRDefault="001A3C9E" w:rsidP="007F12D5">
      <w:pPr>
        <w:spacing w:before="120" w:after="120" w:line="276" w:lineRule="auto"/>
        <w:ind w:left="718" w:right="67"/>
        <w:rPr>
          <w:rFonts w:asciiTheme="minorHAnsi" w:hAnsiTheme="minorHAnsi" w:cstheme="minorHAnsi"/>
          <w:szCs w:val="24"/>
        </w:rPr>
      </w:pPr>
      <w:r w:rsidRPr="003E70FC">
        <w:rPr>
          <w:rFonts w:asciiTheme="minorHAnsi" w:hAnsiTheme="minorHAnsi" w:cstheme="minorHAnsi"/>
          <w:szCs w:val="24"/>
        </w:rPr>
        <w:t xml:space="preserve">45300000-0  </w:t>
      </w:r>
      <w:r>
        <w:rPr>
          <w:rFonts w:asciiTheme="minorHAnsi" w:hAnsiTheme="minorHAnsi" w:cstheme="minorHAnsi"/>
          <w:szCs w:val="24"/>
        </w:rPr>
        <w:t xml:space="preserve">  </w:t>
      </w:r>
      <w:r w:rsidRPr="003E70FC">
        <w:rPr>
          <w:rFonts w:asciiTheme="minorHAnsi" w:hAnsiTheme="minorHAnsi" w:cstheme="minorHAnsi"/>
          <w:szCs w:val="24"/>
        </w:rPr>
        <w:t xml:space="preserve">Roboty instalacyjne w budynku </w:t>
      </w:r>
    </w:p>
    <w:p w:rsidR="001A3C9E" w:rsidRPr="003E70FC" w:rsidRDefault="001A3C9E" w:rsidP="007F12D5">
      <w:pPr>
        <w:spacing w:before="120" w:after="120" w:line="276" w:lineRule="auto"/>
        <w:ind w:left="718" w:right="67"/>
        <w:rPr>
          <w:rFonts w:asciiTheme="minorHAnsi" w:hAnsiTheme="minorHAnsi" w:cstheme="minorHAnsi"/>
          <w:szCs w:val="24"/>
        </w:rPr>
      </w:pPr>
      <w:r w:rsidRPr="003E70FC">
        <w:rPr>
          <w:rFonts w:asciiTheme="minorHAnsi" w:hAnsiTheme="minorHAnsi" w:cstheme="minorHAnsi"/>
          <w:szCs w:val="24"/>
        </w:rPr>
        <w:t xml:space="preserve">45310000-3  </w:t>
      </w:r>
      <w:r>
        <w:rPr>
          <w:rFonts w:asciiTheme="minorHAnsi" w:hAnsiTheme="minorHAnsi" w:cstheme="minorHAnsi"/>
          <w:szCs w:val="24"/>
        </w:rPr>
        <w:t xml:space="preserve">  </w:t>
      </w:r>
      <w:r w:rsidRPr="003E70FC">
        <w:rPr>
          <w:rFonts w:asciiTheme="minorHAnsi" w:hAnsiTheme="minorHAnsi" w:cstheme="minorHAnsi"/>
          <w:szCs w:val="24"/>
        </w:rPr>
        <w:t xml:space="preserve">Roboty instalacyjne elektryczne </w:t>
      </w:r>
    </w:p>
    <w:p w:rsidR="001A3C9E" w:rsidRPr="002B3622" w:rsidRDefault="001A3C9E" w:rsidP="007F12D5">
      <w:pPr>
        <w:spacing w:before="120" w:after="120" w:line="276" w:lineRule="auto"/>
        <w:ind w:left="708" w:right="7" w:firstLine="0"/>
        <w:jc w:val="both"/>
        <w:rPr>
          <w:rFonts w:asciiTheme="minorHAnsi" w:eastAsia="Calibri" w:hAnsiTheme="minorHAnsi" w:cstheme="minorHAnsi"/>
          <w:szCs w:val="24"/>
        </w:rPr>
      </w:pPr>
      <w:r w:rsidRPr="002B3622">
        <w:rPr>
          <w:rFonts w:asciiTheme="minorHAnsi" w:eastAsia="Calibri" w:hAnsiTheme="minorHAnsi" w:cstheme="minorHAnsi"/>
          <w:szCs w:val="24"/>
        </w:rPr>
        <w:t xml:space="preserve">453 11000-0 </w:t>
      </w:r>
      <w:r w:rsidRPr="002B3622">
        <w:rPr>
          <w:rFonts w:asciiTheme="minorHAnsi" w:eastAsia="Calibri" w:hAnsiTheme="minorHAnsi" w:cstheme="minorHAnsi"/>
          <w:szCs w:val="24"/>
        </w:rPr>
        <w:tab/>
        <w:t xml:space="preserve">Roboty w zakresie okablowania strukturalnego oraz instalacji elektrycznych </w:t>
      </w:r>
    </w:p>
    <w:p w:rsidR="001A3C9E" w:rsidRPr="002B3622" w:rsidRDefault="001A3C9E" w:rsidP="007F12D5">
      <w:pPr>
        <w:spacing w:before="120" w:after="120" w:line="276" w:lineRule="auto"/>
        <w:ind w:left="708" w:right="7" w:firstLine="0"/>
        <w:jc w:val="both"/>
        <w:rPr>
          <w:rFonts w:asciiTheme="minorHAnsi" w:eastAsia="Calibri" w:hAnsiTheme="minorHAnsi" w:cstheme="minorHAnsi"/>
          <w:szCs w:val="24"/>
        </w:rPr>
      </w:pPr>
      <w:r w:rsidRPr="002B3622">
        <w:rPr>
          <w:rFonts w:asciiTheme="minorHAnsi" w:eastAsia="Calibri" w:hAnsiTheme="minorHAnsi" w:cstheme="minorHAnsi"/>
          <w:szCs w:val="24"/>
        </w:rPr>
        <w:t xml:space="preserve">453 11100-1 </w:t>
      </w:r>
      <w:r w:rsidRPr="002B3622">
        <w:rPr>
          <w:rFonts w:asciiTheme="minorHAnsi" w:eastAsia="Calibri" w:hAnsiTheme="minorHAnsi" w:cstheme="minorHAnsi"/>
          <w:szCs w:val="24"/>
        </w:rPr>
        <w:tab/>
        <w:t xml:space="preserve">Roboty w zakresie okablowania elektrycznego </w:t>
      </w:r>
    </w:p>
    <w:p w:rsidR="001A3C9E" w:rsidRPr="002B3622" w:rsidRDefault="001A3C9E" w:rsidP="007F12D5">
      <w:pPr>
        <w:spacing w:before="120" w:after="120" w:line="276" w:lineRule="auto"/>
        <w:ind w:left="708" w:right="7" w:firstLine="0"/>
        <w:jc w:val="both"/>
        <w:rPr>
          <w:rFonts w:asciiTheme="minorHAnsi" w:eastAsia="Calibri" w:hAnsiTheme="minorHAnsi" w:cstheme="minorHAnsi"/>
          <w:szCs w:val="24"/>
        </w:rPr>
      </w:pPr>
      <w:r w:rsidRPr="002B3622">
        <w:rPr>
          <w:rFonts w:asciiTheme="minorHAnsi" w:eastAsia="Calibri" w:hAnsiTheme="minorHAnsi" w:cstheme="minorHAnsi"/>
          <w:szCs w:val="24"/>
        </w:rPr>
        <w:t xml:space="preserve">453 11200-2 </w:t>
      </w:r>
      <w:r w:rsidRPr="002B3622">
        <w:rPr>
          <w:rFonts w:asciiTheme="minorHAnsi" w:eastAsia="Calibri" w:hAnsiTheme="minorHAnsi" w:cstheme="minorHAnsi"/>
          <w:szCs w:val="24"/>
        </w:rPr>
        <w:tab/>
        <w:t xml:space="preserve">Roboty w zakresie instalacji elektrycznych </w:t>
      </w:r>
    </w:p>
    <w:p w:rsidR="001A3C9E" w:rsidRPr="003E70FC" w:rsidRDefault="001A3C9E" w:rsidP="007F12D5">
      <w:pPr>
        <w:spacing w:before="120" w:after="120" w:line="276" w:lineRule="auto"/>
        <w:ind w:left="718" w:right="67"/>
        <w:rPr>
          <w:rFonts w:asciiTheme="minorHAnsi" w:eastAsia="Calibri" w:hAnsiTheme="minorHAnsi" w:cstheme="minorHAnsi"/>
          <w:szCs w:val="24"/>
        </w:rPr>
      </w:pPr>
      <w:r w:rsidRPr="003E70FC">
        <w:rPr>
          <w:rFonts w:asciiTheme="minorHAnsi" w:eastAsia="Calibri" w:hAnsiTheme="minorHAnsi" w:cstheme="minorHAnsi"/>
          <w:szCs w:val="24"/>
        </w:rPr>
        <w:t xml:space="preserve">453 12000-7  </w:t>
      </w:r>
      <w:r w:rsidRPr="003E70FC">
        <w:rPr>
          <w:rFonts w:asciiTheme="minorHAnsi" w:eastAsia="Calibri" w:hAnsiTheme="minorHAnsi" w:cstheme="minorHAnsi"/>
          <w:szCs w:val="24"/>
        </w:rPr>
        <w:tab/>
        <w:t>Instalowanie systemów alarmowych i anten</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453 12100-8 </w:t>
      </w:r>
      <w:r w:rsidRPr="003E70FC">
        <w:rPr>
          <w:rFonts w:asciiTheme="minorHAnsi" w:hAnsiTheme="minorHAnsi" w:cstheme="minorHAnsi"/>
          <w:szCs w:val="24"/>
        </w:rPr>
        <w:tab/>
        <w:t xml:space="preserve">Instalowanie przeciwpożarowych systemów alarmowych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453 14300-4 </w:t>
      </w:r>
      <w:r w:rsidRPr="003E70FC">
        <w:rPr>
          <w:rFonts w:asciiTheme="minorHAnsi" w:hAnsiTheme="minorHAnsi" w:cstheme="minorHAnsi"/>
          <w:szCs w:val="24"/>
        </w:rPr>
        <w:tab/>
        <w:t xml:space="preserve">Instalowanie infrastruktury okablowania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453 14310-7 </w:t>
      </w:r>
      <w:r w:rsidRPr="003E70FC">
        <w:rPr>
          <w:rFonts w:asciiTheme="minorHAnsi" w:hAnsiTheme="minorHAnsi" w:cstheme="minorHAnsi"/>
          <w:szCs w:val="24"/>
        </w:rPr>
        <w:tab/>
        <w:t xml:space="preserve">Układanie kabli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453 14320-0 </w:t>
      </w:r>
      <w:r w:rsidRPr="003E70FC">
        <w:rPr>
          <w:rFonts w:asciiTheme="minorHAnsi" w:hAnsiTheme="minorHAnsi" w:cstheme="minorHAnsi"/>
          <w:szCs w:val="24"/>
        </w:rPr>
        <w:tab/>
        <w:t xml:space="preserve">Instalowanie okablowania komputerowego </w:t>
      </w:r>
    </w:p>
    <w:p w:rsidR="001A3C9E" w:rsidRPr="003E70FC" w:rsidRDefault="001A3C9E" w:rsidP="007F12D5">
      <w:pPr>
        <w:spacing w:before="120" w:after="120" w:line="276" w:lineRule="auto"/>
        <w:ind w:left="718" w:right="67"/>
        <w:rPr>
          <w:rFonts w:asciiTheme="minorHAnsi" w:hAnsiTheme="minorHAnsi" w:cstheme="minorHAnsi"/>
          <w:szCs w:val="24"/>
        </w:rPr>
      </w:pPr>
      <w:r w:rsidRPr="003E70FC">
        <w:rPr>
          <w:rFonts w:asciiTheme="minorHAnsi" w:hAnsiTheme="minorHAnsi" w:cstheme="minorHAnsi"/>
          <w:szCs w:val="24"/>
        </w:rPr>
        <w:t xml:space="preserve">453 15600-4 </w:t>
      </w:r>
      <w:r w:rsidRPr="003E70FC">
        <w:rPr>
          <w:rFonts w:asciiTheme="minorHAnsi" w:hAnsiTheme="minorHAnsi" w:cstheme="minorHAnsi"/>
          <w:szCs w:val="24"/>
        </w:rPr>
        <w:tab/>
        <w:t>Instalacje niskiego napięcia</w:t>
      </w:r>
    </w:p>
    <w:p w:rsidR="001A3C9E" w:rsidRPr="003E70FC" w:rsidRDefault="001A3C9E" w:rsidP="007F12D5">
      <w:pPr>
        <w:spacing w:before="120" w:after="120" w:line="276" w:lineRule="auto"/>
        <w:ind w:left="718" w:right="67"/>
        <w:rPr>
          <w:rFonts w:asciiTheme="minorHAnsi" w:hAnsiTheme="minorHAnsi" w:cstheme="minorHAnsi"/>
          <w:szCs w:val="24"/>
        </w:rPr>
      </w:pPr>
      <w:r w:rsidRPr="003E70FC">
        <w:rPr>
          <w:rFonts w:asciiTheme="minorHAnsi" w:hAnsiTheme="minorHAnsi" w:cstheme="minorHAnsi"/>
          <w:szCs w:val="24"/>
        </w:rPr>
        <w:t xml:space="preserve">45314300-4  Instalowanie infrastruktury okablowania </w:t>
      </w:r>
    </w:p>
    <w:p w:rsidR="001A3C9E" w:rsidRPr="003E70FC" w:rsidRDefault="001A3C9E" w:rsidP="007F12D5">
      <w:pPr>
        <w:spacing w:before="120" w:after="120" w:line="276" w:lineRule="auto"/>
        <w:ind w:left="718" w:right="67"/>
        <w:rPr>
          <w:rFonts w:asciiTheme="minorHAnsi" w:hAnsiTheme="minorHAnsi" w:cstheme="minorHAnsi"/>
          <w:szCs w:val="24"/>
        </w:rPr>
      </w:pPr>
      <w:r w:rsidRPr="003E70FC">
        <w:rPr>
          <w:rFonts w:asciiTheme="minorHAnsi" w:hAnsiTheme="minorHAnsi" w:cstheme="minorHAnsi"/>
          <w:szCs w:val="24"/>
        </w:rPr>
        <w:t>45315100-9  Insta</w:t>
      </w:r>
      <w:r w:rsidR="00680C33">
        <w:rPr>
          <w:rFonts w:asciiTheme="minorHAnsi" w:hAnsiTheme="minorHAnsi" w:cstheme="minorHAnsi"/>
          <w:szCs w:val="24"/>
        </w:rPr>
        <w:t>la</w:t>
      </w:r>
      <w:r w:rsidRPr="003E70FC">
        <w:rPr>
          <w:rFonts w:asciiTheme="minorHAnsi" w:hAnsiTheme="minorHAnsi" w:cstheme="minorHAnsi"/>
          <w:szCs w:val="24"/>
        </w:rPr>
        <w:t xml:space="preserve">cyjne roboty elektrotechniczne </w:t>
      </w:r>
    </w:p>
    <w:p w:rsidR="001A3C9E" w:rsidRPr="003E70FC" w:rsidRDefault="001A3C9E" w:rsidP="007F12D5">
      <w:pPr>
        <w:spacing w:before="120" w:after="120" w:line="276" w:lineRule="auto"/>
        <w:ind w:left="718" w:right="67"/>
        <w:rPr>
          <w:rFonts w:asciiTheme="minorHAnsi" w:hAnsiTheme="minorHAnsi" w:cstheme="minorHAnsi"/>
          <w:szCs w:val="24"/>
        </w:rPr>
      </w:pPr>
      <w:r w:rsidRPr="003E70FC">
        <w:rPr>
          <w:rFonts w:asciiTheme="minorHAnsi" w:hAnsiTheme="minorHAnsi" w:cstheme="minorHAnsi"/>
          <w:szCs w:val="24"/>
        </w:rPr>
        <w:t xml:space="preserve">45400000-1  Roboty wykończeniowe w zakresie obiektów budowlanych </w:t>
      </w:r>
    </w:p>
    <w:p w:rsidR="001A3C9E" w:rsidRPr="003E70FC" w:rsidRDefault="001A3C9E" w:rsidP="007F12D5">
      <w:pPr>
        <w:tabs>
          <w:tab w:val="center" w:pos="1288"/>
          <w:tab w:val="center" w:pos="4360"/>
        </w:tabs>
        <w:spacing w:before="120" w:after="120" w:line="276" w:lineRule="auto"/>
        <w:ind w:left="0" w:firstLine="0"/>
        <w:rPr>
          <w:rFonts w:asciiTheme="minorHAnsi" w:hAnsiTheme="minorHAnsi" w:cstheme="minorHAnsi"/>
          <w:szCs w:val="24"/>
        </w:rPr>
      </w:pPr>
      <w:r w:rsidRPr="003E70FC">
        <w:rPr>
          <w:rFonts w:asciiTheme="minorHAnsi" w:eastAsia="Calibri" w:hAnsiTheme="minorHAnsi" w:cstheme="minorHAnsi"/>
          <w:szCs w:val="24"/>
        </w:rPr>
        <w:tab/>
      </w:r>
      <w:r>
        <w:rPr>
          <w:rFonts w:asciiTheme="minorHAnsi" w:eastAsia="Calibri" w:hAnsiTheme="minorHAnsi" w:cstheme="minorHAnsi"/>
          <w:szCs w:val="24"/>
        </w:rPr>
        <w:t xml:space="preserve">             </w:t>
      </w:r>
      <w:r w:rsidRPr="003E70FC">
        <w:rPr>
          <w:rFonts w:asciiTheme="minorHAnsi" w:hAnsiTheme="minorHAnsi" w:cstheme="minorHAnsi"/>
          <w:szCs w:val="24"/>
        </w:rPr>
        <w:t xml:space="preserve">454 </w:t>
      </w:r>
      <w:r>
        <w:rPr>
          <w:rFonts w:asciiTheme="minorHAnsi" w:hAnsiTheme="minorHAnsi" w:cstheme="minorHAnsi"/>
          <w:szCs w:val="24"/>
        </w:rPr>
        <w:t xml:space="preserve">50000-6 </w:t>
      </w:r>
      <w:r w:rsidRPr="003E70FC">
        <w:rPr>
          <w:rFonts w:asciiTheme="minorHAnsi" w:hAnsiTheme="minorHAnsi" w:cstheme="minorHAnsi"/>
          <w:szCs w:val="24"/>
        </w:rPr>
        <w:t xml:space="preserve">Roboty budowlane wykończeniowe, pozostałe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Pr>
          <w:rFonts w:asciiTheme="minorHAnsi" w:hAnsiTheme="minorHAnsi" w:cstheme="minorHAnsi"/>
          <w:szCs w:val="24"/>
        </w:rPr>
        <w:t xml:space="preserve">454 53000-7 </w:t>
      </w:r>
      <w:r w:rsidRPr="003E70FC">
        <w:rPr>
          <w:rFonts w:asciiTheme="minorHAnsi" w:hAnsiTheme="minorHAnsi" w:cstheme="minorHAnsi"/>
          <w:szCs w:val="24"/>
        </w:rPr>
        <w:t xml:space="preserve">Roboty remontowe i renowacyjne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710 00000-8 Usługi architektoniczne, budowlane, inżynieryjne i kontrolne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710 24000-2 Usługi architektoniczne, inżynieryjne i planowania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712 00000-0 Usługi architektoniczne i podobne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712 20000-6 Usługi projektowania architektonicznego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712 23000-7 Usługi architektoniczne w zakresie rozbudowy obiektów budowlanych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713 00000-1 Usługi inżynieryjne </w:t>
      </w:r>
    </w:p>
    <w:p w:rsidR="001A3C9E" w:rsidRPr="003E70FC" w:rsidRDefault="001A3C9E" w:rsidP="007F12D5">
      <w:pPr>
        <w:spacing w:before="120" w:after="120" w:line="276" w:lineRule="auto"/>
        <w:ind w:left="708" w:firstLine="0"/>
        <w:jc w:val="both"/>
        <w:rPr>
          <w:rFonts w:asciiTheme="minorHAnsi" w:hAnsiTheme="minorHAnsi" w:cstheme="minorHAnsi"/>
          <w:szCs w:val="24"/>
        </w:rPr>
      </w:pPr>
      <w:r w:rsidRPr="003E70FC">
        <w:rPr>
          <w:rFonts w:asciiTheme="minorHAnsi" w:hAnsiTheme="minorHAnsi" w:cstheme="minorHAnsi"/>
          <w:szCs w:val="24"/>
        </w:rPr>
        <w:t xml:space="preserve">713 20000-7 Usługi inżynieryjne w zakresie projektowania </w:t>
      </w:r>
    </w:p>
    <w:p w:rsidR="001A3C9E" w:rsidRPr="003E70FC" w:rsidRDefault="001A3C9E" w:rsidP="007F12D5">
      <w:pPr>
        <w:tabs>
          <w:tab w:val="center" w:pos="1288"/>
          <w:tab w:val="center" w:pos="4360"/>
        </w:tabs>
        <w:spacing w:before="120" w:after="120" w:line="276" w:lineRule="auto"/>
        <w:ind w:left="0" w:firstLine="0"/>
        <w:rPr>
          <w:rFonts w:asciiTheme="minorHAnsi" w:hAnsiTheme="minorHAnsi" w:cstheme="minorHAnsi"/>
          <w:szCs w:val="24"/>
        </w:rPr>
      </w:pPr>
      <w:r w:rsidRPr="003E70FC">
        <w:rPr>
          <w:rFonts w:asciiTheme="minorHAnsi" w:hAnsiTheme="minorHAnsi" w:cstheme="minorHAnsi"/>
          <w:szCs w:val="24"/>
        </w:rPr>
        <w:tab/>
        <w:t xml:space="preserve">           </w:t>
      </w:r>
      <w:r>
        <w:rPr>
          <w:rFonts w:asciiTheme="minorHAnsi" w:hAnsiTheme="minorHAnsi" w:cstheme="minorHAnsi"/>
          <w:szCs w:val="24"/>
        </w:rPr>
        <w:t xml:space="preserve"> </w:t>
      </w:r>
      <w:r w:rsidRPr="003E70FC">
        <w:rPr>
          <w:rFonts w:asciiTheme="minorHAnsi" w:hAnsiTheme="minorHAnsi" w:cstheme="minorHAnsi"/>
          <w:szCs w:val="24"/>
        </w:rPr>
        <w:t xml:space="preserve"> 715 00000-3 Usługi związane z budownictwem</w:t>
      </w:r>
    </w:p>
    <w:p w:rsidR="001A3C9E" w:rsidRDefault="001A3C9E" w:rsidP="001A0FF1">
      <w:pPr>
        <w:spacing w:before="120" w:after="120" w:line="276" w:lineRule="auto"/>
        <w:ind w:left="0" w:firstLine="0"/>
        <w:rPr>
          <w:rFonts w:asciiTheme="minorHAnsi" w:hAnsiTheme="minorHAnsi" w:cstheme="minorHAnsi"/>
        </w:rPr>
      </w:pPr>
      <w:r w:rsidRPr="003E70FC">
        <w:rPr>
          <w:rFonts w:asciiTheme="minorHAnsi" w:hAnsiTheme="minorHAnsi" w:cstheme="minorHAnsi"/>
        </w:rPr>
        <w:t xml:space="preserve"> </w:t>
      </w:r>
    </w:p>
    <w:p w:rsidR="001A3C9E" w:rsidRDefault="001A3C9E" w:rsidP="007F12D5">
      <w:pPr>
        <w:spacing w:before="120" w:after="120" w:line="276" w:lineRule="auto"/>
        <w:ind w:left="3" w:firstLine="0"/>
        <w:jc w:val="center"/>
        <w:rPr>
          <w:rFonts w:asciiTheme="minorHAnsi" w:hAnsiTheme="minorHAnsi" w:cstheme="minorHAnsi"/>
        </w:rPr>
      </w:pPr>
    </w:p>
    <w:p w:rsidR="007F12D5" w:rsidRDefault="007F12D5" w:rsidP="007F12D5">
      <w:pPr>
        <w:spacing w:before="120" w:after="120" w:line="276" w:lineRule="auto"/>
        <w:ind w:left="0" w:firstLine="0"/>
        <w:rPr>
          <w:rFonts w:asciiTheme="minorHAnsi" w:hAnsiTheme="minorHAnsi" w:cstheme="minorHAnsi"/>
          <w:b/>
          <w:sz w:val="28"/>
        </w:rPr>
      </w:pPr>
    </w:p>
    <w:p w:rsidR="001A3C9E" w:rsidRPr="003E70FC" w:rsidRDefault="001A3C9E" w:rsidP="007F12D5">
      <w:pPr>
        <w:spacing w:before="120" w:after="120" w:line="276" w:lineRule="auto"/>
        <w:ind w:left="0" w:right="68" w:firstLine="0"/>
        <w:jc w:val="center"/>
        <w:rPr>
          <w:rFonts w:asciiTheme="minorHAnsi" w:hAnsiTheme="minorHAnsi" w:cstheme="minorHAnsi"/>
        </w:rPr>
      </w:pPr>
      <w:r w:rsidRPr="003E70FC">
        <w:rPr>
          <w:rFonts w:asciiTheme="minorHAnsi" w:hAnsiTheme="minorHAnsi" w:cstheme="minorHAnsi"/>
          <w:b/>
          <w:sz w:val="28"/>
        </w:rPr>
        <w:lastRenderedPageBreak/>
        <w:t xml:space="preserve">SPIS ZAWARTOŚCI </w:t>
      </w:r>
    </w:p>
    <w:p w:rsidR="001A3C9E" w:rsidRPr="003E70FC" w:rsidRDefault="001A3C9E" w:rsidP="007F12D5">
      <w:pPr>
        <w:spacing w:before="120" w:after="120" w:line="276" w:lineRule="auto"/>
        <w:ind w:left="0" w:firstLine="0"/>
        <w:rPr>
          <w:rFonts w:asciiTheme="minorHAnsi" w:hAnsiTheme="minorHAnsi" w:cstheme="minorHAnsi"/>
        </w:rPr>
      </w:pPr>
      <w:r w:rsidRPr="003E70FC">
        <w:rPr>
          <w:rFonts w:asciiTheme="minorHAnsi" w:hAnsiTheme="minorHAnsi" w:cstheme="minorHAnsi"/>
          <w:b/>
        </w:rPr>
        <w:t xml:space="preserve"> </w:t>
      </w:r>
    </w:p>
    <w:sdt>
      <w:sdtPr>
        <w:rPr>
          <w:rFonts w:asciiTheme="minorHAnsi" w:eastAsia="Times New Roman" w:hAnsiTheme="minorHAnsi" w:cstheme="minorHAnsi"/>
          <w:b/>
          <w:sz w:val="24"/>
        </w:rPr>
        <w:id w:val="-1384550406"/>
        <w:docPartObj>
          <w:docPartGallery w:val="Table of Contents"/>
        </w:docPartObj>
      </w:sdtPr>
      <w:sdtEndPr>
        <w:rPr>
          <w:b w:val="0"/>
        </w:rPr>
      </w:sdtEndPr>
      <w:sdtContent>
        <w:p w:rsidR="00487DEA" w:rsidRDefault="001A3C9E">
          <w:pPr>
            <w:pStyle w:val="Spistreci6"/>
            <w:tabs>
              <w:tab w:val="left" w:pos="1320"/>
              <w:tab w:val="right" w:leader="dot" w:pos="9062"/>
            </w:tabs>
            <w:rPr>
              <w:ins w:id="0" w:author="Jarosław Łabędzki" w:date="2017-12-18T07:40:00Z"/>
              <w:rFonts w:asciiTheme="minorHAnsi" w:eastAsiaTheme="minorEastAsia" w:hAnsiTheme="minorHAnsi" w:cstheme="minorBidi"/>
              <w:noProof/>
              <w:color w:val="auto"/>
            </w:rPr>
          </w:pPr>
          <w:r w:rsidRPr="003E70FC">
            <w:rPr>
              <w:rFonts w:asciiTheme="minorHAnsi" w:hAnsiTheme="minorHAnsi" w:cstheme="minorHAnsi"/>
            </w:rPr>
            <w:fldChar w:fldCharType="begin"/>
          </w:r>
          <w:r w:rsidRPr="003E70FC">
            <w:rPr>
              <w:rFonts w:asciiTheme="minorHAnsi" w:hAnsiTheme="minorHAnsi" w:cstheme="minorHAnsi"/>
            </w:rPr>
            <w:instrText xml:space="preserve"> TOC \o "1-6" \h \z \u </w:instrText>
          </w:r>
          <w:r w:rsidRPr="003E70FC">
            <w:rPr>
              <w:rFonts w:asciiTheme="minorHAnsi" w:hAnsiTheme="minorHAnsi" w:cstheme="minorHAnsi"/>
            </w:rPr>
            <w:fldChar w:fldCharType="separate"/>
          </w:r>
          <w:ins w:id="1" w:author="Jarosław Łabędzki" w:date="2017-12-18T07:40:00Z">
            <w:r w:rsidR="00487DEA" w:rsidRPr="00967F24">
              <w:rPr>
                <w:rStyle w:val="Hipercze"/>
                <w:noProof/>
              </w:rPr>
              <w:fldChar w:fldCharType="begin"/>
            </w:r>
            <w:r w:rsidR="00487DEA" w:rsidRPr="00967F24">
              <w:rPr>
                <w:rStyle w:val="Hipercze"/>
                <w:noProof/>
              </w:rPr>
              <w:instrText xml:space="preserve"> </w:instrText>
            </w:r>
            <w:r w:rsidR="00487DEA">
              <w:rPr>
                <w:noProof/>
              </w:rPr>
              <w:instrText>HYPERLINK \l "_Toc501346164"</w:instrText>
            </w:r>
            <w:r w:rsidR="00487DEA" w:rsidRPr="00967F24">
              <w:rPr>
                <w:rStyle w:val="Hipercze"/>
                <w:noProof/>
              </w:rPr>
              <w:instrText xml:space="preserve"> </w:instrText>
            </w:r>
            <w:r w:rsidR="00487DEA" w:rsidRPr="00967F24">
              <w:rPr>
                <w:rStyle w:val="Hipercze"/>
                <w:noProof/>
              </w:rPr>
              <w:fldChar w:fldCharType="separate"/>
            </w:r>
            <w:r w:rsidR="00487DEA" w:rsidRPr="00967F24">
              <w:rPr>
                <w:rStyle w:val="Hipercze"/>
                <w:noProof/>
              </w:rPr>
              <w:t>1.</w:t>
            </w:r>
            <w:r w:rsidR="00487DEA">
              <w:rPr>
                <w:rFonts w:asciiTheme="minorHAnsi" w:eastAsiaTheme="minorEastAsia" w:hAnsiTheme="minorHAnsi" w:cstheme="minorBidi"/>
                <w:noProof/>
                <w:color w:val="auto"/>
              </w:rPr>
              <w:tab/>
            </w:r>
            <w:r w:rsidR="00487DEA" w:rsidRPr="00967F24">
              <w:rPr>
                <w:rStyle w:val="Hipercze"/>
                <w:noProof/>
                <w:u w:color="000000"/>
              </w:rPr>
              <w:t>OGÓLNY OPIS PRZEDMIOTU ZAMÓWIENIA</w:t>
            </w:r>
            <w:r w:rsidR="00487DEA">
              <w:rPr>
                <w:noProof/>
                <w:webHidden/>
              </w:rPr>
              <w:tab/>
            </w:r>
            <w:r w:rsidR="00487DEA">
              <w:rPr>
                <w:noProof/>
                <w:webHidden/>
              </w:rPr>
              <w:fldChar w:fldCharType="begin"/>
            </w:r>
            <w:r w:rsidR="00487DEA">
              <w:rPr>
                <w:noProof/>
                <w:webHidden/>
              </w:rPr>
              <w:instrText xml:space="preserve"> PAGEREF _Toc501346164 \h </w:instrText>
            </w:r>
          </w:ins>
          <w:r w:rsidR="00487DEA">
            <w:rPr>
              <w:noProof/>
              <w:webHidden/>
            </w:rPr>
          </w:r>
          <w:r w:rsidR="00487DEA">
            <w:rPr>
              <w:noProof/>
              <w:webHidden/>
            </w:rPr>
            <w:fldChar w:fldCharType="separate"/>
          </w:r>
          <w:ins w:id="2" w:author="Jarosław Łabędzki" w:date="2017-12-18T07:40:00Z">
            <w:r w:rsidR="00487DEA">
              <w:rPr>
                <w:noProof/>
                <w:webHidden/>
              </w:rPr>
              <w:t>4</w:t>
            </w:r>
            <w:r w:rsidR="00487DEA">
              <w:rPr>
                <w:noProof/>
                <w:webHidden/>
              </w:rPr>
              <w:fldChar w:fldCharType="end"/>
            </w:r>
            <w:r w:rsidR="00487DEA" w:rsidRPr="00967F24">
              <w:rPr>
                <w:rStyle w:val="Hipercze"/>
                <w:noProof/>
              </w:rPr>
              <w:fldChar w:fldCharType="end"/>
            </w:r>
          </w:ins>
        </w:p>
        <w:p w:rsidR="00487DEA" w:rsidRDefault="00487DEA">
          <w:pPr>
            <w:pStyle w:val="Spistreci6"/>
            <w:tabs>
              <w:tab w:val="right" w:leader="dot" w:pos="9062"/>
            </w:tabs>
            <w:rPr>
              <w:ins w:id="3" w:author="Jarosław Łabędzki" w:date="2017-12-18T07:40:00Z"/>
              <w:rFonts w:asciiTheme="minorHAnsi" w:eastAsiaTheme="minorEastAsia" w:hAnsiTheme="minorHAnsi" w:cstheme="minorBidi"/>
              <w:noProof/>
              <w:color w:val="auto"/>
            </w:rPr>
          </w:pPr>
          <w:ins w:id="4"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"_Toc501346165"</w:instrText>
            </w:r>
            <w:r w:rsidRPr="00967F24">
              <w:rPr>
                <w:rStyle w:val="Hipercze"/>
                <w:noProof/>
              </w:rPr>
              <w:instrText xml:space="preserve"> </w:instrText>
            </w:r>
            <w:r w:rsidRPr="00967F24">
              <w:rPr>
                <w:rStyle w:val="Hipercze"/>
                <w:noProof/>
              </w:rPr>
              <w:fldChar w:fldCharType="separate"/>
            </w:r>
            <w:r w:rsidRPr="00967F24">
              <w:rPr>
                <w:rStyle w:val="Hipercze"/>
                <w:rFonts w:cstheme="minorHAnsi"/>
                <w:noProof/>
              </w:rPr>
              <w:t>1.1 Opis i zakres przedmiotu zamówienia</w:t>
            </w:r>
            <w:r>
              <w:rPr>
                <w:noProof/>
                <w:webHidden/>
              </w:rPr>
              <w:tab/>
            </w:r>
            <w:r>
              <w:rPr>
                <w:noProof/>
                <w:webHidden/>
              </w:rPr>
              <w:fldChar w:fldCharType="begin"/>
            </w:r>
            <w:r>
              <w:rPr>
                <w:noProof/>
                <w:webHidden/>
              </w:rPr>
              <w:instrText xml:space="preserve"> PAGEREF _Toc501346165 \h </w:instrText>
            </w:r>
          </w:ins>
          <w:r>
            <w:rPr>
              <w:noProof/>
              <w:webHidden/>
            </w:rPr>
          </w:r>
          <w:r>
            <w:rPr>
              <w:noProof/>
              <w:webHidden/>
            </w:rPr>
            <w:fldChar w:fldCharType="separate"/>
          </w:r>
          <w:ins w:id="5" w:author="Jarosław Łabędzki" w:date="2017-12-18T07:40:00Z">
            <w:r>
              <w:rPr>
                <w:noProof/>
                <w:webHidden/>
              </w:rPr>
              <w:t>5</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6" w:author="Jarosław Łabędzki" w:date="2017-12-18T07:40:00Z"/>
              <w:rFonts w:asciiTheme="minorHAnsi" w:eastAsiaTheme="minorEastAsia" w:hAnsiTheme="minorHAnsi" w:cstheme="minorBidi"/>
              <w:noProof/>
              <w:color w:val="auto"/>
            </w:rPr>
          </w:pPr>
          <w:ins w:id="7"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"_Toc501346166"</w:instrText>
            </w:r>
            <w:r w:rsidRPr="00967F24">
              <w:rPr>
                <w:rStyle w:val="Hipercze"/>
                <w:noProof/>
              </w:rPr>
              <w:instrText xml:space="preserve"> </w:instrText>
            </w:r>
            <w:r w:rsidRPr="00967F24">
              <w:rPr>
                <w:rStyle w:val="Hipercze"/>
                <w:noProof/>
              </w:rPr>
              <w:fldChar w:fldCharType="separate"/>
            </w:r>
            <w:r w:rsidRPr="00967F24">
              <w:rPr>
                <w:rStyle w:val="Hipercze"/>
                <w:noProof/>
              </w:rPr>
              <w:t>1.2 Ogólne właściwości funkcjonalno-użytkowe</w:t>
            </w:r>
            <w:r>
              <w:rPr>
                <w:noProof/>
                <w:webHidden/>
              </w:rPr>
              <w:tab/>
            </w:r>
            <w:r>
              <w:rPr>
                <w:noProof/>
                <w:webHidden/>
              </w:rPr>
              <w:fldChar w:fldCharType="begin"/>
            </w:r>
            <w:r>
              <w:rPr>
                <w:noProof/>
                <w:webHidden/>
              </w:rPr>
              <w:instrText xml:space="preserve"> PAGEREF _Toc501346166 \h </w:instrText>
            </w:r>
          </w:ins>
          <w:r>
            <w:rPr>
              <w:noProof/>
              <w:webHidden/>
            </w:rPr>
          </w:r>
          <w:r>
            <w:rPr>
              <w:noProof/>
              <w:webHidden/>
            </w:rPr>
            <w:fldChar w:fldCharType="separate"/>
          </w:r>
          <w:ins w:id="8" w:author="Jarosław Łabędzki" w:date="2017-12-18T07:40:00Z">
            <w:r>
              <w:rPr>
                <w:noProof/>
                <w:webHidden/>
              </w:rPr>
              <w:t>6</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9" w:author="Jarosław Łabędzki" w:date="2017-12-18T07:40:00Z"/>
              <w:rFonts w:asciiTheme="minorHAnsi" w:eastAsiaTheme="minorEastAsia" w:hAnsiTheme="minorHAnsi" w:cstheme="minorBidi"/>
              <w:noProof/>
              <w:color w:val="auto"/>
            </w:rPr>
          </w:pPr>
          <w:ins w:id="10"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"_Toc501346167"</w:instrText>
            </w:r>
            <w:r w:rsidRPr="00967F24">
              <w:rPr>
                <w:rStyle w:val="Hipercze"/>
                <w:noProof/>
              </w:rPr>
              <w:instrText xml:space="preserve"> </w:instrText>
            </w:r>
            <w:r w:rsidRPr="00967F24">
              <w:rPr>
                <w:rStyle w:val="Hipercze"/>
                <w:noProof/>
              </w:rPr>
              <w:fldChar w:fldCharType="separate"/>
            </w:r>
            <w:r w:rsidRPr="00967F24">
              <w:rPr>
                <w:rStyle w:val="Hipercze"/>
                <w:rFonts w:cstheme="minorHAnsi"/>
                <w:noProof/>
              </w:rPr>
              <w:t>1.3 Opis stanu istniejącego</w:t>
            </w:r>
            <w:r>
              <w:rPr>
                <w:noProof/>
                <w:webHidden/>
              </w:rPr>
              <w:tab/>
            </w:r>
            <w:r>
              <w:rPr>
                <w:noProof/>
                <w:webHidden/>
              </w:rPr>
              <w:fldChar w:fldCharType="begin"/>
            </w:r>
            <w:r>
              <w:rPr>
                <w:noProof/>
                <w:webHidden/>
              </w:rPr>
              <w:instrText xml:space="preserve"> PAGEREF _Toc501346167 \h </w:instrText>
            </w:r>
          </w:ins>
          <w:r>
            <w:rPr>
              <w:noProof/>
              <w:webHidden/>
            </w:rPr>
          </w:r>
          <w:r>
            <w:rPr>
              <w:noProof/>
              <w:webHidden/>
            </w:rPr>
            <w:fldChar w:fldCharType="separate"/>
          </w:r>
          <w:ins w:id="11" w:author="Jarosław Łabędzki" w:date="2017-12-18T07:40:00Z">
            <w:r>
              <w:rPr>
                <w:noProof/>
                <w:webHidden/>
              </w:rPr>
              <w:t>6</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12" w:author="Jarosław Łabędzki" w:date="2017-12-18T07:40:00Z"/>
              <w:rFonts w:asciiTheme="minorHAnsi" w:eastAsiaTheme="minorEastAsia" w:hAnsiTheme="minorHAnsi" w:cstheme="minorBidi"/>
              <w:noProof/>
              <w:color w:val="auto"/>
            </w:rPr>
          </w:pPr>
          <w:ins w:id="13"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"_Toc501346168"</w:instrText>
            </w:r>
            <w:r w:rsidRPr="00967F24">
              <w:rPr>
                <w:rStyle w:val="Hipercze"/>
                <w:noProof/>
              </w:rPr>
              <w:instrText xml:space="preserve"> </w:instrText>
            </w:r>
            <w:r w:rsidRPr="00967F24">
              <w:rPr>
                <w:rStyle w:val="Hipercze"/>
                <w:noProof/>
              </w:rPr>
              <w:fldChar w:fldCharType="separate"/>
            </w:r>
            <w:r w:rsidRPr="00967F24">
              <w:rPr>
                <w:rStyle w:val="Hipercze"/>
                <w:noProof/>
              </w:rPr>
              <w:t>1.3.1 Budynek UM Rynek 1</w:t>
            </w:r>
            <w:r>
              <w:rPr>
                <w:noProof/>
                <w:webHidden/>
              </w:rPr>
              <w:tab/>
            </w:r>
            <w:r>
              <w:rPr>
                <w:noProof/>
                <w:webHidden/>
              </w:rPr>
              <w:fldChar w:fldCharType="begin"/>
            </w:r>
            <w:r>
              <w:rPr>
                <w:noProof/>
                <w:webHidden/>
              </w:rPr>
              <w:instrText xml:space="preserve"> PAGEREF _Toc501346168 \h </w:instrText>
            </w:r>
          </w:ins>
          <w:r>
            <w:rPr>
              <w:noProof/>
              <w:webHidden/>
            </w:rPr>
          </w:r>
          <w:r>
            <w:rPr>
              <w:noProof/>
              <w:webHidden/>
            </w:rPr>
            <w:fldChar w:fldCharType="separate"/>
          </w:r>
          <w:ins w:id="14" w:author="Jarosław Łabędzki" w:date="2017-12-18T07:40:00Z">
            <w:r>
              <w:rPr>
                <w:noProof/>
                <w:webHidden/>
              </w:rPr>
              <w:t>6</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15" w:author="Jarosław Łabędzki" w:date="2017-12-18T07:40:00Z"/>
              <w:rFonts w:asciiTheme="minorHAnsi" w:eastAsiaTheme="minorEastAsia" w:hAnsiTheme="minorHAnsi" w:cstheme="minorBidi"/>
              <w:noProof/>
              <w:color w:val="auto"/>
            </w:rPr>
          </w:pPr>
          <w:ins w:id="16"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"_Toc501346169"</w:instrText>
            </w:r>
            <w:r w:rsidRPr="00967F24">
              <w:rPr>
                <w:rStyle w:val="Hipercze"/>
                <w:noProof/>
              </w:rPr>
              <w:instrText xml:space="preserve"> </w:instrText>
            </w:r>
            <w:r w:rsidRPr="00967F24">
              <w:rPr>
                <w:rStyle w:val="Hipercze"/>
                <w:noProof/>
              </w:rPr>
              <w:fldChar w:fldCharType="separate"/>
            </w:r>
            <w:r w:rsidRPr="00967F24">
              <w:rPr>
                <w:rStyle w:val="Hipercze"/>
                <w:noProof/>
              </w:rPr>
              <w:t>1.3.2 Budynek ZBGKiM ul. Kolejowa 42</w:t>
            </w:r>
            <w:r>
              <w:rPr>
                <w:noProof/>
                <w:webHidden/>
              </w:rPr>
              <w:tab/>
            </w:r>
            <w:r>
              <w:rPr>
                <w:noProof/>
                <w:webHidden/>
              </w:rPr>
              <w:fldChar w:fldCharType="begin"/>
            </w:r>
            <w:r>
              <w:rPr>
                <w:noProof/>
                <w:webHidden/>
              </w:rPr>
              <w:instrText xml:space="preserve"> PAGEREF _Toc501346169 \h </w:instrText>
            </w:r>
          </w:ins>
          <w:r>
            <w:rPr>
              <w:noProof/>
              <w:webHidden/>
            </w:rPr>
          </w:r>
          <w:r>
            <w:rPr>
              <w:noProof/>
              <w:webHidden/>
            </w:rPr>
            <w:fldChar w:fldCharType="separate"/>
          </w:r>
          <w:ins w:id="17" w:author="Jarosław Łabędzki" w:date="2017-12-18T07:40:00Z">
            <w:r>
              <w:rPr>
                <w:noProof/>
                <w:webHidden/>
              </w:rPr>
              <w:t>6</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18" w:author="Jarosław Łabędzki" w:date="2017-12-18T07:40:00Z"/>
              <w:rFonts w:asciiTheme="minorHAnsi" w:eastAsiaTheme="minorEastAsia" w:hAnsiTheme="minorHAnsi" w:cstheme="minorBidi"/>
              <w:noProof/>
              <w:color w:val="auto"/>
            </w:rPr>
          </w:pPr>
          <w:ins w:id="19"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"_Toc501346170"</w:instrText>
            </w:r>
            <w:r w:rsidRPr="00967F24">
              <w:rPr>
                <w:rStyle w:val="Hipercze"/>
                <w:noProof/>
              </w:rPr>
              <w:instrText xml:space="preserve"> </w:instrText>
            </w:r>
            <w:r w:rsidRPr="00967F24">
              <w:rPr>
                <w:rStyle w:val="Hipercze"/>
                <w:noProof/>
              </w:rPr>
              <w:fldChar w:fldCharType="separate"/>
            </w:r>
            <w:r w:rsidRPr="00967F24">
              <w:rPr>
                <w:rStyle w:val="Hipercze"/>
                <w:noProof/>
              </w:rPr>
              <w:t>2 Opis wymagań Zamawiającego</w:t>
            </w:r>
            <w:r>
              <w:rPr>
                <w:noProof/>
                <w:webHidden/>
              </w:rPr>
              <w:tab/>
            </w:r>
            <w:r>
              <w:rPr>
                <w:noProof/>
                <w:webHidden/>
              </w:rPr>
              <w:fldChar w:fldCharType="begin"/>
            </w:r>
            <w:r>
              <w:rPr>
                <w:noProof/>
                <w:webHidden/>
              </w:rPr>
              <w:instrText xml:space="preserve"> PAGEREF _Toc501346170 \h </w:instrText>
            </w:r>
          </w:ins>
          <w:r>
            <w:rPr>
              <w:noProof/>
              <w:webHidden/>
            </w:rPr>
          </w:r>
          <w:r>
            <w:rPr>
              <w:noProof/>
              <w:webHidden/>
            </w:rPr>
            <w:fldChar w:fldCharType="separate"/>
          </w:r>
          <w:ins w:id="20" w:author="Jarosław Łabędzki" w:date="2017-12-18T07:40:00Z">
            <w:r>
              <w:rPr>
                <w:noProof/>
                <w:webHidden/>
              </w:rPr>
              <w:t>7</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21" w:author="Jarosław Łabędzki" w:date="2017-12-18T07:40:00Z"/>
              <w:rFonts w:asciiTheme="minorHAnsi" w:eastAsiaTheme="minorEastAsia" w:hAnsiTheme="minorHAnsi" w:cstheme="minorBidi"/>
              <w:noProof/>
              <w:color w:val="auto"/>
            </w:rPr>
          </w:pPr>
          <w:ins w:id="22"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"_Toc501346171"</w:instrText>
            </w:r>
            <w:r w:rsidRPr="00967F24">
              <w:rPr>
                <w:rStyle w:val="Hipercze"/>
                <w:noProof/>
              </w:rPr>
              <w:instrText xml:space="preserve"> </w:instrText>
            </w:r>
            <w:r w:rsidRPr="00967F24">
              <w:rPr>
                <w:rStyle w:val="Hipercze"/>
                <w:noProof/>
              </w:rPr>
              <w:fldChar w:fldCharType="separate"/>
            </w:r>
            <w:r w:rsidRPr="00967F24">
              <w:rPr>
                <w:rStyle w:val="Hipercze"/>
                <w:noProof/>
              </w:rPr>
              <w:t>2.1 Wymagania ogólne nowo projektowanego systemu.</w:t>
            </w:r>
            <w:r>
              <w:rPr>
                <w:noProof/>
                <w:webHidden/>
              </w:rPr>
              <w:tab/>
            </w:r>
            <w:r>
              <w:rPr>
                <w:noProof/>
                <w:webHidden/>
              </w:rPr>
              <w:fldChar w:fldCharType="begin"/>
            </w:r>
            <w:r>
              <w:rPr>
                <w:noProof/>
                <w:webHidden/>
              </w:rPr>
              <w:instrText xml:space="preserve"> PAGEREF _Toc501346171 \h </w:instrText>
            </w:r>
          </w:ins>
          <w:r>
            <w:rPr>
              <w:noProof/>
              <w:webHidden/>
            </w:rPr>
          </w:r>
          <w:r>
            <w:rPr>
              <w:noProof/>
              <w:webHidden/>
            </w:rPr>
            <w:fldChar w:fldCharType="separate"/>
          </w:r>
          <w:ins w:id="23" w:author="Jarosław Łabędzki" w:date="2017-12-18T07:40:00Z">
            <w:r>
              <w:rPr>
                <w:noProof/>
                <w:webHidden/>
              </w:rPr>
              <w:t>8</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24" w:author="Jarosław Łabędzki" w:date="2017-12-18T07:40:00Z"/>
              <w:rFonts w:asciiTheme="minorHAnsi" w:eastAsiaTheme="minorEastAsia" w:hAnsiTheme="minorHAnsi" w:cstheme="minorBidi"/>
              <w:noProof/>
              <w:color w:val="auto"/>
            </w:rPr>
          </w:pPr>
          <w:ins w:id="25"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"_Toc501346172"</w:instrText>
            </w:r>
            <w:r w:rsidRPr="00967F24">
              <w:rPr>
                <w:rStyle w:val="Hipercze"/>
                <w:noProof/>
              </w:rPr>
              <w:instrText xml:space="preserve"> </w:instrText>
            </w:r>
            <w:r w:rsidRPr="00967F24">
              <w:rPr>
                <w:rStyle w:val="Hipercze"/>
                <w:noProof/>
              </w:rPr>
              <w:fldChar w:fldCharType="separate"/>
            </w:r>
            <w:r w:rsidRPr="00967F24">
              <w:rPr>
                <w:rStyle w:val="Hipercze"/>
                <w:noProof/>
              </w:rPr>
              <w:t>2.2 Wymagania dotyczące instalacji okablowania strukturalnego</w:t>
            </w:r>
            <w:r>
              <w:rPr>
                <w:noProof/>
                <w:webHidden/>
              </w:rPr>
              <w:tab/>
            </w:r>
            <w:r>
              <w:rPr>
                <w:noProof/>
                <w:webHidden/>
              </w:rPr>
              <w:fldChar w:fldCharType="begin"/>
            </w:r>
            <w:r>
              <w:rPr>
                <w:noProof/>
                <w:webHidden/>
              </w:rPr>
              <w:instrText xml:space="preserve"> PAGEREF _Toc501346172 \h </w:instrText>
            </w:r>
          </w:ins>
          <w:r>
            <w:rPr>
              <w:noProof/>
              <w:webHidden/>
            </w:rPr>
          </w:r>
          <w:r>
            <w:rPr>
              <w:noProof/>
              <w:webHidden/>
            </w:rPr>
            <w:fldChar w:fldCharType="separate"/>
          </w:r>
          <w:ins w:id="26" w:author="Jarosław Łabędzki" w:date="2017-12-18T07:40:00Z">
            <w:r>
              <w:rPr>
                <w:noProof/>
                <w:webHidden/>
              </w:rPr>
              <w:t>9</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27" w:author="Jarosław Łabędzki" w:date="2017-12-18T07:40:00Z"/>
              <w:rFonts w:asciiTheme="minorHAnsi" w:eastAsiaTheme="minorEastAsia" w:hAnsiTheme="minorHAnsi" w:cstheme="minorBidi"/>
              <w:noProof/>
              <w:color w:val="auto"/>
            </w:rPr>
          </w:pPr>
          <w:ins w:id="28"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"_Toc501346173"</w:instrText>
            </w:r>
            <w:r w:rsidRPr="00967F24">
              <w:rPr>
                <w:rStyle w:val="Hipercze"/>
                <w:noProof/>
              </w:rPr>
              <w:instrText xml:space="preserve"> </w:instrText>
            </w:r>
            <w:r w:rsidRPr="00967F24">
              <w:rPr>
                <w:rStyle w:val="Hipercze"/>
                <w:noProof/>
              </w:rPr>
              <w:fldChar w:fldCharType="separate"/>
            </w:r>
            <w:r w:rsidRPr="00967F24">
              <w:rPr>
                <w:rStyle w:val="Hipercze"/>
                <w:noProof/>
              </w:rPr>
              <w:t>2.3 Zabezpieczenie portu RJ45 przed wpięciem wtyku</w:t>
            </w:r>
            <w:r>
              <w:rPr>
                <w:noProof/>
                <w:webHidden/>
              </w:rPr>
              <w:tab/>
            </w:r>
            <w:r>
              <w:rPr>
                <w:noProof/>
                <w:webHidden/>
              </w:rPr>
              <w:fldChar w:fldCharType="begin"/>
            </w:r>
            <w:r>
              <w:rPr>
                <w:noProof/>
                <w:webHidden/>
              </w:rPr>
              <w:instrText xml:space="preserve"> PAGEREF _Toc501346173 \h </w:instrText>
            </w:r>
          </w:ins>
          <w:r>
            <w:rPr>
              <w:noProof/>
              <w:webHidden/>
            </w:rPr>
          </w:r>
          <w:r>
            <w:rPr>
              <w:noProof/>
              <w:webHidden/>
            </w:rPr>
            <w:fldChar w:fldCharType="separate"/>
          </w:r>
          <w:ins w:id="29" w:author="Jarosław Łabędzki" w:date="2017-12-18T07:40:00Z">
            <w:r>
              <w:rPr>
                <w:noProof/>
                <w:webHidden/>
              </w:rPr>
              <w:t>9</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30" w:author="Jarosław Łabędzki" w:date="2017-12-18T07:40:00Z"/>
              <w:rFonts w:asciiTheme="minorHAnsi" w:eastAsiaTheme="minorEastAsia" w:hAnsiTheme="minorHAnsi" w:cstheme="minorBidi"/>
              <w:noProof/>
              <w:color w:val="auto"/>
            </w:rPr>
          </w:pPr>
          <w:ins w:id="31"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"_Toc501346174"</w:instrText>
            </w:r>
            <w:r w:rsidRPr="00967F24">
              <w:rPr>
                <w:rStyle w:val="Hipercze"/>
                <w:noProof/>
              </w:rPr>
              <w:instrText xml:space="preserve"> </w:instrText>
            </w:r>
            <w:r w:rsidRPr="00967F24">
              <w:rPr>
                <w:rStyle w:val="Hipercze"/>
                <w:noProof/>
              </w:rPr>
              <w:fldChar w:fldCharType="separate"/>
            </w:r>
            <w:r w:rsidRPr="00967F24">
              <w:rPr>
                <w:rStyle w:val="Hipercze"/>
                <w:noProof/>
              </w:rPr>
              <w:t>2.4 Pomiary instalacji okablowania strukturalnego.</w:t>
            </w:r>
            <w:r>
              <w:rPr>
                <w:noProof/>
                <w:webHidden/>
              </w:rPr>
              <w:tab/>
            </w:r>
            <w:r>
              <w:rPr>
                <w:noProof/>
                <w:webHidden/>
              </w:rPr>
              <w:fldChar w:fldCharType="begin"/>
            </w:r>
            <w:r>
              <w:rPr>
                <w:noProof/>
                <w:webHidden/>
              </w:rPr>
              <w:instrText xml:space="preserve"> PAGEREF _Toc501346174 \h </w:instrText>
            </w:r>
          </w:ins>
          <w:r>
            <w:rPr>
              <w:noProof/>
              <w:webHidden/>
            </w:rPr>
          </w:r>
          <w:r>
            <w:rPr>
              <w:noProof/>
              <w:webHidden/>
            </w:rPr>
            <w:fldChar w:fldCharType="separate"/>
          </w:r>
          <w:ins w:id="32" w:author="Jarosław Łabędzki" w:date="2017-12-18T07:40:00Z">
            <w:r>
              <w:rPr>
                <w:noProof/>
                <w:webHidden/>
              </w:rPr>
              <w:t>10</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33" w:author="Jarosław Łabędzki" w:date="2017-12-18T07:40:00Z"/>
              <w:rFonts w:asciiTheme="minorHAnsi" w:eastAsiaTheme="minorEastAsia" w:hAnsiTheme="minorHAnsi" w:cstheme="minorBidi"/>
              <w:noProof/>
              <w:color w:val="auto"/>
            </w:rPr>
          </w:pPr>
          <w:ins w:id="34"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"_Toc501346175"</w:instrText>
            </w:r>
            <w:r w:rsidRPr="00967F24">
              <w:rPr>
                <w:rStyle w:val="Hipercze"/>
                <w:noProof/>
              </w:rPr>
              <w:instrText xml:space="preserve"> </w:instrText>
            </w:r>
            <w:r w:rsidRPr="00967F24">
              <w:rPr>
                <w:rStyle w:val="Hipercze"/>
                <w:noProof/>
              </w:rPr>
              <w:fldChar w:fldCharType="separate"/>
            </w:r>
            <w:r w:rsidRPr="00967F24">
              <w:rPr>
                <w:rStyle w:val="Hipercze"/>
                <w:noProof/>
              </w:rPr>
              <w:t>2.5 Wymagania gwarancyjne.</w:t>
            </w:r>
            <w:r>
              <w:rPr>
                <w:noProof/>
                <w:webHidden/>
              </w:rPr>
              <w:tab/>
            </w:r>
            <w:r>
              <w:rPr>
                <w:noProof/>
                <w:webHidden/>
              </w:rPr>
              <w:fldChar w:fldCharType="begin"/>
            </w:r>
            <w:r>
              <w:rPr>
                <w:noProof/>
                <w:webHidden/>
              </w:rPr>
              <w:instrText xml:space="preserve"> PAGEREF _Toc501346175 \h </w:instrText>
            </w:r>
          </w:ins>
          <w:r>
            <w:rPr>
              <w:noProof/>
              <w:webHidden/>
            </w:rPr>
          </w:r>
          <w:r>
            <w:rPr>
              <w:noProof/>
              <w:webHidden/>
            </w:rPr>
            <w:fldChar w:fldCharType="separate"/>
          </w:r>
          <w:ins w:id="35" w:author="Jarosław Łabędzki" w:date="2017-12-18T07:40:00Z">
            <w:r>
              <w:rPr>
                <w:noProof/>
                <w:webHidden/>
              </w:rPr>
              <w:t>11</w:t>
            </w:r>
            <w:r>
              <w:rPr>
                <w:noProof/>
                <w:webHidden/>
              </w:rPr>
              <w:fldChar w:fldCharType="end"/>
            </w:r>
            <w:r w:rsidRPr="00967F24">
              <w:rPr>
                <w:rStyle w:val="Hipercze"/>
                <w:noProof/>
              </w:rPr>
              <w:fldChar w:fldCharType="end"/>
            </w:r>
          </w:ins>
        </w:p>
        <w:p w:rsidR="00487DEA" w:rsidRDefault="00487DEA">
          <w:pPr>
            <w:pStyle w:val="Spistreci6"/>
            <w:tabs>
              <w:tab w:val="left" w:pos="1320"/>
              <w:tab w:val="right" w:leader="dot" w:pos="9062"/>
            </w:tabs>
            <w:rPr>
              <w:ins w:id="36" w:author="Jarosław Łabędzki" w:date="2017-12-18T07:40:00Z"/>
              <w:rFonts w:asciiTheme="minorHAnsi" w:eastAsiaTheme="minorEastAsia" w:hAnsiTheme="minorHAnsi" w:cstheme="minorBidi"/>
              <w:noProof/>
              <w:color w:val="auto"/>
            </w:rPr>
          </w:pPr>
          <w:ins w:id="37"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"_Toc501346176"</w:instrText>
            </w:r>
            <w:r w:rsidRPr="00967F24">
              <w:rPr>
                <w:rStyle w:val="Hipercze"/>
                <w:noProof/>
              </w:rPr>
              <w:instrText xml:space="preserve"> </w:instrText>
            </w:r>
            <w:r w:rsidRPr="00967F24">
              <w:rPr>
                <w:rStyle w:val="Hipercze"/>
                <w:noProof/>
              </w:rPr>
              <w:fldChar w:fldCharType="separate"/>
            </w:r>
            <w:r w:rsidRPr="00967F24">
              <w:rPr>
                <w:rStyle w:val="Hipercze"/>
                <w:noProof/>
              </w:rPr>
              <w:t>2.6</w:t>
            </w:r>
            <w:r>
              <w:rPr>
                <w:rFonts w:asciiTheme="minorHAnsi" w:eastAsiaTheme="minorEastAsia" w:hAnsiTheme="minorHAnsi" w:cstheme="minorBidi"/>
                <w:noProof/>
                <w:color w:val="auto"/>
              </w:rPr>
              <w:tab/>
            </w:r>
            <w:r w:rsidRPr="00967F24">
              <w:rPr>
                <w:rStyle w:val="Hipercze"/>
                <w:noProof/>
              </w:rPr>
              <w:t>Połączenie LAN  pomiędzy budynkiem Urzędu Miasta a budynkiem Zakładu Budżetowego Gospodarki Komunalnej i Mieszkaniowej</w:t>
            </w:r>
            <w:r>
              <w:rPr>
                <w:noProof/>
                <w:webHidden/>
              </w:rPr>
              <w:tab/>
            </w:r>
            <w:r>
              <w:rPr>
                <w:noProof/>
                <w:webHidden/>
              </w:rPr>
              <w:fldChar w:fldCharType="begin"/>
            </w:r>
            <w:r>
              <w:rPr>
                <w:noProof/>
                <w:webHidden/>
              </w:rPr>
              <w:instrText xml:space="preserve"> PAGEREF _Toc501346176 \h </w:instrText>
            </w:r>
          </w:ins>
          <w:r>
            <w:rPr>
              <w:noProof/>
              <w:webHidden/>
            </w:rPr>
          </w:r>
          <w:r>
            <w:rPr>
              <w:noProof/>
              <w:webHidden/>
            </w:rPr>
            <w:fldChar w:fldCharType="separate"/>
          </w:r>
          <w:ins w:id="38" w:author="Jarosław Łabędzki" w:date="2017-12-18T07:40:00Z">
            <w:r>
              <w:rPr>
                <w:noProof/>
                <w:webHidden/>
              </w:rPr>
              <w:t>11</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39" w:author="Jarosław Łabędzki" w:date="2017-12-18T07:40:00Z"/>
              <w:rFonts w:asciiTheme="minorHAnsi" w:eastAsiaTheme="minorEastAsia" w:hAnsiTheme="minorHAnsi" w:cstheme="minorBidi"/>
              <w:noProof/>
              <w:color w:val="auto"/>
            </w:rPr>
          </w:pPr>
          <w:ins w:id="40"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"_Toc501346177"</w:instrText>
            </w:r>
            <w:r w:rsidRPr="00967F24">
              <w:rPr>
                <w:rStyle w:val="Hipercze"/>
                <w:noProof/>
              </w:rPr>
              <w:instrText xml:space="preserve"> </w:instrText>
            </w:r>
            <w:r w:rsidRPr="00967F24">
              <w:rPr>
                <w:rStyle w:val="Hipercze"/>
                <w:noProof/>
              </w:rPr>
              <w:fldChar w:fldCharType="separate"/>
            </w:r>
            <w:r w:rsidRPr="00967F24">
              <w:rPr>
                <w:rStyle w:val="Hipercze"/>
                <w:noProof/>
              </w:rPr>
              <w:t>2.7 Ilości punktów w budynku</w:t>
            </w:r>
            <w:r>
              <w:rPr>
                <w:noProof/>
                <w:webHidden/>
              </w:rPr>
              <w:tab/>
            </w:r>
            <w:r>
              <w:rPr>
                <w:noProof/>
                <w:webHidden/>
              </w:rPr>
              <w:fldChar w:fldCharType="begin"/>
            </w:r>
            <w:r>
              <w:rPr>
                <w:noProof/>
                <w:webHidden/>
              </w:rPr>
              <w:instrText xml:space="preserve"> PAGEREF _Toc501346177 \h </w:instrText>
            </w:r>
          </w:ins>
          <w:r>
            <w:rPr>
              <w:noProof/>
              <w:webHidden/>
            </w:rPr>
          </w:r>
          <w:r>
            <w:rPr>
              <w:noProof/>
              <w:webHidden/>
            </w:rPr>
            <w:fldChar w:fldCharType="separate"/>
          </w:r>
          <w:ins w:id="41" w:author="Jarosław Łabędzki" w:date="2017-12-18T07:40:00Z">
            <w:r>
              <w:rPr>
                <w:noProof/>
                <w:webHidden/>
              </w:rPr>
              <w:t>12</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42" w:author="Jarosław Łabędzki" w:date="2017-12-18T07:40:00Z"/>
              <w:rFonts w:asciiTheme="minorHAnsi" w:eastAsiaTheme="minorEastAsia" w:hAnsiTheme="minorHAnsi" w:cstheme="minorBidi"/>
              <w:noProof/>
              <w:color w:val="auto"/>
            </w:rPr>
          </w:pPr>
          <w:ins w:id="43"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"_Toc501346178"</w:instrText>
            </w:r>
            <w:r w:rsidRPr="00967F24">
              <w:rPr>
                <w:rStyle w:val="Hipercze"/>
                <w:noProof/>
              </w:rPr>
              <w:instrText xml:space="preserve"> </w:instrText>
            </w:r>
            <w:r w:rsidRPr="00967F24">
              <w:rPr>
                <w:rStyle w:val="Hipercze"/>
                <w:noProof/>
              </w:rPr>
              <w:fldChar w:fldCharType="separate"/>
            </w:r>
            <w:r w:rsidRPr="00967F24">
              <w:rPr>
                <w:rStyle w:val="Hipercze"/>
                <w:rFonts w:eastAsia="Calibri"/>
                <w:noProof/>
              </w:rPr>
              <w:t>3 Aktualne uwarunkowania wykonania przedmiotu zamówienia</w:t>
            </w:r>
            <w:r>
              <w:rPr>
                <w:noProof/>
                <w:webHidden/>
              </w:rPr>
              <w:tab/>
            </w:r>
            <w:r>
              <w:rPr>
                <w:noProof/>
                <w:webHidden/>
              </w:rPr>
              <w:fldChar w:fldCharType="begin"/>
            </w:r>
            <w:r>
              <w:rPr>
                <w:noProof/>
                <w:webHidden/>
              </w:rPr>
              <w:instrText xml:space="preserve"> PAGEREF _Toc501346178 \h </w:instrText>
            </w:r>
          </w:ins>
          <w:r>
            <w:rPr>
              <w:noProof/>
              <w:webHidden/>
            </w:rPr>
          </w:r>
          <w:r>
            <w:rPr>
              <w:noProof/>
              <w:webHidden/>
            </w:rPr>
            <w:fldChar w:fldCharType="separate"/>
          </w:r>
          <w:ins w:id="44" w:author="Jarosław Łabędzki" w:date="2017-12-18T07:40:00Z">
            <w:r>
              <w:rPr>
                <w:noProof/>
                <w:webHidden/>
              </w:rPr>
              <w:t>12</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45" w:author="Jarosław Łabędzki" w:date="2017-12-18T07:40:00Z"/>
              <w:rFonts w:asciiTheme="minorHAnsi" w:eastAsiaTheme="minorEastAsia" w:hAnsiTheme="minorHAnsi" w:cstheme="minorBidi"/>
              <w:noProof/>
              <w:color w:val="auto"/>
            </w:rPr>
          </w:pPr>
          <w:ins w:id="46"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"_Toc501346179"</w:instrText>
            </w:r>
            <w:r w:rsidRPr="00967F24">
              <w:rPr>
                <w:rStyle w:val="Hipercze"/>
                <w:noProof/>
              </w:rPr>
              <w:instrText xml:space="preserve"> </w:instrText>
            </w:r>
            <w:r w:rsidRPr="00967F24">
              <w:rPr>
                <w:rStyle w:val="Hipercze"/>
                <w:noProof/>
              </w:rPr>
              <w:fldChar w:fldCharType="separate"/>
            </w:r>
            <w:r w:rsidRPr="00967F24">
              <w:rPr>
                <w:rStyle w:val="Hipercze"/>
                <w:noProof/>
              </w:rPr>
              <w:t>3.1 Podstawowe przepisy prawne, w których zawarte są wymagania, które powinna spełniać dokumentacja projektowa oraz realizowane zamierzenie inwestycyjne:</w:t>
            </w:r>
            <w:r>
              <w:rPr>
                <w:noProof/>
                <w:webHidden/>
              </w:rPr>
              <w:tab/>
            </w:r>
            <w:r>
              <w:rPr>
                <w:noProof/>
                <w:webHidden/>
              </w:rPr>
              <w:fldChar w:fldCharType="begin"/>
            </w:r>
            <w:r>
              <w:rPr>
                <w:noProof/>
                <w:webHidden/>
              </w:rPr>
              <w:instrText xml:space="preserve"> PAGEREF _Toc501346179 \h </w:instrText>
            </w:r>
          </w:ins>
          <w:r>
            <w:rPr>
              <w:noProof/>
              <w:webHidden/>
            </w:rPr>
          </w:r>
          <w:r>
            <w:rPr>
              <w:noProof/>
              <w:webHidden/>
            </w:rPr>
            <w:fldChar w:fldCharType="separate"/>
          </w:r>
          <w:ins w:id="47" w:author="Jarosław Łabędzki" w:date="2017-12-18T07:40:00Z">
            <w:r>
              <w:rPr>
                <w:noProof/>
                <w:webHidden/>
              </w:rPr>
              <w:t>13</w:t>
            </w:r>
            <w:r>
              <w:rPr>
                <w:noProof/>
                <w:webHidden/>
              </w:rPr>
              <w:fldChar w:fldCharType="end"/>
            </w:r>
            <w:r w:rsidRPr="00967F24">
              <w:rPr>
                <w:rStyle w:val="Hipercze"/>
                <w:noProof/>
              </w:rPr>
              <w:fldChar w:fldCharType="end"/>
            </w:r>
          </w:ins>
        </w:p>
        <w:p w:rsidR="00487DEA" w:rsidRDefault="00487DEA">
          <w:pPr>
            <w:pStyle w:val="Spistreci6"/>
            <w:tabs>
              <w:tab w:val="left" w:pos="1320"/>
              <w:tab w:val="right" w:leader="dot" w:pos="9062"/>
            </w:tabs>
            <w:rPr>
              <w:ins w:id="48" w:author="Jarosław Łabędzki" w:date="2017-12-18T07:40:00Z"/>
              <w:rFonts w:asciiTheme="minorHAnsi" w:eastAsiaTheme="minorEastAsia" w:hAnsiTheme="minorHAnsi" w:cstheme="minorBidi"/>
              <w:noProof/>
              <w:color w:val="auto"/>
            </w:rPr>
          </w:pPr>
          <w:ins w:id="49"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"_Toc501346180"</w:instrText>
            </w:r>
            <w:r w:rsidRPr="00967F24">
              <w:rPr>
                <w:rStyle w:val="Hipercze"/>
                <w:noProof/>
              </w:rPr>
              <w:instrText xml:space="preserve"> </w:instrText>
            </w:r>
            <w:r w:rsidRPr="00967F24">
              <w:rPr>
                <w:rStyle w:val="Hipercze"/>
                <w:noProof/>
              </w:rPr>
              <w:fldChar w:fldCharType="separate"/>
            </w:r>
            <w:r w:rsidRPr="00967F24">
              <w:rPr>
                <w:rStyle w:val="Hipercze"/>
                <w:noProof/>
              </w:rPr>
              <w:t>4</w:t>
            </w:r>
            <w:r>
              <w:rPr>
                <w:rFonts w:asciiTheme="minorHAnsi" w:eastAsiaTheme="minorEastAsia" w:hAnsiTheme="minorHAnsi" w:cstheme="minorBidi"/>
                <w:noProof/>
                <w:color w:val="auto"/>
              </w:rPr>
              <w:tab/>
            </w:r>
            <w:r w:rsidRPr="00967F24">
              <w:rPr>
                <w:rStyle w:val="Hipercze"/>
                <w:noProof/>
              </w:rPr>
              <w:t>Dodatkowe wytyczne Inwestora</w:t>
            </w:r>
            <w:r>
              <w:rPr>
                <w:noProof/>
                <w:webHidden/>
              </w:rPr>
              <w:tab/>
            </w:r>
            <w:r>
              <w:rPr>
                <w:noProof/>
                <w:webHidden/>
              </w:rPr>
              <w:fldChar w:fldCharType="begin"/>
            </w:r>
            <w:r>
              <w:rPr>
                <w:noProof/>
                <w:webHidden/>
              </w:rPr>
              <w:instrText xml:space="preserve"> PAGEREF _Toc501346180 \h </w:instrText>
            </w:r>
          </w:ins>
          <w:r>
            <w:rPr>
              <w:noProof/>
              <w:webHidden/>
            </w:rPr>
          </w:r>
          <w:r>
            <w:rPr>
              <w:noProof/>
              <w:webHidden/>
            </w:rPr>
            <w:fldChar w:fldCharType="separate"/>
          </w:r>
          <w:ins w:id="50" w:author="Jarosław Łabędzki" w:date="2017-12-18T07:40:00Z">
            <w:r>
              <w:rPr>
                <w:noProof/>
                <w:webHidden/>
              </w:rPr>
              <w:t>13</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51" w:author="Jarosław Łabędzki" w:date="2017-12-18T07:40:00Z"/>
              <w:rFonts w:asciiTheme="minorHAnsi" w:eastAsiaTheme="minorEastAsia" w:hAnsiTheme="minorHAnsi" w:cstheme="minorBidi"/>
              <w:noProof/>
              <w:color w:val="auto"/>
            </w:rPr>
          </w:pPr>
          <w:ins w:id="52"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"_Toc501346181"</w:instrText>
            </w:r>
            <w:r w:rsidRPr="00967F24">
              <w:rPr>
                <w:rStyle w:val="Hipercze"/>
                <w:noProof/>
              </w:rPr>
              <w:instrText xml:space="preserve"> </w:instrText>
            </w:r>
            <w:r w:rsidRPr="00967F24">
              <w:rPr>
                <w:rStyle w:val="Hipercze"/>
                <w:noProof/>
              </w:rPr>
              <w:fldChar w:fldCharType="separate"/>
            </w:r>
            <w:r w:rsidRPr="00967F24">
              <w:rPr>
                <w:rStyle w:val="Hipercze"/>
                <w:noProof/>
              </w:rPr>
              <w:t>5 Normy i przepisy prawne</w:t>
            </w:r>
            <w:r>
              <w:rPr>
                <w:noProof/>
                <w:webHidden/>
              </w:rPr>
              <w:tab/>
            </w:r>
            <w:r>
              <w:rPr>
                <w:noProof/>
                <w:webHidden/>
              </w:rPr>
              <w:fldChar w:fldCharType="begin"/>
            </w:r>
            <w:r>
              <w:rPr>
                <w:noProof/>
                <w:webHidden/>
              </w:rPr>
              <w:instrText xml:space="preserve"> PAGEREF _Toc501346181 \h </w:instrText>
            </w:r>
          </w:ins>
          <w:r>
            <w:rPr>
              <w:noProof/>
              <w:webHidden/>
            </w:rPr>
          </w:r>
          <w:r>
            <w:rPr>
              <w:noProof/>
              <w:webHidden/>
            </w:rPr>
            <w:fldChar w:fldCharType="separate"/>
          </w:r>
          <w:ins w:id="53" w:author="Jarosław Łabędzki" w:date="2017-12-18T07:40:00Z">
            <w:r>
              <w:rPr>
                <w:noProof/>
                <w:webHidden/>
              </w:rPr>
              <w:t>15</w:t>
            </w:r>
            <w:r>
              <w:rPr>
                <w:noProof/>
                <w:webHidden/>
              </w:rPr>
              <w:fldChar w:fldCharType="end"/>
            </w:r>
            <w:r w:rsidRPr="00967F24">
              <w:rPr>
                <w:rStyle w:val="Hipercze"/>
                <w:noProof/>
              </w:rPr>
              <w:fldChar w:fldCharType="end"/>
            </w:r>
          </w:ins>
        </w:p>
        <w:p w:rsidR="00487DEA" w:rsidRDefault="00487DEA">
          <w:pPr>
            <w:pStyle w:val="Spistreci6"/>
            <w:tabs>
              <w:tab w:val="left" w:pos="1320"/>
              <w:tab w:val="right" w:leader="dot" w:pos="9062"/>
            </w:tabs>
            <w:rPr>
              <w:ins w:id="54" w:author="Jarosław Łabędzki" w:date="2017-12-18T07:40:00Z"/>
              <w:rFonts w:asciiTheme="minorHAnsi" w:eastAsiaTheme="minorEastAsia" w:hAnsiTheme="minorHAnsi" w:cstheme="minorBidi"/>
              <w:noProof/>
              <w:color w:val="auto"/>
            </w:rPr>
          </w:pPr>
          <w:ins w:id="55"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"_Toc501346182"</w:instrText>
            </w:r>
            <w:r w:rsidRPr="00967F24">
              <w:rPr>
                <w:rStyle w:val="Hipercze"/>
                <w:noProof/>
              </w:rPr>
              <w:instrText xml:space="preserve"> </w:instrText>
            </w:r>
            <w:r w:rsidRPr="00967F24">
              <w:rPr>
                <w:rStyle w:val="Hipercze"/>
                <w:noProof/>
              </w:rPr>
              <w:fldChar w:fldCharType="separate"/>
            </w:r>
            <w:r w:rsidRPr="00967F24">
              <w:rPr>
                <w:rStyle w:val="Hipercze"/>
                <w:noProof/>
              </w:rPr>
              <w:t>6</w:t>
            </w:r>
            <w:r>
              <w:rPr>
                <w:rFonts w:asciiTheme="minorHAnsi" w:eastAsiaTheme="minorEastAsia" w:hAnsiTheme="minorHAnsi" w:cstheme="minorBidi"/>
                <w:noProof/>
                <w:color w:val="auto"/>
              </w:rPr>
              <w:tab/>
            </w:r>
            <w:r w:rsidRPr="00967F24">
              <w:rPr>
                <w:rStyle w:val="Hipercze"/>
                <w:noProof/>
              </w:rPr>
              <w:t>Minimalna charakterystyka sprzętu aktywnego i pasywnego</w:t>
            </w:r>
            <w:r>
              <w:rPr>
                <w:noProof/>
                <w:webHidden/>
              </w:rPr>
              <w:tab/>
            </w:r>
            <w:r>
              <w:rPr>
                <w:noProof/>
                <w:webHidden/>
              </w:rPr>
              <w:fldChar w:fldCharType="begin"/>
            </w:r>
            <w:r>
              <w:rPr>
                <w:noProof/>
                <w:webHidden/>
              </w:rPr>
              <w:instrText xml:space="preserve"> PAGEREF _Toc501346182 \h </w:instrText>
            </w:r>
          </w:ins>
          <w:r>
            <w:rPr>
              <w:noProof/>
              <w:webHidden/>
            </w:rPr>
          </w:r>
          <w:r>
            <w:rPr>
              <w:noProof/>
              <w:webHidden/>
            </w:rPr>
            <w:fldChar w:fldCharType="separate"/>
          </w:r>
          <w:ins w:id="56" w:author="Jarosław Łabędzki" w:date="2017-12-18T07:40:00Z">
            <w:r>
              <w:rPr>
                <w:noProof/>
                <w:webHidden/>
              </w:rPr>
              <w:t>16</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57" w:author="Jarosław Łabędzki" w:date="2017-12-18T07:40:00Z"/>
              <w:rFonts w:asciiTheme="minorHAnsi" w:eastAsiaTheme="minorEastAsia" w:hAnsiTheme="minorHAnsi" w:cstheme="minorBidi"/>
              <w:noProof/>
              <w:color w:val="auto"/>
            </w:rPr>
          </w:pPr>
          <w:ins w:id="58"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"_Toc501346183"</w:instrText>
            </w:r>
            <w:r w:rsidRPr="00967F24">
              <w:rPr>
                <w:rStyle w:val="Hipercze"/>
                <w:noProof/>
              </w:rPr>
              <w:instrText xml:space="preserve"> </w:instrText>
            </w:r>
            <w:r w:rsidRPr="00967F24">
              <w:rPr>
                <w:rStyle w:val="Hipercze"/>
                <w:noProof/>
              </w:rPr>
              <w:fldChar w:fldCharType="separate"/>
            </w:r>
            <w:r w:rsidRPr="00967F24">
              <w:rPr>
                <w:rStyle w:val="Hipercze"/>
                <w:noProof/>
              </w:rPr>
              <w:t>6.1 Sprzęt pasywny</w:t>
            </w:r>
            <w:r>
              <w:rPr>
                <w:noProof/>
                <w:webHidden/>
              </w:rPr>
              <w:tab/>
            </w:r>
            <w:r>
              <w:rPr>
                <w:noProof/>
                <w:webHidden/>
              </w:rPr>
              <w:fldChar w:fldCharType="begin"/>
            </w:r>
            <w:r>
              <w:rPr>
                <w:noProof/>
                <w:webHidden/>
              </w:rPr>
              <w:instrText xml:space="preserve"> PAGEREF _Toc501346183 \h </w:instrText>
            </w:r>
          </w:ins>
          <w:r>
            <w:rPr>
              <w:noProof/>
              <w:webHidden/>
            </w:rPr>
          </w:r>
          <w:r>
            <w:rPr>
              <w:noProof/>
              <w:webHidden/>
            </w:rPr>
            <w:fldChar w:fldCharType="separate"/>
          </w:r>
          <w:ins w:id="59" w:author="Jarosław Łabędzki" w:date="2017-12-18T07:40:00Z">
            <w:r>
              <w:rPr>
                <w:noProof/>
                <w:webHidden/>
              </w:rPr>
              <w:t>16</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60" w:author="Jarosław Łabędzki" w:date="2017-12-18T07:40:00Z"/>
              <w:rFonts w:asciiTheme="minorHAnsi" w:eastAsiaTheme="minorEastAsia" w:hAnsiTheme="minorHAnsi" w:cstheme="minorBidi"/>
              <w:noProof/>
              <w:color w:val="auto"/>
            </w:rPr>
          </w:pPr>
          <w:ins w:id="61"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"_Toc501346184"</w:instrText>
            </w:r>
            <w:r w:rsidRPr="00967F24">
              <w:rPr>
                <w:rStyle w:val="Hipercze"/>
                <w:noProof/>
              </w:rPr>
              <w:instrText xml:space="preserve"> </w:instrText>
            </w:r>
            <w:r w:rsidRPr="00967F24">
              <w:rPr>
                <w:rStyle w:val="Hipercze"/>
                <w:noProof/>
              </w:rPr>
              <w:fldChar w:fldCharType="separate"/>
            </w:r>
            <w:r w:rsidRPr="00967F24">
              <w:rPr>
                <w:rStyle w:val="Hipercze"/>
                <w:noProof/>
              </w:rPr>
              <w:t>6.1.1 Kabel teleinformatyczny, FTP (F/UTP) kat.5e 350MHz PVC</w:t>
            </w:r>
            <w:r>
              <w:rPr>
                <w:noProof/>
                <w:webHidden/>
              </w:rPr>
              <w:tab/>
            </w:r>
            <w:r>
              <w:rPr>
                <w:noProof/>
                <w:webHidden/>
              </w:rPr>
              <w:fldChar w:fldCharType="begin"/>
            </w:r>
            <w:r>
              <w:rPr>
                <w:noProof/>
                <w:webHidden/>
              </w:rPr>
              <w:instrText xml:space="preserve"> PAGEREF _Toc501346184 \h </w:instrText>
            </w:r>
          </w:ins>
          <w:r>
            <w:rPr>
              <w:noProof/>
              <w:webHidden/>
            </w:rPr>
          </w:r>
          <w:r>
            <w:rPr>
              <w:noProof/>
              <w:webHidden/>
            </w:rPr>
            <w:fldChar w:fldCharType="separate"/>
          </w:r>
          <w:ins w:id="62" w:author="Jarosław Łabędzki" w:date="2017-12-18T07:40:00Z">
            <w:r>
              <w:rPr>
                <w:noProof/>
                <w:webHidden/>
              </w:rPr>
              <w:t>16</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63" w:author="Jarosław Łabędzki" w:date="2017-12-18T07:40:00Z"/>
              <w:rFonts w:asciiTheme="minorHAnsi" w:eastAsiaTheme="minorEastAsia" w:hAnsiTheme="minorHAnsi" w:cstheme="minorBidi"/>
              <w:noProof/>
              <w:color w:val="auto"/>
            </w:rPr>
          </w:pPr>
          <w:ins w:id="64"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"_Toc501346185"</w:instrText>
            </w:r>
            <w:r w:rsidRPr="00967F24">
              <w:rPr>
                <w:rStyle w:val="Hipercze"/>
                <w:noProof/>
              </w:rPr>
              <w:instrText xml:space="preserve"> </w:instrText>
            </w:r>
            <w:r w:rsidRPr="00967F24">
              <w:rPr>
                <w:rStyle w:val="Hipercze"/>
                <w:noProof/>
              </w:rPr>
              <w:fldChar w:fldCharType="separate"/>
            </w:r>
            <w:r w:rsidRPr="00967F24">
              <w:rPr>
                <w:rStyle w:val="Hipercze"/>
                <w:noProof/>
              </w:rPr>
              <w:t>6.1.2 Patch Panel kat. 6 24 porty RJ-45 1U</w:t>
            </w:r>
            <w:r>
              <w:rPr>
                <w:noProof/>
                <w:webHidden/>
              </w:rPr>
              <w:tab/>
            </w:r>
            <w:r>
              <w:rPr>
                <w:noProof/>
                <w:webHidden/>
              </w:rPr>
              <w:fldChar w:fldCharType="begin"/>
            </w:r>
            <w:r>
              <w:rPr>
                <w:noProof/>
                <w:webHidden/>
              </w:rPr>
              <w:instrText xml:space="preserve"> PAGEREF _Toc501346185 \h </w:instrText>
            </w:r>
          </w:ins>
          <w:r>
            <w:rPr>
              <w:noProof/>
              <w:webHidden/>
            </w:rPr>
          </w:r>
          <w:r>
            <w:rPr>
              <w:noProof/>
              <w:webHidden/>
            </w:rPr>
            <w:fldChar w:fldCharType="separate"/>
          </w:r>
          <w:ins w:id="65" w:author="Jarosław Łabędzki" w:date="2017-12-18T07:40:00Z">
            <w:r>
              <w:rPr>
                <w:noProof/>
                <w:webHidden/>
              </w:rPr>
              <w:t>17</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66" w:author="Jarosław Łabędzki" w:date="2017-12-18T07:40:00Z"/>
              <w:rFonts w:asciiTheme="minorHAnsi" w:eastAsiaTheme="minorEastAsia" w:hAnsiTheme="minorHAnsi" w:cstheme="minorBidi"/>
              <w:noProof/>
              <w:color w:val="auto"/>
            </w:rPr>
          </w:pPr>
          <w:ins w:id="67"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"_Toc501346186"</w:instrText>
            </w:r>
            <w:r w:rsidRPr="00967F24">
              <w:rPr>
                <w:rStyle w:val="Hipercze"/>
                <w:noProof/>
              </w:rPr>
              <w:instrText xml:space="preserve"> </w:instrText>
            </w:r>
            <w:r w:rsidRPr="00967F24">
              <w:rPr>
                <w:rStyle w:val="Hipercze"/>
                <w:noProof/>
              </w:rPr>
              <w:fldChar w:fldCharType="separate"/>
            </w:r>
            <w:r w:rsidRPr="00967F24">
              <w:rPr>
                <w:rStyle w:val="Hipercze"/>
                <w:noProof/>
              </w:rPr>
              <w:t>6.1.3 Szafa rack 19” 800x800 42u</w:t>
            </w:r>
            <w:r>
              <w:rPr>
                <w:noProof/>
                <w:webHidden/>
              </w:rPr>
              <w:tab/>
            </w:r>
            <w:r>
              <w:rPr>
                <w:noProof/>
                <w:webHidden/>
              </w:rPr>
              <w:fldChar w:fldCharType="begin"/>
            </w:r>
            <w:r>
              <w:rPr>
                <w:noProof/>
                <w:webHidden/>
              </w:rPr>
              <w:instrText xml:space="preserve"> PAGEREF _Toc501346186 \h </w:instrText>
            </w:r>
          </w:ins>
          <w:r>
            <w:rPr>
              <w:noProof/>
              <w:webHidden/>
            </w:rPr>
          </w:r>
          <w:r>
            <w:rPr>
              <w:noProof/>
              <w:webHidden/>
            </w:rPr>
            <w:fldChar w:fldCharType="separate"/>
          </w:r>
          <w:ins w:id="68" w:author="Jarosław Łabędzki" w:date="2017-12-18T07:40:00Z">
            <w:r>
              <w:rPr>
                <w:noProof/>
                <w:webHidden/>
              </w:rPr>
              <w:t>17</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69" w:author="Jarosław Łabędzki" w:date="2017-12-18T07:40:00Z"/>
              <w:rFonts w:asciiTheme="minorHAnsi" w:eastAsiaTheme="minorEastAsia" w:hAnsiTheme="minorHAnsi" w:cstheme="minorBidi"/>
              <w:noProof/>
              <w:color w:val="auto"/>
            </w:rPr>
          </w:pPr>
          <w:ins w:id="70"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"_Toc501346187"</w:instrText>
            </w:r>
            <w:r w:rsidRPr="00967F24">
              <w:rPr>
                <w:rStyle w:val="Hipercze"/>
                <w:noProof/>
              </w:rPr>
              <w:instrText xml:space="preserve"> </w:instrText>
            </w:r>
            <w:r w:rsidRPr="00967F24">
              <w:rPr>
                <w:rStyle w:val="Hipercze"/>
                <w:noProof/>
              </w:rPr>
              <w:fldChar w:fldCharType="separate"/>
            </w:r>
            <w:r w:rsidRPr="00967F24">
              <w:rPr>
                <w:rStyle w:val="Hipercze"/>
                <w:noProof/>
              </w:rPr>
              <w:t>6.1.4 Szafa rack 19” 800x1000 42u</w:t>
            </w:r>
            <w:r>
              <w:rPr>
                <w:noProof/>
                <w:webHidden/>
              </w:rPr>
              <w:tab/>
            </w:r>
            <w:r>
              <w:rPr>
                <w:noProof/>
                <w:webHidden/>
              </w:rPr>
              <w:fldChar w:fldCharType="begin"/>
            </w:r>
            <w:r>
              <w:rPr>
                <w:noProof/>
                <w:webHidden/>
              </w:rPr>
              <w:instrText xml:space="preserve"> PAGEREF _Toc501346187 \h </w:instrText>
            </w:r>
          </w:ins>
          <w:r>
            <w:rPr>
              <w:noProof/>
              <w:webHidden/>
            </w:rPr>
          </w:r>
          <w:r>
            <w:rPr>
              <w:noProof/>
              <w:webHidden/>
            </w:rPr>
            <w:fldChar w:fldCharType="separate"/>
          </w:r>
          <w:ins w:id="71" w:author="Jarosław Łabędzki" w:date="2017-12-18T07:40:00Z">
            <w:r>
              <w:rPr>
                <w:noProof/>
                <w:webHidden/>
              </w:rPr>
              <w:t>18</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72" w:author="Jarosław Łabędzki" w:date="2017-12-18T07:40:00Z"/>
              <w:rFonts w:asciiTheme="minorHAnsi" w:eastAsiaTheme="minorEastAsia" w:hAnsiTheme="minorHAnsi" w:cstheme="minorBidi"/>
              <w:noProof/>
              <w:color w:val="auto"/>
            </w:rPr>
          </w:pPr>
          <w:ins w:id="73"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"_Toc501346188"</w:instrText>
            </w:r>
            <w:r w:rsidRPr="00967F24">
              <w:rPr>
                <w:rStyle w:val="Hipercze"/>
                <w:noProof/>
              </w:rPr>
              <w:instrText xml:space="preserve"> </w:instrText>
            </w:r>
            <w:r w:rsidRPr="00967F24">
              <w:rPr>
                <w:rStyle w:val="Hipercze"/>
                <w:noProof/>
              </w:rPr>
              <w:fldChar w:fldCharType="separate"/>
            </w:r>
            <w:r w:rsidRPr="00967F24">
              <w:rPr>
                <w:rStyle w:val="Hipercze"/>
                <w:noProof/>
              </w:rPr>
              <w:t>6.2 Sprzęt aktywny</w:t>
            </w:r>
            <w:r>
              <w:rPr>
                <w:noProof/>
                <w:webHidden/>
              </w:rPr>
              <w:tab/>
            </w:r>
            <w:r>
              <w:rPr>
                <w:noProof/>
                <w:webHidden/>
              </w:rPr>
              <w:fldChar w:fldCharType="begin"/>
            </w:r>
            <w:r>
              <w:rPr>
                <w:noProof/>
                <w:webHidden/>
              </w:rPr>
              <w:instrText xml:space="preserve"> PAGEREF _Toc501346188 \h </w:instrText>
            </w:r>
          </w:ins>
          <w:r>
            <w:rPr>
              <w:noProof/>
              <w:webHidden/>
            </w:rPr>
          </w:r>
          <w:r>
            <w:rPr>
              <w:noProof/>
              <w:webHidden/>
            </w:rPr>
            <w:fldChar w:fldCharType="separate"/>
          </w:r>
          <w:ins w:id="74" w:author="Jarosław Łabędzki" w:date="2017-12-18T07:40:00Z">
            <w:r>
              <w:rPr>
                <w:noProof/>
                <w:webHidden/>
              </w:rPr>
              <w:t>18</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75" w:author="Jarosław Łabędzki" w:date="2017-12-18T07:40:00Z"/>
              <w:rFonts w:asciiTheme="minorHAnsi" w:eastAsiaTheme="minorEastAsia" w:hAnsiTheme="minorHAnsi" w:cstheme="minorBidi"/>
              <w:noProof/>
              <w:color w:val="auto"/>
            </w:rPr>
          </w:pPr>
          <w:ins w:id="76"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"_Toc501346189"</w:instrText>
            </w:r>
            <w:r w:rsidRPr="00967F24">
              <w:rPr>
                <w:rStyle w:val="Hipercze"/>
                <w:noProof/>
              </w:rPr>
              <w:instrText xml:space="preserve"> </w:instrText>
            </w:r>
            <w:r w:rsidRPr="00967F24">
              <w:rPr>
                <w:rStyle w:val="Hipercze"/>
                <w:noProof/>
              </w:rPr>
              <w:fldChar w:fldCharType="separate"/>
            </w:r>
            <w:r w:rsidRPr="00967F24">
              <w:rPr>
                <w:rStyle w:val="Hipercze"/>
                <w:noProof/>
              </w:rPr>
              <w:t>6.2.1 Switch 48 portowy</w:t>
            </w:r>
            <w:r>
              <w:rPr>
                <w:noProof/>
                <w:webHidden/>
              </w:rPr>
              <w:tab/>
            </w:r>
            <w:r>
              <w:rPr>
                <w:noProof/>
                <w:webHidden/>
              </w:rPr>
              <w:fldChar w:fldCharType="begin"/>
            </w:r>
            <w:r>
              <w:rPr>
                <w:noProof/>
                <w:webHidden/>
              </w:rPr>
              <w:instrText xml:space="preserve"> PAGEREF _Toc501346189 \h </w:instrText>
            </w:r>
          </w:ins>
          <w:r>
            <w:rPr>
              <w:noProof/>
              <w:webHidden/>
            </w:rPr>
          </w:r>
          <w:r>
            <w:rPr>
              <w:noProof/>
              <w:webHidden/>
            </w:rPr>
            <w:fldChar w:fldCharType="separate"/>
          </w:r>
          <w:ins w:id="77" w:author="Jarosław Łabędzki" w:date="2017-12-18T07:40:00Z">
            <w:r>
              <w:rPr>
                <w:noProof/>
                <w:webHidden/>
              </w:rPr>
              <w:t>18</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78" w:author="Jarosław Łabędzki" w:date="2017-12-18T07:40:00Z"/>
              <w:rFonts w:asciiTheme="minorHAnsi" w:eastAsiaTheme="minorEastAsia" w:hAnsiTheme="minorHAnsi" w:cstheme="minorBidi"/>
              <w:noProof/>
              <w:color w:val="auto"/>
            </w:rPr>
          </w:pPr>
          <w:ins w:id="79"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"_Toc501346190"</w:instrText>
            </w:r>
            <w:r w:rsidRPr="00967F24">
              <w:rPr>
                <w:rStyle w:val="Hipercze"/>
                <w:noProof/>
              </w:rPr>
              <w:instrText xml:space="preserve"> </w:instrText>
            </w:r>
            <w:r w:rsidRPr="00967F24">
              <w:rPr>
                <w:rStyle w:val="Hipercze"/>
                <w:noProof/>
              </w:rPr>
              <w:fldChar w:fldCharType="separate"/>
            </w:r>
            <w:r w:rsidRPr="00967F24">
              <w:rPr>
                <w:rStyle w:val="Hipercze"/>
                <w:noProof/>
              </w:rPr>
              <w:t>6.2.2 Centrala telefoniczna dla Urzędu Miasta</w:t>
            </w:r>
            <w:r>
              <w:rPr>
                <w:noProof/>
                <w:webHidden/>
              </w:rPr>
              <w:tab/>
            </w:r>
            <w:r>
              <w:rPr>
                <w:noProof/>
                <w:webHidden/>
              </w:rPr>
              <w:fldChar w:fldCharType="begin"/>
            </w:r>
            <w:r>
              <w:rPr>
                <w:noProof/>
                <w:webHidden/>
              </w:rPr>
              <w:instrText xml:space="preserve"> PAGEREF _Toc501346190 \h </w:instrText>
            </w:r>
          </w:ins>
          <w:r>
            <w:rPr>
              <w:noProof/>
              <w:webHidden/>
            </w:rPr>
          </w:r>
          <w:r>
            <w:rPr>
              <w:noProof/>
              <w:webHidden/>
            </w:rPr>
            <w:fldChar w:fldCharType="separate"/>
          </w:r>
          <w:ins w:id="80" w:author="Jarosław Łabędzki" w:date="2017-12-18T07:40:00Z">
            <w:r>
              <w:rPr>
                <w:noProof/>
                <w:webHidden/>
              </w:rPr>
              <w:t>19</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81" w:author="Jarosław Łabędzki" w:date="2017-12-18T07:40:00Z"/>
              <w:rFonts w:asciiTheme="minorHAnsi" w:eastAsiaTheme="minorEastAsia" w:hAnsiTheme="minorHAnsi" w:cstheme="minorBidi"/>
              <w:noProof/>
              <w:color w:val="auto"/>
            </w:rPr>
          </w:pPr>
          <w:ins w:id="82"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"_Toc501346191"</w:instrText>
            </w:r>
            <w:r w:rsidRPr="00967F24">
              <w:rPr>
                <w:rStyle w:val="Hipercze"/>
                <w:noProof/>
              </w:rPr>
              <w:instrText xml:space="preserve"> </w:instrText>
            </w:r>
            <w:r w:rsidRPr="00967F24">
              <w:rPr>
                <w:rStyle w:val="Hipercze"/>
                <w:noProof/>
              </w:rPr>
              <w:fldChar w:fldCharType="separate"/>
            </w:r>
            <w:r w:rsidRPr="00967F24">
              <w:rPr>
                <w:rStyle w:val="Hipercze"/>
                <w:noProof/>
              </w:rPr>
              <w:t xml:space="preserve">6.2.3 Centrala telefoniczna dla </w:t>
            </w:r>
            <w:r w:rsidRPr="00967F24">
              <w:rPr>
                <w:rStyle w:val="Hipercze"/>
                <w:rFonts w:cstheme="minorHAnsi"/>
                <w:noProof/>
              </w:rPr>
              <w:t>ZBGKiM</w:t>
            </w:r>
            <w:r>
              <w:rPr>
                <w:noProof/>
                <w:webHidden/>
              </w:rPr>
              <w:tab/>
            </w:r>
            <w:r>
              <w:rPr>
                <w:noProof/>
                <w:webHidden/>
              </w:rPr>
              <w:fldChar w:fldCharType="begin"/>
            </w:r>
            <w:r>
              <w:rPr>
                <w:noProof/>
                <w:webHidden/>
              </w:rPr>
              <w:instrText xml:space="preserve"> PAGEREF _Toc501346191 \h </w:instrText>
            </w:r>
          </w:ins>
          <w:r>
            <w:rPr>
              <w:noProof/>
              <w:webHidden/>
            </w:rPr>
          </w:r>
          <w:r>
            <w:rPr>
              <w:noProof/>
              <w:webHidden/>
            </w:rPr>
            <w:fldChar w:fldCharType="separate"/>
          </w:r>
          <w:ins w:id="83" w:author="Jarosław Łabędzki" w:date="2017-12-18T07:40:00Z">
            <w:r>
              <w:rPr>
                <w:noProof/>
                <w:webHidden/>
              </w:rPr>
              <w:t>20</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84" w:author="Jarosław Łabędzki" w:date="2017-12-18T07:40:00Z"/>
              <w:rFonts w:asciiTheme="minorHAnsi" w:eastAsiaTheme="minorEastAsia" w:hAnsiTheme="minorHAnsi" w:cstheme="minorBidi"/>
              <w:noProof/>
              <w:color w:val="auto"/>
            </w:rPr>
          </w:pPr>
          <w:ins w:id="85"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"_Toc501346192"</w:instrText>
            </w:r>
            <w:r w:rsidRPr="00967F24">
              <w:rPr>
                <w:rStyle w:val="Hipercze"/>
                <w:noProof/>
              </w:rPr>
              <w:instrText xml:space="preserve"> </w:instrText>
            </w:r>
            <w:r w:rsidRPr="00967F24">
              <w:rPr>
                <w:rStyle w:val="Hipercze"/>
                <w:noProof/>
              </w:rPr>
              <w:fldChar w:fldCharType="separate"/>
            </w:r>
            <w:r w:rsidRPr="00967F24">
              <w:rPr>
                <w:rStyle w:val="Hipercze"/>
                <w:noProof/>
              </w:rPr>
              <w:t>6.2.4 Telefony systemowe</w:t>
            </w:r>
            <w:r>
              <w:rPr>
                <w:noProof/>
                <w:webHidden/>
              </w:rPr>
              <w:tab/>
            </w:r>
            <w:r>
              <w:rPr>
                <w:noProof/>
                <w:webHidden/>
              </w:rPr>
              <w:fldChar w:fldCharType="begin"/>
            </w:r>
            <w:r>
              <w:rPr>
                <w:noProof/>
                <w:webHidden/>
              </w:rPr>
              <w:instrText xml:space="preserve"> PAGEREF _Toc501346192 \h </w:instrText>
            </w:r>
          </w:ins>
          <w:r>
            <w:rPr>
              <w:noProof/>
              <w:webHidden/>
            </w:rPr>
          </w:r>
          <w:r>
            <w:rPr>
              <w:noProof/>
              <w:webHidden/>
            </w:rPr>
            <w:fldChar w:fldCharType="separate"/>
          </w:r>
          <w:ins w:id="86" w:author="Jarosław Łabędzki" w:date="2017-12-18T07:40:00Z">
            <w:r>
              <w:rPr>
                <w:noProof/>
                <w:webHidden/>
              </w:rPr>
              <w:t>21</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87" w:author="Jarosław Łabędzki" w:date="2017-12-18T07:40:00Z"/>
              <w:rFonts w:asciiTheme="minorHAnsi" w:eastAsiaTheme="minorEastAsia" w:hAnsiTheme="minorHAnsi" w:cstheme="minorBidi"/>
              <w:noProof/>
              <w:color w:val="auto"/>
            </w:rPr>
          </w:pPr>
          <w:ins w:id="88"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"_Toc501346193"</w:instrText>
            </w:r>
            <w:r w:rsidRPr="00967F24">
              <w:rPr>
                <w:rStyle w:val="Hipercze"/>
                <w:noProof/>
              </w:rPr>
              <w:instrText xml:space="preserve"> </w:instrText>
            </w:r>
            <w:r w:rsidRPr="00967F24">
              <w:rPr>
                <w:rStyle w:val="Hipercze"/>
                <w:noProof/>
              </w:rPr>
              <w:fldChar w:fldCharType="separate"/>
            </w:r>
            <w:r w:rsidRPr="00967F24">
              <w:rPr>
                <w:rStyle w:val="Hipercze"/>
                <w:noProof/>
              </w:rPr>
              <w:t>6.2.5 Konsola telefoniczna</w:t>
            </w:r>
            <w:r>
              <w:rPr>
                <w:noProof/>
                <w:webHidden/>
              </w:rPr>
              <w:tab/>
            </w:r>
            <w:r>
              <w:rPr>
                <w:noProof/>
                <w:webHidden/>
              </w:rPr>
              <w:fldChar w:fldCharType="begin"/>
            </w:r>
            <w:r>
              <w:rPr>
                <w:noProof/>
                <w:webHidden/>
              </w:rPr>
              <w:instrText xml:space="preserve"> PAGEREF _Toc501346193 \h </w:instrText>
            </w:r>
          </w:ins>
          <w:r>
            <w:rPr>
              <w:noProof/>
              <w:webHidden/>
            </w:rPr>
          </w:r>
          <w:r>
            <w:rPr>
              <w:noProof/>
              <w:webHidden/>
            </w:rPr>
            <w:fldChar w:fldCharType="separate"/>
          </w:r>
          <w:ins w:id="89" w:author="Jarosław Łabędzki" w:date="2017-12-18T07:40:00Z">
            <w:r>
              <w:rPr>
                <w:noProof/>
                <w:webHidden/>
              </w:rPr>
              <w:t>22</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90" w:author="Jarosław Łabędzki" w:date="2017-12-18T07:40:00Z"/>
              <w:rFonts w:asciiTheme="minorHAnsi" w:eastAsiaTheme="minorEastAsia" w:hAnsiTheme="minorHAnsi" w:cstheme="minorBidi"/>
              <w:noProof/>
              <w:color w:val="auto"/>
            </w:rPr>
          </w:pPr>
          <w:ins w:id="91"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"_Toc501346194"</w:instrText>
            </w:r>
            <w:r w:rsidRPr="00967F24">
              <w:rPr>
                <w:rStyle w:val="Hipercze"/>
                <w:noProof/>
              </w:rPr>
              <w:instrText xml:space="preserve"> </w:instrText>
            </w:r>
            <w:r w:rsidRPr="00967F24">
              <w:rPr>
                <w:rStyle w:val="Hipercze"/>
                <w:noProof/>
              </w:rPr>
              <w:fldChar w:fldCharType="separate"/>
            </w:r>
            <w:r w:rsidRPr="00967F24">
              <w:rPr>
                <w:rStyle w:val="Hipercze"/>
                <w:noProof/>
              </w:rPr>
              <w:t>6.2.6 Most radiowy 5Ghz</w:t>
            </w:r>
            <w:r>
              <w:rPr>
                <w:noProof/>
                <w:webHidden/>
              </w:rPr>
              <w:tab/>
            </w:r>
            <w:r>
              <w:rPr>
                <w:noProof/>
                <w:webHidden/>
              </w:rPr>
              <w:fldChar w:fldCharType="begin"/>
            </w:r>
            <w:r>
              <w:rPr>
                <w:noProof/>
                <w:webHidden/>
              </w:rPr>
              <w:instrText xml:space="preserve"> PAGEREF _Toc501346194 \h </w:instrText>
            </w:r>
          </w:ins>
          <w:r>
            <w:rPr>
              <w:noProof/>
              <w:webHidden/>
            </w:rPr>
          </w:r>
          <w:r>
            <w:rPr>
              <w:noProof/>
              <w:webHidden/>
            </w:rPr>
            <w:fldChar w:fldCharType="separate"/>
          </w:r>
          <w:ins w:id="92" w:author="Jarosław Łabędzki" w:date="2017-12-18T07:40:00Z">
            <w:r>
              <w:rPr>
                <w:noProof/>
                <w:webHidden/>
              </w:rPr>
              <w:t>22</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93" w:author="Jarosław Łabędzki" w:date="2017-12-18T07:40:00Z"/>
              <w:rFonts w:asciiTheme="minorHAnsi" w:eastAsiaTheme="minorEastAsia" w:hAnsiTheme="minorHAnsi" w:cstheme="minorBidi"/>
              <w:noProof/>
              <w:color w:val="auto"/>
            </w:rPr>
          </w:pPr>
          <w:ins w:id="94"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"_Toc501346195"</w:instrText>
            </w:r>
            <w:r w:rsidRPr="00967F24">
              <w:rPr>
                <w:rStyle w:val="Hipercze"/>
                <w:noProof/>
              </w:rPr>
              <w:instrText xml:space="preserve"> </w:instrText>
            </w:r>
            <w:r w:rsidRPr="00967F24">
              <w:rPr>
                <w:rStyle w:val="Hipercze"/>
                <w:noProof/>
              </w:rPr>
              <w:fldChar w:fldCharType="separate"/>
            </w:r>
            <w:r w:rsidRPr="00967F24">
              <w:rPr>
                <w:rStyle w:val="Hipercze"/>
                <w:noProof/>
              </w:rPr>
              <w:t>6.2.7 Access Point</w:t>
            </w:r>
            <w:r>
              <w:rPr>
                <w:noProof/>
                <w:webHidden/>
              </w:rPr>
              <w:tab/>
            </w:r>
            <w:r>
              <w:rPr>
                <w:noProof/>
                <w:webHidden/>
              </w:rPr>
              <w:fldChar w:fldCharType="begin"/>
            </w:r>
            <w:r>
              <w:rPr>
                <w:noProof/>
                <w:webHidden/>
              </w:rPr>
              <w:instrText xml:space="preserve"> PAGEREF _Toc501346195 \h </w:instrText>
            </w:r>
          </w:ins>
          <w:r>
            <w:rPr>
              <w:noProof/>
              <w:webHidden/>
            </w:rPr>
          </w:r>
          <w:r>
            <w:rPr>
              <w:noProof/>
              <w:webHidden/>
            </w:rPr>
            <w:fldChar w:fldCharType="separate"/>
          </w:r>
          <w:ins w:id="95" w:author="Jarosław Łabędzki" w:date="2017-12-18T07:40:00Z">
            <w:r>
              <w:rPr>
                <w:noProof/>
                <w:webHidden/>
              </w:rPr>
              <w:t>22</w:t>
            </w:r>
            <w:r>
              <w:rPr>
                <w:noProof/>
                <w:webHidden/>
              </w:rPr>
              <w:fldChar w:fldCharType="end"/>
            </w:r>
            <w:r w:rsidRPr="00967F24">
              <w:rPr>
                <w:rStyle w:val="Hipercze"/>
                <w:noProof/>
              </w:rPr>
              <w:fldChar w:fldCharType="end"/>
            </w:r>
          </w:ins>
        </w:p>
        <w:p w:rsidR="00487DEA" w:rsidRDefault="00487DEA">
          <w:pPr>
            <w:pStyle w:val="Spistreci6"/>
            <w:tabs>
              <w:tab w:val="right" w:leader="dot" w:pos="9062"/>
            </w:tabs>
            <w:rPr>
              <w:ins w:id="96" w:author="Jarosław Łabędzki" w:date="2017-12-18T07:40:00Z"/>
              <w:rFonts w:asciiTheme="minorHAnsi" w:eastAsiaTheme="minorEastAsia" w:hAnsiTheme="minorHAnsi" w:cstheme="minorBidi"/>
              <w:noProof/>
              <w:color w:val="auto"/>
            </w:rPr>
          </w:pPr>
          <w:ins w:id="97" w:author="Jarosław Łabędzki" w:date="2017-12-18T07:40:00Z">
            <w:r w:rsidRPr="00967F24">
              <w:rPr>
                <w:rStyle w:val="Hipercze"/>
                <w:noProof/>
              </w:rPr>
              <w:fldChar w:fldCharType="begin"/>
            </w:r>
            <w:r w:rsidRPr="00967F24">
              <w:rPr>
                <w:rStyle w:val="Hipercze"/>
                <w:noProof/>
              </w:rPr>
              <w:instrText xml:space="preserve"> </w:instrText>
            </w:r>
            <w:r>
              <w:rPr>
                <w:noProof/>
              </w:rPr>
              <w:instrText>HYPERLINK \l "_Toc501346196"</w:instrText>
            </w:r>
            <w:r w:rsidRPr="00967F24">
              <w:rPr>
                <w:rStyle w:val="Hipercze"/>
                <w:noProof/>
              </w:rPr>
              <w:instrText xml:space="preserve"> </w:instrText>
            </w:r>
            <w:r w:rsidRPr="00967F24">
              <w:rPr>
                <w:rStyle w:val="Hipercze"/>
                <w:noProof/>
              </w:rPr>
              <w:fldChar w:fldCharType="separate"/>
            </w:r>
            <w:r w:rsidRPr="00967F24">
              <w:rPr>
                <w:rStyle w:val="Hipercze"/>
                <w:noProof/>
              </w:rPr>
              <w:t>7 Rysunki</w:t>
            </w:r>
            <w:r>
              <w:rPr>
                <w:noProof/>
                <w:webHidden/>
              </w:rPr>
              <w:tab/>
            </w:r>
            <w:r>
              <w:rPr>
                <w:noProof/>
                <w:webHidden/>
              </w:rPr>
              <w:fldChar w:fldCharType="begin"/>
            </w:r>
            <w:r>
              <w:rPr>
                <w:noProof/>
                <w:webHidden/>
              </w:rPr>
              <w:instrText xml:space="preserve"> PAGEREF _Toc501346196 \h </w:instrText>
            </w:r>
          </w:ins>
          <w:r>
            <w:rPr>
              <w:noProof/>
              <w:webHidden/>
            </w:rPr>
          </w:r>
          <w:r>
            <w:rPr>
              <w:noProof/>
              <w:webHidden/>
            </w:rPr>
            <w:fldChar w:fldCharType="separate"/>
          </w:r>
          <w:ins w:id="98" w:author="Jarosław Łabędzki" w:date="2017-12-18T07:40:00Z">
            <w:r>
              <w:rPr>
                <w:noProof/>
                <w:webHidden/>
              </w:rPr>
              <w:t>23</w:t>
            </w:r>
            <w:r>
              <w:rPr>
                <w:noProof/>
                <w:webHidden/>
              </w:rPr>
              <w:fldChar w:fldCharType="end"/>
            </w:r>
            <w:r w:rsidRPr="00967F24">
              <w:rPr>
                <w:rStyle w:val="Hipercze"/>
                <w:noProof/>
              </w:rPr>
              <w:fldChar w:fldCharType="end"/>
            </w:r>
          </w:ins>
        </w:p>
        <w:p w:rsidR="00C56FED" w:rsidDel="00487DEA" w:rsidRDefault="00C56FED">
          <w:pPr>
            <w:pStyle w:val="Spistreci6"/>
            <w:tabs>
              <w:tab w:val="left" w:pos="1320"/>
              <w:tab w:val="right" w:leader="dot" w:pos="9062"/>
            </w:tabs>
            <w:rPr>
              <w:del w:id="99" w:author="Jarosław Łabędzki" w:date="2017-12-18T07:40:00Z"/>
              <w:rFonts w:asciiTheme="minorHAnsi" w:eastAsiaTheme="minorEastAsia" w:hAnsiTheme="minorHAnsi" w:cstheme="minorBidi"/>
              <w:noProof/>
              <w:color w:val="auto"/>
            </w:rPr>
          </w:pPr>
          <w:del w:id="100" w:author="Jarosław Łabędzki" w:date="2017-12-18T07:40:00Z">
            <w:r w:rsidRPr="00487DEA" w:rsidDel="00487DEA">
              <w:rPr>
                <w:rPrChange w:id="101" w:author="Jarosław Łabędzki" w:date="2017-12-18T07:40:00Z">
                  <w:rPr>
                    <w:rStyle w:val="Hipercze"/>
                    <w:noProof/>
                  </w:rPr>
                </w:rPrChange>
              </w:rPr>
              <w:delText>1.</w:delText>
            </w:r>
            <w:r w:rsidDel="00487DEA">
              <w:rPr>
                <w:rFonts w:asciiTheme="minorHAnsi" w:eastAsiaTheme="minorEastAsia" w:hAnsiTheme="minorHAnsi" w:cstheme="minorBidi"/>
                <w:noProof/>
                <w:color w:val="auto"/>
              </w:rPr>
              <w:tab/>
            </w:r>
            <w:r w:rsidRPr="00487DEA" w:rsidDel="00487DEA">
              <w:rPr>
                <w:rPrChange w:id="102" w:author="Jarosław Łabędzki" w:date="2017-12-18T07:40:00Z">
                  <w:rPr>
                    <w:rStyle w:val="Hipercze"/>
                    <w:noProof/>
                    <w:u w:color="000000"/>
                  </w:rPr>
                </w:rPrChange>
              </w:rPr>
              <w:delText>OGÓLNY OPIS PRZEDMIOTU ZAMÓWIENIA</w:delText>
            </w:r>
            <w:r w:rsidDel="00487DEA">
              <w:rPr>
                <w:noProof/>
                <w:webHidden/>
              </w:rPr>
              <w:tab/>
            </w:r>
            <w:r w:rsidR="0047053D" w:rsidDel="00487DEA">
              <w:rPr>
                <w:noProof/>
                <w:webHidden/>
              </w:rPr>
              <w:delText>4</w:delText>
            </w:r>
          </w:del>
        </w:p>
        <w:p w:rsidR="00C56FED" w:rsidDel="00487DEA" w:rsidRDefault="00C56FED">
          <w:pPr>
            <w:pStyle w:val="Spistreci6"/>
            <w:tabs>
              <w:tab w:val="right" w:leader="dot" w:pos="9062"/>
            </w:tabs>
            <w:rPr>
              <w:del w:id="103" w:author="Jarosław Łabędzki" w:date="2017-12-18T07:40:00Z"/>
              <w:rFonts w:asciiTheme="minorHAnsi" w:eastAsiaTheme="minorEastAsia" w:hAnsiTheme="minorHAnsi" w:cstheme="minorBidi"/>
              <w:noProof/>
              <w:color w:val="auto"/>
            </w:rPr>
          </w:pPr>
          <w:del w:id="104" w:author="Jarosław Łabędzki" w:date="2017-12-18T07:40:00Z">
            <w:r w:rsidRPr="00487DEA" w:rsidDel="00487DEA">
              <w:rPr>
                <w:rPrChange w:id="105" w:author="Jarosław Łabędzki" w:date="2017-12-18T07:40:00Z">
                  <w:rPr>
                    <w:rStyle w:val="Hipercze"/>
                    <w:rFonts w:cstheme="minorHAnsi"/>
                    <w:noProof/>
                  </w:rPr>
                </w:rPrChange>
              </w:rPr>
              <w:delText>1.1 Opis i zakres przedmiotu zamówienia</w:delText>
            </w:r>
            <w:r w:rsidDel="00487DEA">
              <w:rPr>
                <w:noProof/>
                <w:webHidden/>
              </w:rPr>
              <w:tab/>
            </w:r>
            <w:r w:rsidR="0047053D" w:rsidDel="00487DEA">
              <w:rPr>
                <w:noProof/>
                <w:webHidden/>
              </w:rPr>
              <w:delText>4</w:delText>
            </w:r>
          </w:del>
        </w:p>
        <w:p w:rsidR="00C56FED" w:rsidDel="00487DEA" w:rsidRDefault="00C56FED">
          <w:pPr>
            <w:pStyle w:val="Spistreci6"/>
            <w:tabs>
              <w:tab w:val="right" w:leader="dot" w:pos="9062"/>
            </w:tabs>
            <w:rPr>
              <w:del w:id="106" w:author="Jarosław Łabędzki" w:date="2017-12-18T07:40:00Z"/>
              <w:rFonts w:asciiTheme="minorHAnsi" w:eastAsiaTheme="minorEastAsia" w:hAnsiTheme="minorHAnsi" w:cstheme="minorBidi"/>
              <w:noProof/>
              <w:color w:val="auto"/>
            </w:rPr>
          </w:pPr>
          <w:del w:id="107" w:author="Jarosław Łabędzki" w:date="2017-12-18T07:40:00Z">
            <w:r w:rsidRPr="00487DEA" w:rsidDel="00487DEA">
              <w:rPr>
                <w:rPrChange w:id="108" w:author="Jarosław Łabędzki" w:date="2017-12-18T07:40:00Z">
                  <w:rPr>
                    <w:rStyle w:val="Hipercze"/>
                    <w:noProof/>
                  </w:rPr>
                </w:rPrChange>
              </w:rPr>
              <w:delText>1.2 Ogólne właściwości funkcjonalno-użytkowe</w:delText>
            </w:r>
            <w:r w:rsidDel="00487DEA">
              <w:rPr>
                <w:noProof/>
                <w:webHidden/>
              </w:rPr>
              <w:tab/>
            </w:r>
            <w:r w:rsidR="0047053D" w:rsidDel="00487DEA">
              <w:rPr>
                <w:noProof/>
                <w:webHidden/>
              </w:rPr>
              <w:delText>5</w:delText>
            </w:r>
          </w:del>
        </w:p>
        <w:p w:rsidR="00C56FED" w:rsidDel="00487DEA" w:rsidRDefault="00C56FED">
          <w:pPr>
            <w:pStyle w:val="Spistreci6"/>
            <w:tabs>
              <w:tab w:val="right" w:leader="dot" w:pos="9062"/>
            </w:tabs>
            <w:rPr>
              <w:del w:id="109" w:author="Jarosław Łabędzki" w:date="2017-12-18T07:40:00Z"/>
              <w:rFonts w:asciiTheme="minorHAnsi" w:eastAsiaTheme="minorEastAsia" w:hAnsiTheme="minorHAnsi" w:cstheme="minorBidi"/>
              <w:noProof/>
              <w:color w:val="auto"/>
            </w:rPr>
          </w:pPr>
          <w:del w:id="110" w:author="Jarosław Łabędzki" w:date="2017-12-18T07:40:00Z">
            <w:r w:rsidRPr="00487DEA" w:rsidDel="00487DEA">
              <w:rPr>
                <w:rPrChange w:id="111" w:author="Jarosław Łabędzki" w:date="2017-12-18T07:40:00Z">
                  <w:rPr>
                    <w:rStyle w:val="Hipercze"/>
                    <w:rFonts w:cstheme="minorHAnsi"/>
                    <w:noProof/>
                  </w:rPr>
                </w:rPrChange>
              </w:rPr>
              <w:delText>1.3 Opis stanu istniejącego</w:delText>
            </w:r>
            <w:r w:rsidDel="00487DEA">
              <w:rPr>
                <w:noProof/>
                <w:webHidden/>
              </w:rPr>
              <w:tab/>
            </w:r>
            <w:r w:rsidR="0047053D" w:rsidDel="00487DEA">
              <w:rPr>
                <w:noProof/>
                <w:webHidden/>
              </w:rPr>
              <w:delText>5</w:delText>
            </w:r>
          </w:del>
        </w:p>
        <w:p w:rsidR="00C56FED" w:rsidDel="00487DEA" w:rsidRDefault="00C56FED">
          <w:pPr>
            <w:pStyle w:val="Spistreci6"/>
            <w:tabs>
              <w:tab w:val="right" w:leader="dot" w:pos="9062"/>
            </w:tabs>
            <w:rPr>
              <w:del w:id="112" w:author="Jarosław Łabędzki" w:date="2017-12-18T07:40:00Z"/>
              <w:rFonts w:asciiTheme="minorHAnsi" w:eastAsiaTheme="minorEastAsia" w:hAnsiTheme="minorHAnsi" w:cstheme="minorBidi"/>
              <w:noProof/>
              <w:color w:val="auto"/>
            </w:rPr>
          </w:pPr>
          <w:del w:id="113" w:author="Jarosław Łabędzki" w:date="2017-12-18T07:40:00Z">
            <w:r w:rsidRPr="00487DEA" w:rsidDel="00487DEA">
              <w:rPr>
                <w:rPrChange w:id="114" w:author="Jarosław Łabędzki" w:date="2017-12-18T07:40:00Z">
                  <w:rPr>
                    <w:rStyle w:val="Hipercze"/>
                    <w:noProof/>
                  </w:rPr>
                </w:rPrChange>
              </w:rPr>
              <w:delText>1.3.1 Budynek UM Rynek 1</w:delText>
            </w:r>
            <w:r w:rsidDel="00487DEA">
              <w:rPr>
                <w:noProof/>
                <w:webHidden/>
              </w:rPr>
              <w:tab/>
            </w:r>
            <w:r w:rsidR="0047053D" w:rsidDel="00487DEA">
              <w:rPr>
                <w:noProof/>
                <w:webHidden/>
              </w:rPr>
              <w:delText>5</w:delText>
            </w:r>
          </w:del>
        </w:p>
        <w:p w:rsidR="00C56FED" w:rsidDel="00487DEA" w:rsidRDefault="00C56FED">
          <w:pPr>
            <w:pStyle w:val="Spistreci6"/>
            <w:tabs>
              <w:tab w:val="right" w:leader="dot" w:pos="9062"/>
            </w:tabs>
            <w:rPr>
              <w:del w:id="115" w:author="Jarosław Łabędzki" w:date="2017-12-18T07:40:00Z"/>
              <w:rFonts w:asciiTheme="minorHAnsi" w:eastAsiaTheme="minorEastAsia" w:hAnsiTheme="minorHAnsi" w:cstheme="minorBidi"/>
              <w:noProof/>
              <w:color w:val="auto"/>
            </w:rPr>
          </w:pPr>
          <w:del w:id="116" w:author="Jarosław Łabędzki" w:date="2017-12-18T07:40:00Z">
            <w:r w:rsidRPr="00487DEA" w:rsidDel="00487DEA">
              <w:rPr>
                <w:rPrChange w:id="117" w:author="Jarosław Łabędzki" w:date="2017-12-18T07:40:00Z">
                  <w:rPr>
                    <w:rStyle w:val="Hipercze"/>
                    <w:noProof/>
                  </w:rPr>
                </w:rPrChange>
              </w:rPr>
              <w:delText>1.3.2 Budynek ZBGKiM ul. Kolejowa 42</w:delText>
            </w:r>
            <w:r w:rsidDel="00487DEA">
              <w:rPr>
                <w:noProof/>
                <w:webHidden/>
              </w:rPr>
              <w:tab/>
            </w:r>
            <w:r w:rsidR="0047053D" w:rsidDel="00487DEA">
              <w:rPr>
                <w:noProof/>
                <w:webHidden/>
              </w:rPr>
              <w:delText>6</w:delText>
            </w:r>
          </w:del>
        </w:p>
        <w:p w:rsidR="00C56FED" w:rsidDel="00487DEA" w:rsidRDefault="00C56FED">
          <w:pPr>
            <w:pStyle w:val="Spistreci6"/>
            <w:tabs>
              <w:tab w:val="right" w:leader="dot" w:pos="9062"/>
            </w:tabs>
            <w:rPr>
              <w:del w:id="118" w:author="Jarosław Łabędzki" w:date="2017-12-18T07:40:00Z"/>
              <w:rFonts w:asciiTheme="minorHAnsi" w:eastAsiaTheme="minorEastAsia" w:hAnsiTheme="minorHAnsi" w:cstheme="minorBidi"/>
              <w:noProof/>
              <w:color w:val="auto"/>
            </w:rPr>
          </w:pPr>
          <w:del w:id="119" w:author="Jarosław Łabędzki" w:date="2017-12-18T07:40:00Z">
            <w:r w:rsidRPr="00487DEA" w:rsidDel="00487DEA">
              <w:rPr>
                <w:rPrChange w:id="120" w:author="Jarosław Łabędzki" w:date="2017-12-18T07:40:00Z">
                  <w:rPr>
                    <w:rStyle w:val="Hipercze"/>
                    <w:noProof/>
                  </w:rPr>
                </w:rPrChange>
              </w:rPr>
              <w:delText>2 Opis wymagań Zamawiającego</w:delText>
            </w:r>
            <w:r w:rsidDel="00487DEA">
              <w:rPr>
                <w:noProof/>
                <w:webHidden/>
              </w:rPr>
              <w:tab/>
            </w:r>
            <w:r w:rsidR="0047053D" w:rsidDel="00487DEA">
              <w:rPr>
                <w:noProof/>
                <w:webHidden/>
              </w:rPr>
              <w:delText>6</w:delText>
            </w:r>
          </w:del>
        </w:p>
        <w:p w:rsidR="00C56FED" w:rsidDel="00487DEA" w:rsidRDefault="00C56FED">
          <w:pPr>
            <w:pStyle w:val="Spistreci6"/>
            <w:tabs>
              <w:tab w:val="right" w:leader="dot" w:pos="9062"/>
            </w:tabs>
            <w:rPr>
              <w:del w:id="121" w:author="Jarosław Łabędzki" w:date="2017-12-18T07:40:00Z"/>
              <w:rFonts w:asciiTheme="minorHAnsi" w:eastAsiaTheme="minorEastAsia" w:hAnsiTheme="minorHAnsi" w:cstheme="minorBidi"/>
              <w:noProof/>
              <w:color w:val="auto"/>
            </w:rPr>
          </w:pPr>
          <w:del w:id="122" w:author="Jarosław Łabędzki" w:date="2017-12-18T07:40:00Z">
            <w:r w:rsidRPr="00487DEA" w:rsidDel="00487DEA">
              <w:rPr>
                <w:rPrChange w:id="123" w:author="Jarosław Łabędzki" w:date="2017-12-18T07:40:00Z">
                  <w:rPr>
                    <w:rStyle w:val="Hipercze"/>
                    <w:noProof/>
                  </w:rPr>
                </w:rPrChange>
              </w:rPr>
              <w:delText>2.1 Wymagania ogólne nowo projektowanego systemu.</w:delText>
            </w:r>
            <w:r w:rsidDel="00487DEA">
              <w:rPr>
                <w:noProof/>
                <w:webHidden/>
              </w:rPr>
              <w:tab/>
            </w:r>
            <w:r w:rsidR="0047053D" w:rsidDel="00487DEA">
              <w:rPr>
                <w:noProof/>
                <w:webHidden/>
              </w:rPr>
              <w:delText>7</w:delText>
            </w:r>
          </w:del>
        </w:p>
        <w:p w:rsidR="00C56FED" w:rsidDel="00487DEA" w:rsidRDefault="00C56FED">
          <w:pPr>
            <w:pStyle w:val="Spistreci6"/>
            <w:tabs>
              <w:tab w:val="right" w:leader="dot" w:pos="9062"/>
            </w:tabs>
            <w:rPr>
              <w:del w:id="124" w:author="Jarosław Łabędzki" w:date="2017-12-18T07:40:00Z"/>
              <w:rFonts w:asciiTheme="minorHAnsi" w:eastAsiaTheme="minorEastAsia" w:hAnsiTheme="minorHAnsi" w:cstheme="minorBidi"/>
              <w:noProof/>
              <w:color w:val="auto"/>
            </w:rPr>
          </w:pPr>
          <w:del w:id="125" w:author="Jarosław Łabędzki" w:date="2017-12-18T07:40:00Z">
            <w:r w:rsidRPr="00487DEA" w:rsidDel="00487DEA">
              <w:rPr>
                <w:rPrChange w:id="126" w:author="Jarosław Łabędzki" w:date="2017-12-18T07:40:00Z">
                  <w:rPr>
                    <w:rStyle w:val="Hipercze"/>
                    <w:noProof/>
                  </w:rPr>
                </w:rPrChange>
              </w:rPr>
              <w:delText>2.2 Wymagania dotyczące instalacji okablowania strukturalnego</w:delText>
            </w:r>
            <w:r w:rsidDel="00487DEA">
              <w:rPr>
                <w:noProof/>
                <w:webHidden/>
              </w:rPr>
              <w:tab/>
            </w:r>
            <w:r w:rsidR="0047053D" w:rsidDel="00487DEA">
              <w:rPr>
                <w:noProof/>
                <w:webHidden/>
              </w:rPr>
              <w:delText>8</w:delText>
            </w:r>
          </w:del>
        </w:p>
        <w:p w:rsidR="00C56FED" w:rsidDel="00487DEA" w:rsidRDefault="00C56FED">
          <w:pPr>
            <w:pStyle w:val="Spistreci6"/>
            <w:tabs>
              <w:tab w:val="right" w:leader="dot" w:pos="9062"/>
            </w:tabs>
            <w:rPr>
              <w:del w:id="127" w:author="Jarosław Łabędzki" w:date="2017-12-18T07:40:00Z"/>
              <w:rFonts w:asciiTheme="minorHAnsi" w:eastAsiaTheme="minorEastAsia" w:hAnsiTheme="minorHAnsi" w:cstheme="minorBidi"/>
              <w:noProof/>
              <w:color w:val="auto"/>
            </w:rPr>
          </w:pPr>
          <w:del w:id="128" w:author="Jarosław Łabędzki" w:date="2017-12-18T07:40:00Z">
            <w:r w:rsidRPr="00487DEA" w:rsidDel="00487DEA">
              <w:rPr>
                <w:rPrChange w:id="129" w:author="Jarosław Łabędzki" w:date="2017-12-18T07:40:00Z">
                  <w:rPr>
                    <w:rStyle w:val="Hipercze"/>
                    <w:noProof/>
                  </w:rPr>
                </w:rPrChange>
              </w:rPr>
              <w:delText>2.3 Zabezpieczenie portu RJ45 przed wpięciem wtyku</w:delText>
            </w:r>
            <w:r w:rsidDel="00487DEA">
              <w:rPr>
                <w:noProof/>
                <w:webHidden/>
              </w:rPr>
              <w:tab/>
            </w:r>
            <w:r w:rsidR="0047053D" w:rsidDel="00487DEA">
              <w:rPr>
                <w:noProof/>
                <w:webHidden/>
              </w:rPr>
              <w:delText>8</w:delText>
            </w:r>
          </w:del>
        </w:p>
        <w:p w:rsidR="00C56FED" w:rsidDel="00487DEA" w:rsidRDefault="00C56FED">
          <w:pPr>
            <w:pStyle w:val="Spistreci6"/>
            <w:tabs>
              <w:tab w:val="right" w:leader="dot" w:pos="9062"/>
            </w:tabs>
            <w:rPr>
              <w:del w:id="130" w:author="Jarosław Łabędzki" w:date="2017-12-18T07:40:00Z"/>
              <w:rFonts w:asciiTheme="minorHAnsi" w:eastAsiaTheme="minorEastAsia" w:hAnsiTheme="minorHAnsi" w:cstheme="minorBidi"/>
              <w:noProof/>
              <w:color w:val="auto"/>
            </w:rPr>
          </w:pPr>
          <w:del w:id="131" w:author="Jarosław Łabędzki" w:date="2017-12-18T07:40:00Z">
            <w:r w:rsidRPr="00487DEA" w:rsidDel="00487DEA">
              <w:rPr>
                <w:rPrChange w:id="132" w:author="Jarosław Łabędzki" w:date="2017-12-18T07:40:00Z">
                  <w:rPr>
                    <w:rStyle w:val="Hipercze"/>
                    <w:noProof/>
                  </w:rPr>
                </w:rPrChange>
              </w:rPr>
              <w:delText>2.4 Pomiary instalacji okablowania strukturalnego.</w:delText>
            </w:r>
            <w:r w:rsidDel="00487DEA">
              <w:rPr>
                <w:noProof/>
                <w:webHidden/>
              </w:rPr>
              <w:tab/>
            </w:r>
            <w:r w:rsidR="0047053D" w:rsidDel="00487DEA">
              <w:rPr>
                <w:noProof/>
                <w:webHidden/>
              </w:rPr>
              <w:delText>9</w:delText>
            </w:r>
          </w:del>
        </w:p>
        <w:p w:rsidR="00C56FED" w:rsidDel="00487DEA" w:rsidRDefault="00C56FED">
          <w:pPr>
            <w:pStyle w:val="Spistreci6"/>
            <w:tabs>
              <w:tab w:val="right" w:leader="dot" w:pos="9062"/>
            </w:tabs>
            <w:rPr>
              <w:del w:id="133" w:author="Jarosław Łabędzki" w:date="2017-12-18T07:40:00Z"/>
              <w:rFonts w:asciiTheme="minorHAnsi" w:eastAsiaTheme="minorEastAsia" w:hAnsiTheme="minorHAnsi" w:cstheme="minorBidi"/>
              <w:noProof/>
              <w:color w:val="auto"/>
            </w:rPr>
          </w:pPr>
          <w:del w:id="134" w:author="Jarosław Łabędzki" w:date="2017-12-18T07:40:00Z">
            <w:r w:rsidRPr="00487DEA" w:rsidDel="00487DEA">
              <w:rPr>
                <w:rPrChange w:id="135" w:author="Jarosław Łabędzki" w:date="2017-12-18T07:40:00Z">
                  <w:rPr>
                    <w:rStyle w:val="Hipercze"/>
                    <w:noProof/>
                  </w:rPr>
                </w:rPrChange>
              </w:rPr>
              <w:delText>2.5 Wymagania gwarancyjne.</w:delText>
            </w:r>
            <w:r w:rsidDel="00487DEA">
              <w:rPr>
                <w:noProof/>
                <w:webHidden/>
              </w:rPr>
              <w:tab/>
            </w:r>
            <w:r w:rsidR="0047053D" w:rsidDel="00487DEA">
              <w:rPr>
                <w:noProof/>
                <w:webHidden/>
              </w:rPr>
              <w:delText>10</w:delText>
            </w:r>
          </w:del>
        </w:p>
        <w:p w:rsidR="00C56FED" w:rsidDel="00487DEA" w:rsidRDefault="00C56FED">
          <w:pPr>
            <w:pStyle w:val="Spistreci6"/>
            <w:tabs>
              <w:tab w:val="left" w:pos="1320"/>
              <w:tab w:val="right" w:leader="dot" w:pos="9062"/>
            </w:tabs>
            <w:rPr>
              <w:del w:id="136" w:author="Jarosław Łabędzki" w:date="2017-12-18T07:40:00Z"/>
              <w:rFonts w:asciiTheme="minorHAnsi" w:eastAsiaTheme="minorEastAsia" w:hAnsiTheme="minorHAnsi" w:cstheme="minorBidi"/>
              <w:noProof/>
              <w:color w:val="auto"/>
            </w:rPr>
          </w:pPr>
          <w:del w:id="137" w:author="Jarosław Łabędzki" w:date="2017-12-18T07:40:00Z">
            <w:r w:rsidRPr="00487DEA" w:rsidDel="00487DEA">
              <w:rPr>
                <w:rPrChange w:id="138" w:author="Jarosław Łabędzki" w:date="2017-12-18T07:40:00Z">
                  <w:rPr>
                    <w:rStyle w:val="Hipercze"/>
                    <w:noProof/>
                  </w:rPr>
                </w:rPrChange>
              </w:rPr>
              <w:delText>2.6</w:delText>
            </w:r>
            <w:r w:rsidDel="00487DEA">
              <w:rPr>
                <w:rFonts w:asciiTheme="minorHAnsi" w:eastAsiaTheme="minorEastAsia" w:hAnsiTheme="minorHAnsi" w:cstheme="minorBidi"/>
                <w:noProof/>
                <w:color w:val="auto"/>
              </w:rPr>
              <w:tab/>
            </w:r>
            <w:r w:rsidRPr="00487DEA" w:rsidDel="00487DEA">
              <w:rPr>
                <w:rPrChange w:id="139" w:author="Jarosław Łabędzki" w:date="2017-12-18T07:40:00Z">
                  <w:rPr>
                    <w:rStyle w:val="Hipercze"/>
                    <w:noProof/>
                  </w:rPr>
                </w:rPrChange>
              </w:rPr>
              <w:delText>Połączenie LAN  pomiędzy budynkiem Urzędu Miasta a budynkiem Zakładu Budżetowego Gospodarki Komunalnej i Mieszkaniowej</w:delText>
            </w:r>
            <w:r w:rsidDel="00487DEA">
              <w:rPr>
                <w:noProof/>
                <w:webHidden/>
              </w:rPr>
              <w:tab/>
            </w:r>
            <w:r w:rsidR="0047053D" w:rsidDel="00487DEA">
              <w:rPr>
                <w:noProof/>
                <w:webHidden/>
              </w:rPr>
              <w:delText>10</w:delText>
            </w:r>
          </w:del>
        </w:p>
        <w:p w:rsidR="00C56FED" w:rsidDel="00487DEA" w:rsidRDefault="00C56FED">
          <w:pPr>
            <w:pStyle w:val="Spistreci6"/>
            <w:tabs>
              <w:tab w:val="right" w:leader="dot" w:pos="9062"/>
            </w:tabs>
            <w:rPr>
              <w:del w:id="140" w:author="Jarosław Łabędzki" w:date="2017-12-18T07:40:00Z"/>
              <w:rFonts w:asciiTheme="minorHAnsi" w:eastAsiaTheme="minorEastAsia" w:hAnsiTheme="minorHAnsi" w:cstheme="minorBidi"/>
              <w:noProof/>
              <w:color w:val="auto"/>
            </w:rPr>
          </w:pPr>
          <w:del w:id="141" w:author="Jarosław Łabędzki" w:date="2017-12-18T07:40:00Z">
            <w:r w:rsidRPr="00487DEA" w:rsidDel="00487DEA">
              <w:rPr>
                <w:rPrChange w:id="142" w:author="Jarosław Łabędzki" w:date="2017-12-18T07:40:00Z">
                  <w:rPr>
                    <w:rStyle w:val="Hipercze"/>
                    <w:noProof/>
                  </w:rPr>
                </w:rPrChange>
              </w:rPr>
              <w:delText>2.7 Ilości punktów w budynku</w:delText>
            </w:r>
            <w:r w:rsidDel="00487DEA">
              <w:rPr>
                <w:noProof/>
                <w:webHidden/>
              </w:rPr>
              <w:tab/>
            </w:r>
            <w:r w:rsidR="0047053D" w:rsidDel="00487DEA">
              <w:rPr>
                <w:noProof/>
                <w:webHidden/>
              </w:rPr>
              <w:delText>11</w:delText>
            </w:r>
          </w:del>
        </w:p>
        <w:p w:rsidR="00C56FED" w:rsidDel="00487DEA" w:rsidRDefault="00C56FED">
          <w:pPr>
            <w:pStyle w:val="Spistreci6"/>
            <w:tabs>
              <w:tab w:val="right" w:leader="dot" w:pos="9062"/>
            </w:tabs>
            <w:rPr>
              <w:del w:id="143" w:author="Jarosław Łabędzki" w:date="2017-12-18T07:40:00Z"/>
              <w:rFonts w:asciiTheme="minorHAnsi" w:eastAsiaTheme="minorEastAsia" w:hAnsiTheme="minorHAnsi" w:cstheme="minorBidi"/>
              <w:noProof/>
              <w:color w:val="auto"/>
            </w:rPr>
          </w:pPr>
          <w:del w:id="144" w:author="Jarosław Łabędzki" w:date="2017-12-18T07:40:00Z">
            <w:r w:rsidRPr="00487DEA" w:rsidDel="00487DEA">
              <w:rPr>
                <w:rPrChange w:id="145" w:author="Jarosław Łabędzki" w:date="2017-12-18T07:40:00Z">
                  <w:rPr>
                    <w:rStyle w:val="Hipercze"/>
                    <w:rFonts w:eastAsia="Calibri"/>
                    <w:noProof/>
                  </w:rPr>
                </w:rPrChange>
              </w:rPr>
              <w:delText>3 Aktualne uwarunkowania wykonania przedmiotu zamówienia</w:delText>
            </w:r>
            <w:r w:rsidDel="00487DEA">
              <w:rPr>
                <w:noProof/>
                <w:webHidden/>
              </w:rPr>
              <w:tab/>
            </w:r>
            <w:r w:rsidR="0047053D" w:rsidDel="00487DEA">
              <w:rPr>
                <w:noProof/>
                <w:webHidden/>
              </w:rPr>
              <w:delText>11</w:delText>
            </w:r>
          </w:del>
        </w:p>
        <w:p w:rsidR="00C56FED" w:rsidDel="00487DEA" w:rsidRDefault="00C56FED">
          <w:pPr>
            <w:pStyle w:val="Spistreci6"/>
            <w:tabs>
              <w:tab w:val="right" w:leader="dot" w:pos="9062"/>
            </w:tabs>
            <w:rPr>
              <w:del w:id="146" w:author="Jarosław Łabędzki" w:date="2017-12-18T07:40:00Z"/>
              <w:rFonts w:asciiTheme="minorHAnsi" w:eastAsiaTheme="minorEastAsia" w:hAnsiTheme="minorHAnsi" w:cstheme="minorBidi"/>
              <w:noProof/>
              <w:color w:val="auto"/>
            </w:rPr>
          </w:pPr>
          <w:del w:id="147" w:author="Jarosław Łabędzki" w:date="2017-12-18T07:40:00Z">
            <w:r w:rsidRPr="00487DEA" w:rsidDel="00487DEA">
              <w:rPr>
                <w:rPrChange w:id="148" w:author="Jarosław Łabędzki" w:date="2017-12-18T07:40:00Z">
                  <w:rPr>
                    <w:rStyle w:val="Hipercze"/>
                    <w:noProof/>
                  </w:rPr>
                </w:rPrChange>
              </w:rPr>
              <w:delText>3.1 Podstawowe przepisy prawne, w których zawarte są wymagania, które powinna spełniać dokumentacja projektowa oraz realizowane zamierzenie inwestycyjne:</w:delText>
            </w:r>
            <w:r w:rsidDel="00487DEA">
              <w:rPr>
                <w:noProof/>
                <w:webHidden/>
              </w:rPr>
              <w:tab/>
            </w:r>
            <w:r w:rsidR="0047053D" w:rsidDel="00487DEA">
              <w:rPr>
                <w:noProof/>
                <w:webHidden/>
              </w:rPr>
              <w:delText>12</w:delText>
            </w:r>
          </w:del>
        </w:p>
        <w:p w:rsidR="00C56FED" w:rsidDel="00487DEA" w:rsidRDefault="00C56FED">
          <w:pPr>
            <w:pStyle w:val="Spistreci6"/>
            <w:tabs>
              <w:tab w:val="left" w:pos="1320"/>
              <w:tab w:val="right" w:leader="dot" w:pos="9062"/>
            </w:tabs>
            <w:rPr>
              <w:del w:id="149" w:author="Jarosław Łabędzki" w:date="2017-12-18T07:40:00Z"/>
              <w:rFonts w:asciiTheme="minorHAnsi" w:eastAsiaTheme="minorEastAsia" w:hAnsiTheme="minorHAnsi" w:cstheme="minorBidi"/>
              <w:noProof/>
              <w:color w:val="auto"/>
            </w:rPr>
          </w:pPr>
          <w:del w:id="150" w:author="Jarosław Łabędzki" w:date="2017-12-18T07:40:00Z">
            <w:r w:rsidRPr="00487DEA" w:rsidDel="00487DEA">
              <w:rPr>
                <w:rPrChange w:id="151" w:author="Jarosław Łabędzki" w:date="2017-12-18T07:40:00Z">
                  <w:rPr>
                    <w:rStyle w:val="Hipercze"/>
                    <w:noProof/>
                  </w:rPr>
                </w:rPrChange>
              </w:rPr>
              <w:delText>4</w:delText>
            </w:r>
            <w:r w:rsidDel="00487DEA">
              <w:rPr>
                <w:rFonts w:asciiTheme="minorHAnsi" w:eastAsiaTheme="minorEastAsia" w:hAnsiTheme="minorHAnsi" w:cstheme="minorBidi"/>
                <w:noProof/>
                <w:color w:val="auto"/>
              </w:rPr>
              <w:tab/>
            </w:r>
            <w:r w:rsidRPr="00487DEA" w:rsidDel="00487DEA">
              <w:rPr>
                <w:rPrChange w:id="152" w:author="Jarosław Łabędzki" w:date="2017-12-18T07:40:00Z">
                  <w:rPr>
                    <w:rStyle w:val="Hipercze"/>
                    <w:noProof/>
                  </w:rPr>
                </w:rPrChange>
              </w:rPr>
              <w:delText>Dodatkowe wytyczne Inwestora</w:delText>
            </w:r>
            <w:r w:rsidDel="00487DEA">
              <w:rPr>
                <w:noProof/>
                <w:webHidden/>
              </w:rPr>
              <w:tab/>
            </w:r>
            <w:r w:rsidR="0047053D" w:rsidDel="00487DEA">
              <w:rPr>
                <w:noProof/>
                <w:webHidden/>
              </w:rPr>
              <w:delText>12</w:delText>
            </w:r>
          </w:del>
        </w:p>
        <w:p w:rsidR="00C56FED" w:rsidDel="00487DEA" w:rsidRDefault="00C56FED">
          <w:pPr>
            <w:pStyle w:val="Spistreci6"/>
            <w:tabs>
              <w:tab w:val="right" w:leader="dot" w:pos="9062"/>
            </w:tabs>
            <w:rPr>
              <w:del w:id="153" w:author="Jarosław Łabędzki" w:date="2017-12-18T07:40:00Z"/>
              <w:rFonts w:asciiTheme="minorHAnsi" w:eastAsiaTheme="minorEastAsia" w:hAnsiTheme="minorHAnsi" w:cstheme="minorBidi"/>
              <w:noProof/>
              <w:color w:val="auto"/>
            </w:rPr>
          </w:pPr>
          <w:del w:id="154" w:author="Jarosław Łabędzki" w:date="2017-12-18T07:40:00Z">
            <w:r w:rsidRPr="00487DEA" w:rsidDel="00487DEA">
              <w:rPr>
                <w:rPrChange w:id="155" w:author="Jarosław Łabędzki" w:date="2017-12-18T07:40:00Z">
                  <w:rPr>
                    <w:rStyle w:val="Hipercze"/>
                    <w:noProof/>
                  </w:rPr>
                </w:rPrChange>
              </w:rPr>
              <w:delText>5 Normy i przepisy prawne</w:delText>
            </w:r>
            <w:r w:rsidDel="00487DEA">
              <w:rPr>
                <w:noProof/>
                <w:webHidden/>
              </w:rPr>
              <w:tab/>
            </w:r>
            <w:r w:rsidR="0047053D" w:rsidDel="00487DEA">
              <w:rPr>
                <w:noProof/>
                <w:webHidden/>
              </w:rPr>
              <w:delText>14</w:delText>
            </w:r>
          </w:del>
        </w:p>
        <w:p w:rsidR="00C56FED" w:rsidDel="00487DEA" w:rsidRDefault="00C56FED">
          <w:pPr>
            <w:pStyle w:val="Spistreci6"/>
            <w:tabs>
              <w:tab w:val="left" w:pos="1320"/>
              <w:tab w:val="right" w:leader="dot" w:pos="9062"/>
            </w:tabs>
            <w:rPr>
              <w:del w:id="156" w:author="Jarosław Łabędzki" w:date="2017-12-18T07:40:00Z"/>
              <w:rFonts w:asciiTheme="minorHAnsi" w:eastAsiaTheme="minorEastAsia" w:hAnsiTheme="minorHAnsi" w:cstheme="minorBidi"/>
              <w:noProof/>
              <w:color w:val="auto"/>
            </w:rPr>
          </w:pPr>
          <w:del w:id="157" w:author="Jarosław Łabędzki" w:date="2017-12-18T07:40:00Z">
            <w:r w:rsidRPr="00487DEA" w:rsidDel="00487DEA">
              <w:rPr>
                <w:rPrChange w:id="158" w:author="Jarosław Łabędzki" w:date="2017-12-18T07:40:00Z">
                  <w:rPr>
                    <w:rStyle w:val="Hipercze"/>
                    <w:noProof/>
                  </w:rPr>
                </w:rPrChange>
              </w:rPr>
              <w:delText>6</w:delText>
            </w:r>
            <w:r w:rsidDel="00487DEA">
              <w:rPr>
                <w:rFonts w:asciiTheme="minorHAnsi" w:eastAsiaTheme="minorEastAsia" w:hAnsiTheme="minorHAnsi" w:cstheme="minorBidi"/>
                <w:noProof/>
                <w:color w:val="auto"/>
              </w:rPr>
              <w:tab/>
            </w:r>
            <w:r w:rsidRPr="00487DEA" w:rsidDel="00487DEA">
              <w:rPr>
                <w:rPrChange w:id="159" w:author="Jarosław Łabędzki" w:date="2017-12-18T07:40:00Z">
                  <w:rPr>
                    <w:rStyle w:val="Hipercze"/>
                    <w:noProof/>
                  </w:rPr>
                </w:rPrChange>
              </w:rPr>
              <w:delText>Minimalna charakterystyka sprzętu aktywnego i pasywnego</w:delText>
            </w:r>
            <w:r w:rsidDel="00487DEA">
              <w:rPr>
                <w:noProof/>
                <w:webHidden/>
              </w:rPr>
              <w:tab/>
            </w:r>
            <w:r w:rsidR="0047053D" w:rsidDel="00487DEA">
              <w:rPr>
                <w:noProof/>
                <w:webHidden/>
              </w:rPr>
              <w:delText>15</w:delText>
            </w:r>
          </w:del>
        </w:p>
        <w:p w:rsidR="00C56FED" w:rsidDel="00487DEA" w:rsidRDefault="00C56FED">
          <w:pPr>
            <w:pStyle w:val="Spistreci6"/>
            <w:tabs>
              <w:tab w:val="right" w:leader="dot" w:pos="9062"/>
            </w:tabs>
            <w:rPr>
              <w:del w:id="160" w:author="Jarosław Łabędzki" w:date="2017-12-18T07:40:00Z"/>
              <w:rFonts w:asciiTheme="minorHAnsi" w:eastAsiaTheme="minorEastAsia" w:hAnsiTheme="minorHAnsi" w:cstheme="minorBidi"/>
              <w:noProof/>
              <w:color w:val="auto"/>
            </w:rPr>
          </w:pPr>
          <w:del w:id="161" w:author="Jarosław Łabędzki" w:date="2017-12-18T07:40:00Z">
            <w:r w:rsidRPr="00487DEA" w:rsidDel="00487DEA">
              <w:rPr>
                <w:rPrChange w:id="162" w:author="Jarosław Łabędzki" w:date="2017-12-18T07:40:00Z">
                  <w:rPr>
                    <w:rStyle w:val="Hipercze"/>
                    <w:noProof/>
                  </w:rPr>
                </w:rPrChange>
              </w:rPr>
              <w:delText>6.1 Sprzęt pasywny</w:delText>
            </w:r>
            <w:r w:rsidDel="00487DEA">
              <w:rPr>
                <w:noProof/>
                <w:webHidden/>
              </w:rPr>
              <w:tab/>
            </w:r>
            <w:r w:rsidR="0047053D" w:rsidDel="00487DEA">
              <w:rPr>
                <w:noProof/>
                <w:webHidden/>
              </w:rPr>
              <w:delText>15</w:delText>
            </w:r>
          </w:del>
        </w:p>
        <w:p w:rsidR="00C56FED" w:rsidDel="00487DEA" w:rsidRDefault="00C56FED">
          <w:pPr>
            <w:pStyle w:val="Spistreci6"/>
            <w:tabs>
              <w:tab w:val="right" w:leader="dot" w:pos="9062"/>
            </w:tabs>
            <w:rPr>
              <w:del w:id="163" w:author="Jarosław Łabędzki" w:date="2017-12-18T07:40:00Z"/>
              <w:rFonts w:asciiTheme="minorHAnsi" w:eastAsiaTheme="minorEastAsia" w:hAnsiTheme="minorHAnsi" w:cstheme="minorBidi"/>
              <w:noProof/>
              <w:color w:val="auto"/>
            </w:rPr>
          </w:pPr>
          <w:del w:id="164" w:author="Jarosław Łabędzki" w:date="2017-12-18T07:40:00Z">
            <w:r w:rsidRPr="00487DEA" w:rsidDel="00487DEA">
              <w:rPr>
                <w:rPrChange w:id="165" w:author="Jarosław Łabędzki" w:date="2017-12-18T07:40:00Z">
                  <w:rPr>
                    <w:rStyle w:val="Hipercze"/>
                    <w:noProof/>
                  </w:rPr>
                </w:rPrChange>
              </w:rPr>
              <w:delText>6.1.1 Kabel teleinformatyczny, FTP (F/UTP) kat.5e 350MHz PVC</w:delText>
            </w:r>
            <w:r w:rsidDel="00487DEA">
              <w:rPr>
                <w:noProof/>
                <w:webHidden/>
              </w:rPr>
              <w:tab/>
            </w:r>
            <w:r w:rsidR="0047053D" w:rsidDel="00487DEA">
              <w:rPr>
                <w:noProof/>
                <w:webHidden/>
              </w:rPr>
              <w:delText>15</w:delText>
            </w:r>
          </w:del>
        </w:p>
        <w:p w:rsidR="00C56FED" w:rsidDel="00487DEA" w:rsidRDefault="00C56FED">
          <w:pPr>
            <w:pStyle w:val="Spistreci6"/>
            <w:tabs>
              <w:tab w:val="right" w:leader="dot" w:pos="9062"/>
            </w:tabs>
            <w:rPr>
              <w:del w:id="166" w:author="Jarosław Łabędzki" w:date="2017-12-18T07:40:00Z"/>
              <w:rFonts w:asciiTheme="minorHAnsi" w:eastAsiaTheme="minorEastAsia" w:hAnsiTheme="minorHAnsi" w:cstheme="minorBidi"/>
              <w:noProof/>
              <w:color w:val="auto"/>
            </w:rPr>
          </w:pPr>
          <w:del w:id="167" w:author="Jarosław Łabędzki" w:date="2017-12-18T07:40:00Z">
            <w:r w:rsidRPr="00487DEA" w:rsidDel="00487DEA">
              <w:rPr>
                <w:rPrChange w:id="168" w:author="Jarosław Łabędzki" w:date="2017-12-18T07:40:00Z">
                  <w:rPr>
                    <w:rStyle w:val="Hipercze"/>
                    <w:noProof/>
                  </w:rPr>
                </w:rPrChange>
              </w:rPr>
              <w:delText>6.1.2 Patch Panel kat. 6 24 porty RJ-45 1U</w:delText>
            </w:r>
            <w:r w:rsidDel="00487DEA">
              <w:rPr>
                <w:noProof/>
                <w:webHidden/>
              </w:rPr>
              <w:tab/>
            </w:r>
            <w:r w:rsidR="0047053D" w:rsidDel="00487DEA">
              <w:rPr>
                <w:noProof/>
                <w:webHidden/>
              </w:rPr>
              <w:delText>16</w:delText>
            </w:r>
          </w:del>
        </w:p>
        <w:p w:rsidR="00C56FED" w:rsidDel="00487DEA" w:rsidRDefault="00C56FED">
          <w:pPr>
            <w:pStyle w:val="Spistreci6"/>
            <w:tabs>
              <w:tab w:val="right" w:leader="dot" w:pos="9062"/>
            </w:tabs>
            <w:rPr>
              <w:del w:id="169" w:author="Jarosław Łabędzki" w:date="2017-12-18T07:40:00Z"/>
              <w:rFonts w:asciiTheme="minorHAnsi" w:eastAsiaTheme="minorEastAsia" w:hAnsiTheme="minorHAnsi" w:cstheme="minorBidi"/>
              <w:noProof/>
              <w:color w:val="auto"/>
            </w:rPr>
          </w:pPr>
          <w:del w:id="170" w:author="Jarosław Łabędzki" w:date="2017-12-18T07:40:00Z">
            <w:r w:rsidRPr="00487DEA" w:rsidDel="00487DEA">
              <w:rPr>
                <w:rPrChange w:id="171" w:author="Jarosław Łabędzki" w:date="2017-12-18T07:40:00Z">
                  <w:rPr>
                    <w:rStyle w:val="Hipercze"/>
                    <w:noProof/>
                  </w:rPr>
                </w:rPrChange>
              </w:rPr>
              <w:delText>6.1.3 Szafa rack 19” 800x800 42u</w:delText>
            </w:r>
            <w:r w:rsidDel="00487DEA">
              <w:rPr>
                <w:noProof/>
                <w:webHidden/>
              </w:rPr>
              <w:tab/>
            </w:r>
            <w:r w:rsidR="0047053D" w:rsidDel="00487DEA">
              <w:rPr>
                <w:noProof/>
                <w:webHidden/>
              </w:rPr>
              <w:delText>16</w:delText>
            </w:r>
          </w:del>
        </w:p>
        <w:p w:rsidR="00C56FED" w:rsidDel="00487DEA" w:rsidRDefault="00C56FED">
          <w:pPr>
            <w:pStyle w:val="Spistreci6"/>
            <w:tabs>
              <w:tab w:val="right" w:leader="dot" w:pos="9062"/>
            </w:tabs>
            <w:rPr>
              <w:del w:id="172" w:author="Jarosław Łabędzki" w:date="2017-12-18T07:40:00Z"/>
              <w:rFonts w:asciiTheme="minorHAnsi" w:eastAsiaTheme="minorEastAsia" w:hAnsiTheme="minorHAnsi" w:cstheme="minorBidi"/>
              <w:noProof/>
              <w:color w:val="auto"/>
            </w:rPr>
          </w:pPr>
          <w:del w:id="173" w:author="Jarosław Łabędzki" w:date="2017-12-18T07:40:00Z">
            <w:r w:rsidRPr="00487DEA" w:rsidDel="00487DEA">
              <w:rPr>
                <w:rPrChange w:id="174" w:author="Jarosław Łabędzki" w:date="2017-12-18T07:40:00Z">
                  <w:rPr>
                    <w:rStyle w:val="Hipercze"/>
                    <w:noProof/>
                  </w:rPr>
                </w:rPrChange>
              </w:rPr>
              <w:delText>6.1.4 Szafa rack 19” 800x1000 42u</w:delText>
            </w:r>
            <w:r w:rsidDel="00487DEA">
              <w:rPr>
                <w:noProof/>
                <w:webHidden/>
              </w:rPr>
              <w:tab/>
            </w:r>
            <w:r w:rsidR="0047053D" w:rsidDel="00487DEA">
              <w:rPr>
                <w:noProof/>
                <w:webHidden/>
              </w:rPr>
              <w:delText>17</w:delText>
            </w:r>
          </w:del>
        </w:p>
        <w:p w:rsidR="00C56FED" w:rsidDel="00487DEA" w:rsidRDefault="00C56FED">
          <w:pPr>
            <w:pStyle w:val="Spistreci6"/>
            <w:tabs>
              <w:tab w:val="right" w:leader="dot" w:pos="9062"/>
            </w:tabs>
            <w:rPr>
              <w:del w:id="175" w:author="Jarosław Łabędzki" w:date="2017-12-18T07:40:00Z"/>
              <w:rFonts w:asciiTheme="minorHAnsi" w:eastAsiaTheme="minorEastAsia" w:hAnsiTheme="minorHAnsi" w:cstheme="minorBidi"/>
              <w:noProof/>
              <w:color w:val="auto"/>
            </w:rPr>
          </w:pPr>
          <w:del w:id="176" w:author="Jarosław Łabędzki" w:date="2017-12-18T07:40:00Z">
            <w:r w:rsidRPr="00487DEA" w:rsidDel="00487DEA">
              <w:rPr>
                <w:rPrChange w:id="177" w:author="Jarosław Łabędzki" w:date="2017-12-18T07:40:00Z">
                  <w:rPr>
                    <w:rStyle w:val="Hipercze"/>
                    <w:noProof/>
                  </w:rPr>
                </w:rPrChange>
              </w:rPr>
              <w:delText>6.2 Sprzęt aktywny</w:delText>
            </w:r>
            <w:r w:rsidDel="00487DEA">
              <w:rPr>
                <w:noProof/>
                <w:webHidden/>
              </w:rPr>
              <w:tab/>
            </w:r>
            <w:r w:rsidR="0047053D" w:rsidDel="00487DEA">
              <w:rPr>
                <w:noProof/>
                <w:webHidden/>
              </w:rPr>
              <w:delText>17</w:delText>
            </w:r>
          </w:del>
        </w:p>
        <w:p w:rsidR="00C56FED" w:rsidDel="00487DEA" w:rsidRDefault="00C56FED">
          <w:pPr>
            <w:pStyle w:val="Spistreci6"/>
            <w:tabs>
              <w:tab w:val="right" w:leader="dot" w:pos="9062"/>
            </w:tabs>
            <w:rPr>
              <w:del w:id="178" w:author="Jarosław Łabędzki" w:date="2017-12-18T07:40:00Z"/>
              <w:rFonts w:asciiTheme="minorHAnsi" w:eastAsiaTheme="minorEastAsia" w:hAnsiTheme="minorHAnsi" w:cstheme="minorBidi"/>
              <w:noProof/>
              <w:color w:val="auto"/>
            </w:rPr>
          </w:pPr>
          <w:del w:id="179" w:author="Jarosław Łabędzki" w:date="2017-12-18T07:40:00Z">
            <w:r w:rsidRPr="00487DEA" w:rsidDel="00487DEA">
              <w:rPr>
                <w:rPrChange w:id="180" w:author="Jarosław Łabędzki" w:date="2017-12-18T07:40:00Z">
                  <w:rPr>
                    <w:rStyle w:val="Hipercze"/>
                    <w:noProof/>
                  </w:rPr>
                </w:rPrChange>
              </w:rPr>
              <w:delText>6.2.1 Switch 48 portowy</w:delText>
            </w:r>
            <w:r w:rsidDel="00487DEA">
              <w:rPr>
                <w:noProof/>
                <w:webHidden/>
              </w:rPr>
              <w:tab/>
            </w:r>
            <w:r w:rsidR="0047053D" w:rsidDel="00487DEA">
              <w:rPr>
                <w:noProof/>
                <w:webHidden/>
              </w:rPr>
              <w:delText>17</w:delText>
            </w:r>
          </w:del>
        </w:p>
        <w:p w:rsidR="00C56FED" w:rsidDel="00487DEA" w:rsidRDefault="00C56FED">
          <w:pPr>
            <w:pStyle w:val="Spistreci6"/>
            <w:tabs>
              <w:tab w:val="right" w:leader="dot" w:pos="9062"/>
            </w:tabs>
            <w:rPr>
              <w:del w:id="181" w:author="Jarosław Łabędzki" w:date="2017-12-18T07:40:00Z"/>
              <w:rFonts w:asciiTheme="minorHAnsi" w:eastAsiaTheme="minorEastAsia" w:hAnsiTheme="minorHAnsi" w:cstheme="minorBidi"/>
              <w:noProof/>
              <w:color w:val="auto"/>
            </w:rPr>
          </w:pPr>
          <w:del w:id="182" w:author="Jarosław Łabędzki" w:date="2017-12-18T07:40:00Z">
            <w:r w:rsidRPr="00487DEA" w:rsidDel="00487DEA">
              <w:rPr>
                <w:rPrChange w:id="183" w:author="Jarosław Łabędzki" w:date="2017-12-18T07:40:00Z">
                  <w:rPr>
                    <w:rStyle w:val="Hipercze"/>
                    <w:noProof/>
                  </w:rPr>
                </w:rPrChange>
              </w:rPr>
              <w:delText>6.2.2 Centrala telefoniczna dla Urzędu Miasta</w:delText>
            </w:r>
            <w:r w:rsidDel="00487DEA">
              <w:rPr>
                <w:noProof/>
                <w:webHidden/>
              </w:rPr>
              <w:tab/>
            </w:r>
            <w:r w:rsidR="0047053D" w:rsidDel="00487DEA">
              <w:rPr>
                <w:noProof/>
                <w:webHidden/>
              </w:rPr>
              <w:delText>18</w:delText>
            </w:r>
          </w:del>
        </w:p>
        <w:p w:rsidR="00C56FED" w:rsidDel="00487DEA" w:rsidRDefault="00C56FED">
          <w:pPr>
            <w:pStyle w:val="Spistreci6"/>
            <w:tabs>
              <w:tab w:val="right" w:leader="dot" w:pos="9062"/>
            </w:tabs>
            <w:rPr>
              <w:del w:id="184" w:author="Jarosław Łabędzki" w:date="2017-12-18T07:40:00Z"/>
              <w:rFonts w:asciiTheme="minorHAnsi" w:eastAsiaTheme="minorEastAsia" w:hAnsiTheme="minorHAnsi" w:cstheme="minorBidi"/>
              <w:noProof/>
              <w:color w:val="auto"/>
            </w:rPr>
          </w:pPr>
          <w:del w:id="185" w:author="Jarosław Łabędzki" w:date="2017-12-18T07:40:00Z">
            <w:r w:rsidRPr="00487DEA" w:rsidDel="00487DEA">
              <w:rPr>
                <w:rPrChange w:id="186" w:author="Jarosław Łabędzki" w:date="2017-12-18T07:40:00Z">
                  <w:rPr>
                    <w:rStyle w:val="Hipercze"/>
                    <w:noProof/>
                  </w:rPr>
                </w:rPrChange>
              </w:rPr>
              <w:delText xml:space="preserve">6.2.3 Centrala telefoniczna dla </w:delText>
            </w:r>
            <w:r w:rsidRPr="00487DEA" w:rsidDel="00487DEA">
              <w:rPr>
                <w:rPrChange w:id="187" w:author="Jarosław Łabędzki" w:date="2017-12-18T07:40:00Z">
                  <w:rPr>
                    <w:rStyle w:val="Hipercze"/>
                    <w:rFonts w:cstheme="minorHAnsi"/>
                    <w:noProof/>
                  </w:rPr>
                </w:rPrChange>
              </w:rPr>
              <w:delText>ZBGKiM</w:delText>
            </w:r>
            <w:r w:rsidDel="00487DEA">
              <w:rPr>
                <w:noProof/>
                <w:webHidden/>
              </w:rPr>
              <w:tab/>
            </w:r>
            <w:r w:rsidR="0047053D" w:rsidDel="00487DEA">
              <w:rPr>
                <w:noProof/>
                <w:webHidden/>
              </w:rPr>
              <w:delText>19</w:delText>
            </w:r>
          </w:del>
        </w:p>
        <w:p w:rsidR="00C56FED" w:rsidDel="00487DEA" w:rsidRDefault="00C56FED">
          <w:pPr>
            <w:pStyle w:val="Spistreci6"/>
            <w:tabs>
              <w:tab w:val="right" w:leader="dot" w:pos="9062"/>
            </w:tabs>
            <w:rPr>
              <w:del w:id="188" w:author="Jarosław Łabędzki" w:date="2017-12-18T07:40:00Z"/>
              <w:rFonts w:asciiTheme="minorHAnsi" w:eastAsiaTheme="minorEastAsia" w:hAnsiTheme="minorHAnsi" w:cstheme="minorBidi"/>
              <w:noProof/>
              <w:color w:val="auto"/>
            </w:rPr>
          </w:pPr>
          <w:del w:id="189" w:author="Jarosław Łabędzki" w:date="2017-12-18T07:40:00Z">
            <w:r w:rsidRPr="00487DEA" w:rsidDel="00487DEA">
              <w:rPr>
                <w:rPrChange w:id="190" w:author="Jarosław Łabędzki" w:date="2017-12-18T07:40:00Z">
                  <w:rPr>
                    <w:rStyle w:val="Hipercze"/>
                    <w:noProof/>
                  </w:rPr>
                </w:rPrChange>
              </w:rPr>
              <w:delText>6.2.4 Telefony systemowe</w:delText>
            </w:r>
            <w:r w:rsidDel="00487DEA">
              <w:rPr>
                <w:noProof/>
                <w:webHidden/>
              </w:rPr>
              <w:tab/>
            </w:r>
            <w:r w:rsidR="0047053D" w:rsidDel="00487DEA">
              <w:rPr>
                <w:noProof/>
                <w:webHidden/>
              </w:rPr>
              <w:delText>19</w:delText>
            </w:r>
          </w:del>
        </w:p>
        <w:p w:rsidR="00C56FED" w:rsidDel="00487DEA" w:rsidRDefault="00C56FED">
          <w:pPr>
            <w:pStyle w:val="Spistreci6"/>
            <w:tabs>
              <w:tab w:val="right" w:leader="dot" w:pos="9062"/>
            </w:tabs>
            <w:rPr>
              <w:del w:id="191" w:author="Jarosław Łabędzki" w:date="2017-12-18T07:40:00Z"/>
              <w:rFonts w:asciiTheme="minorHAnsi" w:eastAsiaTheme="minorEastAsia" w:hAnsiTheme="minorHAnsi" w:cstheme="minorBidi"/>
              <w:noProof/>
              <w:color w:val="auto"/>
            </w:rPr>
          </w:pPr>
          <w:del w:id="192" w:author="Jarosław Łabędzki" w:date="2017-12-18T07:40:00Z">
            <w:r w:rsidRPr="00487DEA" w:rsidDel="00487DEA">
              <w:rPr>
                <w:rPrChange w:id="193" w:author="Jarosław Łabędzki" w:date="2017-12-18T07:40:00Z">
                  <w:rPr>
                    <w:rStyle w:val="Hipercze"/>
                    <w:noProof/>
                  </w:rPr>
                </w:rPrChange>
              </w:rPr>
              <w:delText>6.2.5 Konsola telefoniczna</w:delText>
            </w:r>
            <w:r w:rsidDel="00487DEA">
              <w:rPr>
                <w:noProof/>
                <w:webHidden/>
              </w:rPr>
              <w:tab/>
            </w:r>
            <w:r w:rsidR="0047053D" w:rsidDel="00487DEA">
              <w:rPr>
                <w:noProof/>
                <w:webHidden/>
              </w:rPr>
              <w:delText>20</w:delText>
            </w:r>
          </w:del>
        </w:p>
        <w:p w:rsidR="00C56FED" w:rsidDel="00487DEA" w:rsidRDefault="00C56FED">
          <w:pPr>
            <w:pStyle w:val="Spistreci6"/>
            <w:tabs>
              <w:tab w:val="right" w:leader="dot" w:pos="9062"/>
            </w:tabs>
            <w:rPr>
              <w:del w:id="194" w:author="Jarosław Łabędzki" w:date="2017-12-18T07:40:00Z"/>
              <w:rFonts w:asciiTheme="minorHAnsi" w:eastAsiaTheme="minorEastAsia" w:hAnsiTheme="minorHAnsi" w:cstheme="minorBidi"/>
              <w:noProof/>
              <w:color w:val="auto"/>
            </w:rPr>
          </w:pPr>
          <w:del w:id="195" w:author="Jarosław Łabędzki" w:date="2017-12-18T07:40:00Z">
            <w:r w:rsidRPr="00487DEA" w:rsidDel="00487DEA">
              <w:rPr>
                <w:rPrChange w:id="196" w:author="Jarosław Łabędzki" w:date="2017-12-18T07:40:00Z">
                  <w:rPr>
                    <w:rStyle w:val="Hipercze"/>
                    <w:noProof/>
                  </w:rPr>
                </w:rPrChange>
              </w:rPr>
              <w:delText>6.2.6 Most radiowy 5Ghz</w:delText>
            </w:r>
            <w:r w:rsidDel="00487DEA">
              <w:rPr>
                <w:noProof/>
                <w:webHidden/>
              </w:rPr>
              <w:tab/>
            </w:r>
            <w:r w:rsidR="0047053D" w:rsidDel="00487DEA">
              <w:rPr>
                <w:noProof/>
                <w:webHidden/>
              </w:rPr>
              <w:delText>20</w:delText>
            </w:r>
          </w:del>
        </w:p>
        <w:p w:rsidR="00C56FED" w:rsidDel="00487DEA" w:rsidRDefault="00C56FED">
          <w:pPr>
            <w:pStyle w:val="Spistreci6"/>
            <w:tabs>
              <w:tab w:val="right" w:leader="dot" w:pos="9062"/>
            </w:tabs>
            <w:rPr>
              <w:del w:id="197" w:author="Jarosław Łabędzki" w:date="2017-12-18T07:40:00Z"/>
              <w:rFonts w:asciiTheme="minorHAnsi" w:eastAsiaTheme="minorEastAsia" w:hAnsiTheme="minorHAnsi" w:cstheme="minorBidi"/>
              <w:noProof/>
              <w:color w:val="auto"/>
            </w:rPr>
          </w:pPr>
          <w:del w:id="198" w:author="Jarosław Łabędzki" w:date="2017-12-18T07:40:00Z">
            <w:r w:rsidRPr="00487DEA" w:rsidDel="00487DEA">
              <w:rPr>
                <w:rPrChange w:id="199" w:author="Jarosław Łabędzki" w:date="2017-12-18T07:40:00Z">
                  <w:rPr>
                    <w:rStyle w:val="Hipercze"/>
                    <w:noProof/>
                  </w:rPr>
                </w:rPrChange>
              </w:rPr>
              <w:delText>7 Rysunki</w:delText>
            </w:r>
            <w:r w:rsidDel="00487DEA">
              <w:rPr>
                <w:noProof/>
                <w:webHidden/>
              </w:rPr>
              <w:tab/>
            </w:r>
            <w:r w:rsidR="0047053D" w:rsidDel="00487DEA">
              <w:rPr>
                <w:noProof/>
                <w:webHidden/>
              </w:rPr>
              <w:delText>21</w:delText>
            </w:r>
          </w:del>
        </w:p>
        <w:p w:rsidR="001A3C9E" w:rsidRPr="003E70FC" w:rsidRDefault="001A3C9E" w:rsidP="007F12D5">
          <w:pPr>
            <w:spacing w:before="120" w:after="120" w:line="276" w:lineRule="auto"/>
            <w:rPr>
              <w:rFonts w:asciiTheme="minorHAnsi" w:hAnsiTheme="minorHAnsi" w:cstheme="minorHAnsi"/>
            </w:rPr>
          </w:pPr>
          <w:r w:rsidRPr="003E70FC">
            <w:rPr>
              <w:rFonts w:asciiTheme="minorHAnsi" w:hAnsiTheme="minorHAnsi" w:cstheme="minorHAnsi"/>
            </w:rPr>
            <w:fldChar w:fldCharType="end"/>
          </w:r>
        </w:p>
      </w:sdtContent>
    </w:sdt>
    <w:p w:rsidR="001A3C9E" w:rsidRPr="003E70FC" w:rsidRDefault="001A3C9E" w:rsidP="007F12D5">
      <w:pPr>
        <w:spacing w:before="120" w:after="120" w:line="276" w:lineRule="auto"/>
        <w:ind w:left="425" w:firstLine="0"/>
        <w:rPr>
          <w:rFonts w:asciiTheme="minorHAnsi" w:hAnsiTheme="minorHAnsi" w:cstheme="minorHAnsi"/>
        </w:rPr>
      </w:pPr>
      <w:del w:id="200" w:author="Jarosław Łabędzki" w:date="2017-12-18T07:40:00Z">
        <w:r w:rsidRPr="003E70FC" w:rsidDel="00487DEA">
          <w:rPr>
            <w:rFonts w:asciiTheme="minorHAnsi" w:eastAsia="Arial" w:hAnsiTheme="minorHAnsi" w:cstheme="minorHAnsi"/>
            <w:sz w:val="22"/>
          </w:rPr>
          <w:lastRenderedPageBreak/>
          <w:delText xml:space="preserve"> </w:delText>
        </w:r>
      </w:del>
    </w:p>
    <w:p w:rsidR="001A3C9E" w:rsidRPr="008F4137" w:rsidRDefault="001A3C9E" w:rsidP="007F12D5">
      <w:pPr>
        <w:pStyle w:val="Nagwek6"/>
        <w:numPr>
          <w:ilvl w:val="0"/>
          <w:numId w:val="32"/>
        </w:numPr>
        <w:spacing w:before="120" w:after="120" w:line="276" w:lineRule="auto"/>
      </w:pPr>
      <w:bookmarkStart w:id="201" w:name="_Toc501346164"/>
      <w:r w:rsidRPr="008F4137">
        <w:rPr>
          <w:u w:color="000000"/>
        </w:rPr>
        <w:t>OGÓLNY OPIS PRZEDMIOTU ZAMÓWIENIA</w:t>
      </w:r>
      <w:bookmarkEnd w:id="201"/>
      <w:r w:rsidRPr="008F4137">
        <w:t xml:space="preserve"> </w:t>
      </w:r>
    </w:p>
    <w:p w:rsidR="001A3C9E" w:rsidRDefault="001A3C9E" w:rsidP="007F12D5">
      <w:pPr>
        <w:tabs>
          <w:tab w:val="center" w:pos="2998"/>
        </w:tabs>
        <w:spacing w:before="120" w:after="120" w:line="276" w:lineRule="auto"/>
        <w:ind w:left="-15" w:firstLine="0"/>
        <w:rPr>
          <w:rFonts w:asciiTheme="minorHAnsi" w:hAnsiTheme="minorHAnsi" w:cstheme="minorHAnsi"/>
        </w:rPr>
      </w:pPr>
    </w:p>
    <w:p w:rsidR="007F12D5" w:rsidRDefault="001A3C9E" w:rsidP="007F12D5">
      <w:pPr>
        <w:spacing w:before="120" w:after="120" w:line="276" w:lineRule="auto"/>
        <w:jc w:val="both"/>
        <w:rPr>
          <w:rFonts w:asciiTheme="minorHAnsi" w:hAnsiTheme="minorHAnsi" w:cs="Tahoma"/>
          <w:b/>
          <w:szCs w:val="20"/>
        </w:rPr>
      </w:pPr>
      <w:r>
        <w:rPr>
          <w:rFonts w:asciiTheme="minorHAnsi" w:hAnsiTheme="minorHAnsi" w:cs="Tahoma"/>
          <w:b/>
          <w:szCs w:val="20"/>
        </w:rPr>
        <w:t>Podane, w niniejszym dokumentacji nazwy własne lub minimalne wymagania mają jedynie charakter pomocniczy dla określenia podstawowych parametrów. Zamawiający dopuszcza zastosowanie rozwiązań równoważnych. Produkt równoważny to taki, który ma te same cechy funkcjonalne, co wskazany w opisie produkt. Jego jakość nie może być gorsza, od jakości określonego w specyfikacji produktu oraz powinien mieć parametry nie gorsze niż wskazany produkt.</w:t>
      </w:r>
      <w:r w:rsidR="007F12D5">
        <w:rPr>
          <w:rFonts w:asciiTheme="minorHAnsi" w:hAnsiTheme="minorHAnsi" w:cs="Tahoma"/>
          <w:b/>
          <w:szCs w:val="20"/>
        </w:rPr>
        <w:t xml:space="preserve"> </w:t>
      </w:r>
    </w:p>
    <w:p w:rsidR="001A3C9E" w:rsidRDefault="001A3C9E" w:rsidP="007F12D5">
      <w:pPr>
        <w:spacing w:before="120" w:after="120" w:line="276" w:lineRule="auto"/>
        <w:jc w:val="both"/>
        <w:rPr>
          <w:rFonts w:asciiTheme="minorHAnsi" w:hAnsiTheme="minorHAnsi"/>
          <w:b/>
          <w:color w:val="auto"/>
          <w:sz w:val="20"/>
          <w:szCs w:val="20"/>
        </w:rPr>
      </w:pPr>
      <w:r>
        <w:rPr>
          <w:rFonts w:asciiTheme="minorHAnsi" w:hAnsiTheme="minorHAnsi" w:cs="Tahoma"/>
          <w:b/>
          <w:szCs w:val="20"/>
        </w:rPr>
        <w:t>Cechy techniczne i jakościowe zaoferowanego sprzętu powinny być zgodne z Polskimi Normami przenoszonymi normy europejskie lub w przypadku uczestniczenia w przetargu firm zagranicznych, normy innych państw członkowskich Europejskiego Obszaru Gospodarczego przenoszących te normy. </w:t>
      </w:r>
    </w:p>
    <w:p w:rsidR="001A3C9E" w:rsidRPr="00600B7A" w:rsidRDefault="001A3C9E" w:rsidP="007F12D5">
      <w:pPr>
        <w:tabs>
          <w:tab w:val="center" w:pos="2998"/>
        </w:tabs>
        <w:spacing w:before="120" w:after="120" w:line="276" w:lineRule="auto"/>
        <w:ind w:left="-15" w:firstLine="0"/>
        <w:rPr>
          <w:rFonts w:asciiTheme="minorHAnsi" w:hAnsiTheme="minorHAnsi" w:cstheme="minorHAnsi"/>
        </w:rPr>
      </w:pPr>
    </w:p>
    <w:p w:rsidR="001A3C9E" w:rsidRPr="003E70FC" w:rsidRDefault="001A3C9E" w:rsidP="007F12D5">
      <w:pPr>
        <w:spacing w:before="120" w:after="120" w:line="276" w:lineRule="auto"/>
        <w:ind w:left="283" w:firstLine="0"/>
        <w:rPr>
          <w:rFonts w:asciiTheme="minorHAnsi" w:hAnsiTheme="minorHAnsi" w:cstheme="minorHAnsi"/>
        </w:rPr>
      </w:pPr>
      <w:r w:rsidRPr="003E70FC">
        <w:rPr>
          <w:rFonts w:asciiTheme="minorHAnsi" w:hAnsiTheme="minorHAnsi" w:cstheme="minorHAnsi"/>
          <w:b/>
        </w:rPr>
        <w:t xml:space="preserve"> </w:t>
      </w:r>
    </w:p>
    <w:p w:rsidR="001A3C9E" w:rsidRPr="003E70FC" w:rsidRDefault="001A3C9E" w:rsidP="007F12D5">
      <w:pPr>
        <w:pStyle w:val="Nagwek6"/>
        <w:spacing w:before="120" w:after="120" w:line="276" w:lineRule="auto"/>
        <w:ind w:left="422"/>
        <w:rPr>
          <w:rFonts w:asciiTheme="minorHAnsi" w:hAnsiTheme="minorHAnsi" w:cstheme="minorHAnsi"/>
        </w:rPr>
      </w:pPr>
      <w:bookmarkStart w:id="202" w:name="_Toc501346165"/>
      <w:r w:rsidRPr="003E70FC">
        <w:rPr>
          <w:rFonts w:asciiTheme="minorHAnsi" w:hAnsiTheme="minorHAnsi" w:cstheme="minorHAnsi"/>
        </w:rPr>
        <w:t>1.1</w:t>
      </w:r>
      <w:r w:rsidRPr="003E70FC">
        <w:rPr>
          <w:rFonts w:asciiTheme="minorHAnsi" w:eastAsia="Arial" w:hAnsiTheme="minorHAnsi" w:cstheme="minorHAnsi"/>
        </w:rPr>
        <w:t xml:space="preserve"> </w:t>
      </w:r>
      <w:r w:rsidRPr="003E70FC">
        <w:rPr>
          <w:rFonts w:asciiTheme="minorHAnsi" w:hAnsiTheme="minorHAnsi" w:cstheme="minorHAnsi"/>
        </w:rPr>
        <w:t>Opis i zakres przedmiotu zamówienia</w:t>
      </w:r>
      <w:bookmarkEnd w:id="202"/>
      <w:r w:rsidRPr="003E70FC">
        <w:rPr>
          <w:rFonts w:asciiTheme="minorHAnsi" w:hAnsiTheme="minorHAnsi" w:cstheme="minorHAnsi"/>
        </w:rPr>
        <w:t xml:space="preserve"> </w:t>
      </w:r>
    </w:p>
    <w:p w:rsidR="001A3C9E" w:rsidRDefault="001A3C9E" w:rsidP="001A0FF1">
      <w:pPr>
        <w:spacing w:before="120" w:after="120" w:line="276" w:lineRule="auto"/>
        <w:ind w:left="427" w:firstLine="0"/>
        <w:rPr>
          <w:rFonts w:asciiTheme="minorHAnsi" w:hAnsiTheme="minorHAnsi" w:cstheme="minorHAnsi"/>
        </w:rPr>
      </w:pPr>
      <w:r w:rsidRPr="003E70FC">
        <w:rPr>
          <w:rFonts w:asciiTheme="minorHAnsi" w:hAnsiTheme="minorHAnsi" w:cstheme="minorHAnsi"/>
        </w:rPr>
        <w:t xml:space="preserve"> </w:t>
      </w:r>
      <w:r w:rsidRPr="004D3EBB">
        <w:rPr>
          <w:rFonts w:asciiTheme="minorHAnsi" w:hAnsiTheme="minorHAnsi" w:cstheme="minorHAnsi"/>
        </w:rPr>
        <w:t>Przedmiotem zamówienia jest</w:t>
      </w:r>
      <w:r w:rsidR="00C2325A">
        <w:rPr>
          <w:rFonts w:asciiTheme="minorHAnsi" w:hAnsiTheme="minorHAnsi" w:cstheme="minorHAnsi"/>
        </w:rPr>
        <w:t xml:space="preserve">: </w:t>
      </w:r>
      <w:r w:rsidRPr="004D3EBB">
        <w:rPr>
          <w:rFonts w:asciiTheme="minorHAnsi" w:hAnsiTheme="minorHAnsi" w:cstheme="minorHAnsi"/>
        </w:rPr>
        <w:t xml:space="preserve">  </w:t>
      </w:r>
      <w:r w:rsidRPr="003E70FC">
        <w:rPr>
          <w:rFonts w:asciiTheme="minorHAnsi" w:hAnsiTheme="minorHAnsi" w:cstheme="minorHAnsi"/>
        </w:rPr>
        <w:t xml:space="preserve"> </w:t>
      </w:r>
    </w:p>
    <w:p w:rsidR="001A3C9E" w:rsidRDefault="00C2325A" w:rsidP="007F12D5">
      <w:pPr>
        <w:numPr>
          <w:ilvl w:val="0"/>
          <w:numId w:val="7"/>
        </w:numPr>
        <w:spacing w:before="120" w:after="120" w:line="276" w:lineRule="auto"/>
        <w:ind w:right="67" w:hanging="283"/>
        <w:jc w:val="both"/>
        <w:rPr>
          <w:rFonts w:asciiTheme="minorHAnsi" w:hAnsiTheme="minorHAnsi" w:cstheme="minorHAnsi"/>
        </w:rPr>
      </w:pPr>
      <w:r w:rsidRPr="00C2325A">
        <w:rPr>
          <w:rFonts w:asciiTheme="minorHAnsi" w:hAnsiTheme="minorHAnsi" w:cstheme="minorHAnsi"/>
        </w:rPr>
        <w:t xml:space="preserve">zaprojektowanie, dostawa i wykonanie </w:t>
      </w:r>
      <w:r w:rsidR="001A3C9E" w:rsidRPr="003E70FC">
        <w:rPr>
          <w:rFonts w:asciiTheme="minorHAnsi" w:hAnsiTheme="minorHAnsi" w:cstheme="minorHAnsi"/>
        </w:rPr>
        <w:t>okablowania strukturalnego</w:t>
      </w:r>
      <w:r w:rsidR="00ED4B0F">
        <w:rPr>
          <w:rFonts w:asciiTheme="minorHAnsi" w:hAnsiTheme="minorHAnsi" w:cstheme="minorHAnsi"/>
        </w:rPr>
        <w:t xml:space="preserve"> </w:t>
      </w:r>
      <w:r w:rsidR="001A3C9E" w:rsidRPr="003E70FC">
        <w:rPr>
          <w:rFonts w:asciiTheme="minorHAnsi" w:hAnsiTheme="minorHAnsi" w:cstheme="minorHAnsi"/>
        </w:rPr>
        <w:t xml:space="preserve">w budynku </w:t>
      </w:r>
      <w:r w:rsidR="00ED4B0F" w:rsidRPr="00ED4B0F">
        <w:rPr>
          <w:rFonts w:asciiTheme="minorHAnsi" w:hAnsiTheme="minorHAnsi" w:cstheme="minorHAnsi"/>
        </w:rPr>
        <w:t>Zakładu Budżetowego Gospodarki Komunalnej i Mieszkaniowej</w:t>
      </w:r>
      <w:r w:rsidR="00ED4B0F">
        <w:rPr>
          <w:rFonts w:asciiTheme="minorHAnsi" w:hAnsiTheme="minorHAnsi" w:cstheme="minorHAnsi"/>
        </w:rPr>
        <w:t xml:space="preserve">, ogółem 12 </w:t>
      </w:r>
      <w:r w:rsidR="001A3C9E" w:rsidRPr="003E70FC">
        <w:rPr>
          <w:rFonts w:asciiTheme="minorHAnsi" w:hAnsiTheme="minorHAnsi" w:cstheme="minorHAnsi"/>
        </w:rPr>
        <w:t xml:space="preserve">punktów </w:t>
      </w:r>
      <w:r w:rsidR="00ED4B0F">
        <w:rPr>
          <w:rFonts w:asciiTheme="minorHAnsi" w:hAnsiTheme="minorHAnsi" w:cstheme="minorHAnsi"/>
        </w:rPr>
        <w:t>składających</w:t>
      </w:r>
      <w:r w:rsidR="001A3C9E" w:rsidRPr="003E70FC">
        <w:rPr>
          <w:rFonts w:asciiTheme="minorHAnsi" w:hAnsiTheme="minorHAnsi" w:cstheme="minorHAnsi"/>
        </w:rPr>
        <w:t xml:space="preserve"> się z</w:t>
      </w:r>
      <w:r w:rsidR="001A3C9E">
        <w:rPr>
          <w:rFonts w:asciiTheme="minorHAnsi" w:hAnsiTheme="minorHAnsi" w:cstheme="minorHAnsi"/>
        </w:rPr>
        <w:t xml:space="preserve"> dwóch </w:t>
      </w:r>
      <w:r w:rsidR="001A3C9E" w:rsidRPr="003E70FC">
        <w:rPr>
          <w:rFonts w:asciiTheme="minorHAnsi" w:hAnsiTheme="minorHAnsi" w:cstheme="minorHAnsi"/>
        </w:rPr>
        <w:t xml:space="preserve">gniazd teleinformatycznych RJ45 kat 5e </w:t>
      </w:r>
    </w:p>
    <w:p w:rsidR="001A3C9E" w:rsidRDefault="00C2325A" w:rsidP="007F12D5">
      <w:pPr>
        <w:numPr>
          <w:ilvl w:val="0"/>
          <w:numId w:val="7"/>
        </w:numPr>
        <w:spacing w:before="120" w:after="120" w:line="276" w:lineRule="auto"/>
        <w:ind w:right="67" w:hanging="283"/>
        <w:jc w:val="both"/>
        <w:rPr>
          <w:rFonts w:asciiTheme="minorHAnsi" w:hAnsiTheme="minorHAnsi" w:cstheme="minorHAnsi"/>
        </w:rPr>
      </w:pPr>
      <w:r>
        <w:rPr>
          <w:rFonts w:asciiTheme="minorHAnsi" w:hAnsiTheme="minorHAnsi" w:cstheme="minorHAnsi"/>
        </w:rPr>
        <w:t>wykonanie przeniesienia</w:t>
      </w:r>
      <w:r w:rsidR="004A0F59">
        <w:rPr>
          <w:rFonts w:asciiTheme="minorHAnsi" w:hAnsiTheme="minorHAnsi" w:cstheme="minorHAnsi"/>
        </w:rPr>
        <w:t xml:space="preserve"> przyłącza telekomunikacyjnego z sekretariatu do szafy RACK 19”</w:t>
      </w:r>
      <w:r w:rsidR="00D05BCF">
        <w:rPr>
          <w:rFonts w:asciiTheme="minorHAnsi" w:hAnsiTheme="minorHAnsi" w:cstheme="minorHAnsi"/>
        </w:rPr>
        <w:t xml:space="preserve"> opisanej w niniejszym opracowaniu</w:t>
      </w:r>
      <w:r w:rsidR="004A0F59">
        <w:rPr>
          <w:rFonts w:asciiTheme="minorHAnsi" w:hAnsiTheme="minorHAnsi" w:cstheme="minorHAnsi"/>
        </w:rPr>
        <w:t xml:space="preserve"> </w:t>
      </w:r>
      <w:r w:rsidR="001A3C9E">
        <w:rPr>
          <w:rFonts w:asciiTheme="minorHAnsi" w:hAnsiTheme="minorHAnsi" w:cstheme="minorHAnsi"/>
        </w:rPr>
        <w:t xml:space="preserve"> </w:t>
      </w:r>
    </w:p>
    <w:p w:rsidR="00ED6C13" w:rsidRDefault="00C2325A" w:rsidP="007F12D5">
      <w:pPr>
        <w:numPr>
          <w:ilvl w:val="0"/>
          <w:numId w:val="7"/>
        </w:numPr>
        <w:spacing w:before="120" w:after="120" w:line="276" w:lineRule="auto"/>
        <w:ind w:right="67" w:hanging="283"/>
        <w:jc w:val="both"/>
        <w:rPr>
          <w:ins w:id="203" w:author="Jarosław Łabędzki" w:date="2017-12-18T07:20:00Z"/>
          <w:rFonts w:asciiTheme="minorHAnsi" w:hAnsiTheme="minorHAnsi" w:cstheme="minorHAnsi"/>
        </w:rPr>
      </w:pPr>
      <w:r w:rsidRPr="00C2325A">
        <w:rPr>
          <w:rFonts w:asciiTheme="minorHAnsi" w:hAnsiTheme="minorHAnsi" w:cstheme="minorHAnsi"/>
        </w:rPr>
        <w:t xml:space="preserve">zaprojektowanie, dostawa i wykonanie </w:t>
      </w:r>
      <w:r>
        <w:rPr>
          <w:rFonts w:asciiTheme="minorHAnsi" w:hAnsiTheme="minorHAnsi" w:cstheme="minorHAnsi"/>
        </w:rPr>
        <w:t xml:space="preserve">połączenia LAN  pomiędzy budynkiem Urzędu Miasta a budynkiem </w:t>
      </w:r>
      <w:r w:rsidRPr="00ED4B0F">
        <w:rPr>
          <w:rFonts w:asciiTheme="minorHAnsi" w:hAnsiTheme="minorHAnsi" w:cstheme="minorHAnsi"/>
        </w:rPr>
        <w:t>Zakładu Budżetowego Gospodarki Komunalnej i Mieszkaniowej</w:t>
      </w:r>
      <w:r>
        <w:rPr>
          <w:rFonts w:asciiTheme="minorHAnsi" w:hAnsiTheme="minorHAnsi" w:cstheme="minorHAnsi"/>
        </w:rPr>
        <w:t xml:space="preserve"> o minimalnych parametrach 50 MB FDX (połącznie opisane w pkt</w:t>
      </w:r>
      <w:r w:rsidR="00BF707E">
        <w:rPr>
          <w:rFonts w:asciiTheme="minorHAnsi" w:hAnsiTheme="minorHAnsi" w:cstheme="minorHAnsi"/>
        </w:rPr>
        <w:t>. 2.6</w:t>
      </w:r>
      <w:r>
        <w:rPr>
          <w:rFonts w:asciiTheme="minorHAnsi" w:hAnsiTheme="minorHAnsi" w:cstheme="minorHAnsi"/>
        </w:rPr>
        <w:t>)</w:t>
      </w:r>
    </w:p>
    <w:p w:rsidR="00675B6A" w:rsidRDefault="00675B6A" w:rsidP="007F12D5">
      <w:pPr>
        <w:numPr>
          <w:ilvl w:val="0"/>
          <w:numId w:val="7"/>
        </w:numPr>
        <w:spacing w:before="120" w:after="120" w:line="276" w:lineRule="auto"/>
        <w:ind w:right="67" w:hanging="283"/>
        <w:jc w:val="both"/>
        <w:rPr>
          <w:rFonts w:asciiTheme="minorHAnsi" w:hAnsiTheme="minorHAnsi" w:cstheme="minorHAnsi"/>
        </w:rPr>
      </w:pPr>
      <w:ins w:id="204" w:author="Jarosław Łabędzki" w:date="2017-12-18T07:21:00Z">
        <w:r w:rsidRPr="00675B6A">
          <w:rPr>
            <w:rFonts w:asciiTheme="minorHAnsi" w:hAnsiTheme="minorHAnsi" w:cstheme="minorHAnsi"/>
          </w:rPr>
          <w:t xml:space="preserve">Dostawa, montaż we skazanym przez Zamawiającego miejscu oraz konfiguracja </w:t>
        </w:r>
        <w:r>
          <w:rPr>
            <w:rFonts w:asciiTheme="minorHAnsi" w:hAnsiTheme="minorHAnsi" w:cstheme="minorHAnsi"/>
          </w:rPr>
          <w:t>1</w:t>
        </w:r>
        <w:r w:rsidRPr="00675B6A">
          <w:rPr>
            <w:rFonts w:asciiTheme="minorHAnsi" w:hAnsiTheme="minorHAnsi" w:cstheme="minorHAnsi"/>
          </w:rPr>
          <w:t xml:space="preserve"> szt. AP Wi-Fi</w:t>
        </w:r>
      </w:ins>
    </w:p>
    <w:p w:rsidR="00C2325A" w:rsidRDefault="00C2325A" w:rsidP="007F12D5">
      <w:pPr>
        <w:numPr>
          <w:ilvl w:val="0"/>
          <w:numId w:val="7"/>
        </w:numPr>
        <w:spacing w:before="120" w:after="120" w:line="276" w:lineRule="auto"/>
        <w:ind w:right="67" w:hanging="283"/>
        <w:jc w:val="both"/>
        <w:rPr>
          <w:rFonts w:asciiTheme="minorHAnsi" w:hAnsiTheme="minorHAnsi" w:cstheme="minorHAnsi"/>
        </w:rPr>
      </w:pPr>
      <w:r>
        <w:rPr>
          <w:rFonts w:asciiTheme="minorHAnsi" w:hAnsiTheme="minorHAnsi" w:cstheme="minorHAnsi"/>
        </w:rPr>
        <w:t xml:space="preserve">dostawa i konfiguracja </w:t>
      </w:r>
      <w:r w:rsidRPr="00C2325A">
        <w:rPr>
          <w:rFonts w:asciiTheme="minorHAnsi" w:hAnsiTheme="minorHAnsi" w:cstheme="minorHAnsi"/>
        </w:rPr>
        <w:t xml:space="preserve">centrali telefonicznej w budynku </w:t>
      </w:r>
      <w:bookmarkStart w:id="205" w:name="_Hlk478418968"/>
      <w:proofErr w:type="spellStart"/>
      <w:r>
        <w:rPr>
          <w:rFonts w:asciiTheme="minorHAnsi" w:hAnsiTheme="minorHAnsi" w:cstheme="minorHAnsi"/>
        </w:rPr>
        <w:t>ZBGKiM</w:t>
      </w:r>
      <w:bookmarkEnd w:id="205"/>
      <w:proofErr w:type="spellEnd"/>
      <w:r w:rsidRPr="00C2325A">
        <w:rPr>
          <w:rFonts w:asciiTheme="minorHAnsi" w:hAnsiTheme="minorHAnsi" w:cstheme="minorHAnsi"/>
        </w:rPr>
        <w:t xml:space="preserve">, </w:t>
      </w:r>
      <w:r>
        <w:rPr>
          <w:rFonts w:asciiTheme="minorHAnsi" w:hAnsiTheme="minorHAnsi" w:cstheme="minorHAnsi"/>
        </w:rPr>
        <w:t>oraz dostawa 1 telefonu systemowego</w:t>
      </w:r>
      <w:r w:rsidR="009F49F9">
        <w:rPr>
          <w:rFonts w:asciiTheme="minorHAnsi" w:hAnsiTheme="minorHAnsi" w:cstheme="minorHAnsi"/>
        </w:rPr>
        <w:t xml:space="preserve"> z konsolą</w:t>
      </w:r>
    </w:p>
    <w:p w:rsidR="00C2325A" w:rsidRDefault="00C2325A" w:rsidP="007F12D5">
      <w:pPr>
        <w:numPr>
          <w:ilvl w:val="0"/>
          <w:numId w:val="7"/>
        </w:numPr>
        <w:spacing w:before="120" w:after="120" w:line="276" w:lineRule="auto"/>
        <w:ind w:right="67" w:hanging="283"/>
        <w:jc w:val="both"/>
        <w:rPr>
          <w:rFonts w:asciiTheme="minorHAnsi" w:hAnsiTheme="minorHAnsi" w:cstheme="minorHAnsi"/>
        </w:rPr>
      </w:pPr>
      <w:r>
        <w:rPr>
          <w:rFonts w:asciiTheme="minorHAnsi" w:hAnsiTheme="minorHAnsi" w:cstheme="minorHAnsi"/>
        </w:rPr>
        <w:t xml:space="preserve">dostawa, montaż </w:t>
      </w:r>
      <w:r w:rsidRPr="00C2325A">
        <w:rPr>
          <w:rFonts w:asciiTheme="minorHAnsi" w:hAnsiTheme="minorHAnsi" w:cstheme="minorHAnsi"/>
        </w:rPr>
        <w:t>szafy RACK 1</w:t>
      </w:r>
      <w:r>
        <w:rPr>
          <w:rFonts w:asciiTheme="minorHAnsi" w:hAnsiTheme="minorHAnsi" w:cstheme="minorHAnsi"/>
        </w:rPr>
        <w:t>9”</w:t>
      </w:r>
      <w:r w:rsidR="00CB0BEB">
        <w:rPr>
          <w:rFonts w:asciiTheme="minorHAnsi" w:hAnsiTheme="minorHAnsi" w:cstheme="minorHAnsi"/>
        </w:rPr>
        <w:t xml:space="preserve"> 42U</w:t>
      </w:r>
      <w:r>
        <w:rPr>
          <w:rFonts w:asciiTheme="minorHAnsi" w:hAnsiTheme="minorHAnsi" w:cstheme="minorHAnsi"/>
        </w:rPr>
        <w:t xml:space="preserve"> 800x8</w:t>
      </w:r>
      <w:r w:rsidRPr="00C2325A">
        <w:rPr>
          <w:rFonts w:asciiTheme="minorHAnsi" w:hAnsiTheme="minorHAnsi" w:cstheme="minorHAnsi"/>
        </w:rPr>
        <w:t>00 mm</w:t>
      </w:r>
      <w:r w:rsidR="00CB0BEB">
        <w:rPr>
          <w:rFonts w:asciiTheme="minorHAnsi" w:hAnsiTheme="minorHAnsi" w:cstheme="minorHAnsi"/>
        </w:rPr>
        <w:t xml:space="preserve"> w budynku </w:t>
      </w:r>
      <w:bookmarkStart w:id="206" w:name="_Hlk478415865"/>
      <w:proofErr w:type="spellStart"/>
      <w:r w:rsidR="00CB0BEB">
        <w:rPr>
          <w:rFonts w:asciiTheme="minorHAnsi" w:hAnsiTheme="minorHAnsi" w:cstheme="minorHAnsi"/>
        </w:rPr>
        <w:t>ZBGKiM</w:t>
      </w:r>
      <w:bookmarkEnd w:id="206"/>
      <w:proofErr w:type="spellEnd"/>
    </w:p>
    <w:p w:rsidR="001A3C9E" w:rsidRDefault="00CB0BEB" w:rsidP="007F12D5">
      <w:pPr>
        <w:numPr>
          <w:ilvl w:val="0"/>
          <w:numId w:val="7"/>
        </w:numPr>
        <w:spacing w:before="120" w:after="120" w:line="276" w:lineRule="auto"/>
        <w:ind w:right="67" w:hanging="283"/>
        <w:jc w:val="both"/>
        <w:rPr>
          <w:rFonts w:asciiTheme="minorHAnsi" w:hAnsiTheme="minorHAnsi" w:cstheme="minorHAnsi"/>
        </w:rPr>
      </w:pPr>
      <w:r>
        <w:rPr>
          <w:rFonts w:asciiTheme="minorHAnsi" w:hAnsiTheme="minorHAnsi" w:cstheme="minorHAnsi"/>
        </w:rPr>
        <w:t>dostawa i konfiguracja</w:t>
      </w:r>
      <w:r w:rsidRPr="00C2325A">
        <w:rPr>
          <w:rFonts w:asciiTheme="minorHAnsi" w:hAnsiTheme="minorHAnsi" w:cstheme="minorHAnsi"/>
        </w:rPr>
        <w:t xml:space="preserve"> </w:t>
      </w:r>
      <w:r w:rsidR="00C2325A" w:rsidRPr="00C2325A">
        <w:rPr>
          <w:rFonts w:asciiTheme="minorHAnsi" w:hAnsiTheme="minorHAnsi" w:cstheme="minorHAnsi"/>
        </w:rPr>
        <w:t>centrali telefonicznej w budynku Urzędu Miasta, 1</w:t>
      </w:r>
      <w:ins w:id="207" w:author="Jarosław Łabędzki" w:date="2017-12-18T07:36:00Z">
        <w:r w:rsidR="00CD11F1">
          <w:rPr>
            <w:rFonts w:asciiTheme="minorHAnsi" w:hAnsiTheme="minorHAnsi" w:cstheme="minorHAnsi"/>
          </w:rPr>
          <w:t>4</w:t>
        </w:r>
      </w:ins>
      <w:del w:id="208" w:author="Jarosław Łabędzki" w:date="2017-12-18T07:36:00Z">
        <w:r w:rsidR="00C2325A" w:rsidRPr="00C2325A" w:rsidDel="00CD11F1">
          <w:rPr>
            <w:rFonts w:asciiTheme="minorHAnsi" w:hAnsiTheme="minorHAnsi" w:cstheme="minorHAnsi"/>
          </w:rPr>
          <w:delText>6</w:delText>
        </w:r>
      </w:del>
      <w:r w:rsidR="00C2325A" w:rsidRPr="00C2325A">
        <w:rPr>
          <w:rFonts w:asciiTheme="minorHAnsi" w:hAnsiTheme="minorHAnsi" w:cstheme="minorHAnsi"/>
        </w:rPr>
        <w:t xml:space="preserve"> szt. telefonów oraz 4 </w:t>
      </w:r>
      <w:r w:rsidR="00EA6C2A">
        <w:rPr>
          <w:rFonts w:asciiTheme="minorHAnsi" w:hAnsiTheme="minorHAnsi" w:cstheme="minorHAnsi"/>
        </w:rPr>
        <w:t xml:space="preserve">telefonów systemowych z konsolą </w:t>
      </w:r>
    </w:p>
    <w:p w:rsidR="001A3C9E" w:rsidRPr="003E70FC" w:rsidRDefault="009F49F9" w:rsidP="007F12D5">
      <w:pPr>
        <w:numPr>
          <w:ilvl w:val="0"/>
          <w:numId w:val="7"/>
        </w:numPr>
        <w:spacing w:before="120" w:after="120" w:line="276" w:lineRule="auto"/>
        <w:ind w:right="67" w:hanging="283"/>
        <w:jc w:val="both"/>
        <w:rPr>
          <w:rFonts w:asciiTheme="minorHAnsi" w:hAnsiTheme="minorHAnsi" w:cstheme="minorHAnsi"/>
        </w:rPr>
      </w:pPr>
      <w:r w:rsidRPr="009F49F9">
        <w:rPr>
          <w:rFonts w:asciiTheme="minorHAnsi" w:hAnsiTheme="minorHAnsi" w:cstheme="minorHAnsi"/>
        </w:rPr>
        <w:t>zaprojektowanie, dostawa i wykonanie</w:t>
      </w:r>
      <w:r w:rsidR="001A3C9E">
        <w:rPr>
          <w:rFonts w:asciiTheme="minorHAnsi" w:hAnsiTheme="minorHAnsi" w:cstheme="minorHAnsi"/>
        </w:rPr>
        <w:t xml:space="preserve"> </w:t>
      </w:r>
      <w:r>
        <w:rPr>
          <w:rFonts w:asciiTheme="minorHAnsi" w:hAnsiTheme="minorHAnsi" w:cstheme="minorHAnsi"/>
        </w:rPr>
        <w:t>10</w:t>
      </w:r>
      <w:r w:rsidR="001A3C9E">
        <w:rPr>
          <w:rFonts w:asciiTheme="minorHAnsi" w:hAnsiTheme="minorHAnsi" w:cstheme="minorHAnsi"/>
        </w:rPr>
        <w:t xml:space="preserve"> linii LAN rozszytych na </w:t>
      </w:r>
      <w:proofErr w:type="spellStart"/>
      <w:r w:rsidR="001A3C9E">
        <w:rPr>
          <w:rFonts w:asciiTheme="minorHAnsi" w:hAnsiTheme="minorHAnsi" w:cstheme="minorHAnsi"/>
        </w:rPr>
        <w:t>patch</w:t>
      </w:r>
      <w:proofErr w:type="spellEnd"/>
      <w:r w:rsidR="001A3C9E">
        <w:rPr>
          <w:rFonts w:asciiTheme="minorHAnsi" w:hAnsiTheme="minorHAnsi" w:cstheme="minorHAnsi"/>
        </w:rPr>
        <w:t xml:space="preserve"> panelu pomiędzy istniejącą szafą serwerową </w:t>
      </w:r>
      <w:r w:rsidR="001E3B28">
        <w:rPr>
          <w:rFonts w:asciiTheme="minorHAnsi" w:hAnsiTheme="minorHAnsi" w:cstheme="minorHAnsi"/>
        </w:rPr>
        <w:t>znajdującą się na parterze budynku</w:t>
      </w:r>
      <w:r w:rsidR="00BF707E">
        <w:rPr>
          <w:rFonts w:asciiTheme="minorHAnsi" w:hAnsiTheme="minorHAnsi" w:cstheme="minorHAnsi"/>
        </w:rPr>
        <w:t xml:space="preserve"> Urzędu Miasta</w:t>
      </w:r>
      <w:r w:rsidR="001E3B28">
        <w:rPr>
          <w:rFonts w:asciiTheme="minorHAnsi" w:hAnsiTheme="minorHAnsi" w:cstheme="minorHAnsi"/>
        </w:rPr>
        <w:t xml:space="preserve"> oraz istniejącą szafą znajdującą się na piętrze  </w:t>
      </w:r>
      <w:r w:rsidR="001A3C9E">
        <w:rPr>
          <w:rFonts w:asciiTheme="minorHAnsi" w:hAnsiTheme="minorHAnsi" w:cstheme="minorHAnsi"/>
        </w:rPr>
        <w:t>.</w:t>
      </w:r>
    </w:p>
    <w:p w:rsidR="001A3C9E" w:rsidRPr="003E70FC" w:rsidRDefault="001A3C9E" w:rsidP="007F12D5">
      <w:pPr>
        <w:numPr>
          <w:ilvl w:val="0"/>
          <w:numId w:val="7"/>
        </w:numPr>
        <w:spacing w:before="120" w:after="120" w:line="276" w:lineRule="auto"/>
        <w:ind w:right="67" w:hanging="283"/>
        <w:jc w:val="both"/>
        <w:rPr>
          <w:rFonts w:asciiTheme="minorHAnsi" w:hAnsiTheme="minorHAnsi" w:cstheme="minorHAnsi"/>
        </w:rPr>
      </w:pPr>
      <w:r>
        <w:rPr>
          <w:rFonts w:asciiTheme="minorHAnsi" w:hAnsiTheme="minorHAnsi" w:cstheme="minorHAnsi"/>
        </w:rPr>
        <w:lastRenderedPageBreak/>
        <w:t>dostawa, montaż  szafy</w:t>
      </w:r>
      <w:r w:rsidR="001E3B28">
        <w:rPr>
          <w:rFonts w:asciiTheme="minorHAnsi" w:hAnsiTheme="minorHAnsi" w:cstheme="minorHAnsi"/>
        </w:rPr>
        <w:t xml:space="preserve"> RACK 19” 800x10</w:t>
      </w:r>
      <w:r>
        <w:rPr>
          <w:rFonts w:asciiTheme="minorHAnsi" w:hAnsiTheme="minorHAnsi" w:cstheme="minorHAnsi"/>
        </w:rPr>
        <w:t xml:space="preserve">00 mm </w:t>
      </w:r>
      <w:r w:rsidR="001E3B28">
        <w:rPr>
          <w:rFonts w:asciiTheme="minorHAnsi" w:hAnsiTheme="minorHAnsi" w:cstheme="minorHAnsi"/>
        </w:rPr>
        <w:t>w budynku Urzędu Miasta</w:t>
      </w:r>
      <w:r>
        <w:rPr>
          <w:rFonts w:asciiTheme="minorHAnsi" w:hAnsiTheme="minorHAnsi" w:cstheme="minorHAnsi"/>
        </w:rPr>
        <w:t xml:space="preserve"> </w:t>
      </w:r>
    </w:p>
    <w:p w:rsidR="001A3C9E" w:rsidRPr="003E70FC" w:rsidRDefault="001A3C9E" w:rsidP="007F12D5">
      <w:pPr>
        <w:numPr>
          <w:ilvl w:val="0"/>
          <w:numId w:val="7"/>
        </w:numPr>
        <w:spacing w:before="120" w:after="120" w:line="276" w:lineRule="auto"/>
        <w:ind w:right="67" w:hanging="283"/>
        <w:jc w:val="both"/>
        <w:rPr>
          <w:rFonts w:asciiTheme="minorHAnsi" w:hAnsiTheme="minorHAnsi" w:cstheme="minorHAnsi"/>
        </w:rPr>
      </w:pPr>
      <w:r>
        <w:rPr>
          <w:rFonts w:asciiTheme="minorHAnsi" w:hAnsiTheme="minorHAnsi" w:cstheme="minorHAnsi"/>
        </w:rPr>
        <w:t xml:space="preserve">dostawa, montaż 2 </w:t>
      </w:r>
      <w:proofErr w:type="spellStart"/>
      <w:r>
        <w:rPr>
          <w:rFonts w:asciiTheme="minorHAnsi" w:hAnsiTheme="minorHAnsi" w:cstheme="minorHAnsi"/>
        </w:rPr>
        <w:t>switchy</w:t>
      </w:r>
      <w:proofErr w:type="spellEnd"/>
      <w:r>
        <w:rPr>
          <w:rFonts w:asciiTheme="minorHAnsi" w:hAnsiTheme="minorHAnsi" w:cstheme="minorHAnsi"/>
        </w:rPr>
        <w:t xml:space="preserve"> 48 portowych </w:t>
      </w:r>
      <w:r w:rsidR="001E3B28">
        <w:rPr>
          <w:rFonts w:asciiTheme="minorHAnsi" w:hAnsiTheme="minorHAnsi" w:cstheme="minorHAnsi"/>
        </w:rPr>
        <w:t>w budynku Urzędu Miasta</w:t>
      </w:r>
      <w:r>
        <w:rPr>
          <w:rFonts w:asciiTheme="minorHAnsi" w:hAnsiTheme="minorHAnsi" w:cstheme="minorHAnsi"/>
        </w:rPr>
        <w:t xml:space="preserve"> </w:t>
      </w:r>
    </w:p>
    <w:p w:rsidR="001E3B28" w:rsidRPr="003E70FC" w:rsidRDefault="001E3B28" w:rsidP="007F12D5">
      <w:pPr>
        <w:numPr>
          <w:ilvl w:val="0"/>
          <w:numId w:val="7"/>
        </w:numPr>
        <w:spacing w:before="120" w:after="120" w:line="276" w:lineRule="auto"/>
        <w:ind w:right="67" w:hanging="283"/>
        <w:jc w:val="both"/>
        <w:rPr>
          <w:rFonts w:asciiTheme="minorHAnsi" w:hAnsiTheme="minorHAnsi" w:cstheme="minorHAnsi"/>
        </w:rPr>
      </w:pPr>
      <w:r>
        <w:rPr>
          <w:rFonts w:asciiTheme="minorHAnsi" w:hAnsiTheme="minorHAnsi" w:cstheme="minorHAnsi"/>
        </w:rPr>
        <w:t xml:space="preserve">dostawa, montaż  </w:t>
      </w:r>
      <w:proofErr w:type="spellStart"/>
      <w:r>
        <w:rPr>
          <w:rFonts w:asciiTheme="minorHAnsi" w:hAnsiTheme="minorHAnsi" w:cstheme="minorHAnsi"/>
        </w:rPr>
        <w:t>switcha</w:t>
      </w:r>
      <w:proofErr w:type="spellEnd"/>
      <w:r>
        <w:rPr>
          <w:rFonts w:asciiTheme="minorHAnsi" w:hAnsiTheme="minorHAnsi" w:cstheme="minorHAnsi"/>
        </w:rPr>
        <w:t xml:space="preserve"> 48 portowego w budynku </w:t>
      </w:r>
      <w:proofErr w:type="spellStart"/>
      <w:r>
        <w:rPr>
          <w:rFonts w:asciiTheme="minorHAnsi" w:hAnsiTheme="minorHAnsi" w:cstheme="minorHAnsi"/>
        </w:rPr>
        <w:t>ZBGKiM</w:t>
      </w:r>
      <w:proofErr w:type="spellEnd"/>
    </w:p>
    <w:p w:rsidR="001A3C9E" w:rsidRDefault="001A3C9E" w:rsidP="007F12D5">
      <w:pPr>
        <w:spacing w:before="120" w:after="120" w:line="276" w:lineRule="auto"/>
        <w:ind w:left="0" w:firstLine="0"/>
        <w:rPr>
          <w:rFonts w:asciiTheme="minorHAnsi" w:hAnsiTheme="minorHAnsi" w:cstheme="minorHAnsi"/>
        </w:rPr>
      </w:pPr>
    </w:p>
    <w:p w:rsidR="007F12D5" w:rsidRDefault="007F12D5" w:rsidP="007F12D5">
      <w:pPr>
        <w:spacing w:before="120" w:after="120" w:line="276" w:lineRule="auto"/>
        <w:ind w:left="0" w:firstLine="0"/>
        <w:rPr>
          <w:rFonts w:asciiTheme="minorHAnsi" w:hAnsiTheme="minorHAnsi" w:cstheme="minorHAnsi"/>
        </w:rPr>
      </w:pPr>
    </w:p>
    <w:p w:rsidR="001A3C9E" w:rsidRPr="003E70FC" w:rsidRDefault="001A3C9E" w:rsidP="007F12D5">
      <w:pPr>
        <w:pStyle w:val="Nagwek6"/>
        <w:spacing w:before="120" w:after="120" w:line="276" w:lineRule="auto"/>
      </w:pPr>
      <w:bookmarkStart w:id="209" w:name="_Toc501346166"/>
      <w:r w:rsidRPr="003E70FC">
        <w:t>1.2</w:t>
      </w:r>
      <w:r w:rsidRPr="003E70FC">
        <w:rPr>
          <w:rFonts w:eastAsia="Arial"/>
        </w:rPr>
        <w:t xml:space="preserve"> </w:t>
      </w:r>
      <w:r w:rsidRPr="003E70FC">
        <w:t xml:space="preserve">Ogólne właściwości </w:t>
      </w:r>
      <w:r w:rsidRPr="000A74FA">
        <w:t>funkcjonalno</w:t>
      </w:r>
      <w:r>
        <w:t>-użytkowe</w:t>
      </w:r>
      <w:bookmarkEnd w:id="209"/>
      <w:r w:rsidRPr="003E70FC">
        <w:t xml:space="preserve"> </w:t>
      </w:r>
    </w:p>
    <w:p w:rsidR="001A3C9E" w:rsidRPr="003E70FC" w:rsidRDefault="001A3C9E" w:rsidP="001A0FF1">
      <w:pPr>
        <w:spacing w:before="120" w:after="120" w:line="276" w:lineRule="auto"/>
        <w:ind w:left="0" w:firstLine="0"/>
        <w:rPr>
          <w:rFonts w:asciiTheme="minorHAnsi" w:hAnsiTheme="minorHAnsi" w:cstheme="minorHAnsi"/>
        </w:rPr>
      </w:pPr>
      <w:r w:rsidRPr="003E70FC">
        <w:rPr>
          <w:rFonts w:asciiTheme="minorHAnsi" w:hAnsiTheme="minorHAnsi" w:cstheme="minorHAnsi"/>
        </w:rPr>
        <w:t xml:space="preserve"> Program funkcjonalno-użytkowy służy do ustalenia zakresu przedmiotu zamówienia oraz określenia kosztów wykonania: </w:t>
      </w:r>
    </w:p>
    <w:p w:rsidR="001A3C9E" w:rsidRPr="003E70FC" w:rsidRDefault="001A3C9E" w:rsidP="007F12D5">
      <w:pPr>
        <w:numPr>
          <w:ilvl w:val="0"/>
          <w:numId w:val="8"/>
        </w:numPr>
        <w:spacing w:before="120" w:after="120" w:line="276" w:lineRule="auto"/>
        <w:ind w:right="67"/>
        <w:jc w:val="both"/>
        <w:rPr>
          <w:rFonts w:asciiTheme="minorHAnsi" w:hAnsiTheme="minorHAnsi" w:cstheme="minorHAnsi"/>
        </w:rPr>
      </w:pPr>
      <w:r w:rsidRPr="003E70FC">
        <w:rPr>
          <w:rFonts w:asciiTheme="minorHAnsi" w:hAnsiTheme="minorHAnsi" w:cstheme="minorHAnsi"/>
        </w:rPr>
        <w:t xml:space="preserve">prac projektowych wraz ze specyfikacją techniczną wykonania i odbioru robót elektrycznych i teletechnicznych, opracowaną na podstawie Rozporządzenia Ministra Infrastruktury dnia 2 września 2004 r. w sprawie szczegółowego zakresu form dokumentacji projektowej, specyfikacji technicznych i odbioru robót budowlanych oraz programu </w:t>
      </w:r>
      <w:proofErr w:type="spellStart"/>
      <w:r w:rsidRPr="003E70FC">
        <w:rPr>
          <w:rFonts w:asciiTheme="minorHAnsi" w:hAnsiTheme="minorHAnsi" w:cstheme="minorHAnsi"/>
        </w:rPr>
        <w:t>funkcjonalno</w:t>
      </w:r>
      <w:proofErr w:type="spellEnd"/>
      <w:r w:rsidRPr="003E70FC">
        <w:rPr>
          <w:rFonts w:asciiTheme="minorHAnsi" w:hAnsiTheme="minorHAnsi" w:cstheme="minorHAnsi"/>
        </w:rPr>
        <w:t xml:space="preserve"> – użytkowego (Dz. U. Nr 202 poz. 2072). </w:t>
      </w:r>
    </w:p>
    <w:p w:rsidR="001A3C9E" w:rsidRPr="003E70FC" w:rsidRDefault="001A3C9E" w:rsidP="007F12D5">
      <w:pPr>
        <w:numPr>
          <w:ilvl w:val="0"/>
          <w:numId w:val="8"/>
        </w:numPr>
        <w:spacing w:before="120" w:after="120" w:line="276" w:lineRule="auto"/>
        <w:ind w:right="67"/>
        <w:jc w:val="both"/>
        <w:rPr>
          <w:rFonts w:asciiTheme="minorHAnsi" w:hAnsiTheme="minorHAnsi" w:cstheme="minorHAnsi"/>
        </w:rPr>
      </w:pPr>
      <w:r w:rsidRPr="003E70FC">
        <w:rPr>
          <w:rFonts w:asciiTheme="minorHAnsi" w:hAnsiTheme="minorHAnsi" w:cstheme="minorHAnsi"/>
        </w:rPr>
        <w:t xml:space="preserve">prac montażowych projektowanych  instalacji i urządzeń, wykonanych zgodnie z zatwierdzonym projektem technicznym, obowiązującymi przepisami i DTR montowanych urządzeń </w:t>
      </w:r>
    </w:p>
    <w:p w:rsidR="001A3C9E" w:rsidRPr="000A74FA" w:rsidRDefault="001A3C9E" w:rsidP="007F12D5">
      <w:pPr>
        <w:numPr>
          <w:ilvl w:val="0"/>
          <w:numId w:val="8"/>
        </w:numPr>
        <w:spacing w:before="120" w:after="120" w:line="276" w:lineRule="auto"/>
        <w:ind w:right="67"/>
        <w:jc w:val="both"/>
        <w:rPr>
          <w:rFonts w:asciiTheme="minorHAnsi" w:hAnsiTheme="minorHAnsi" w:cstheme="minorHAnsi"/>
        </w:rPr>
      </w:pPr>
      <w:r w:rsidRPr="003E70FC">
        <w:rPr>
          <w:rFonts w:asciiTheme="minorHAnsi" w:hAnsiTheme="minorHAnsi" w:cstheme="minorHAnsi"/>
        </w:rPr>
        <w:t xml:space="preserve">pomiarów końcowych instalacji okablowania strukturalnego zgodnie z PN-EN 50346 „Technika informatyczna - Instalacja okablowania - Badanie zainstalowanego okablowania”  i zasilającej wykonanych zgodnie z PN-IEC 60364-6-61 2000 </w:t>
      </w:r>
      <w:r w:rsidRPr="000A74FA">
        <w:rPr>
          <w:rFonts w:asciiTheme="minorHAnsi" w:hAnsiTheme="minorHAnsi" w:cstheme="minorHAnsi"/>
        </w:rPr>
        <w:t xml:space="preserve">„Instalacje elektryczne w obiektach budowlanych.  Sprawdzenia odbiorcze” </w:t>
      </w:r>
    </w:p>
    <w:p w:rsidR="001A3C9E" w:rsidRDefault="001A3C9E" w:rsidP="007F12D5">
      <w:pPr>
        <w:numPr>
          <w:ilvl w:val="0"/>
          <w:numId w:val="8"/>
        </w:numPr>
        <w:spacing w:before="120" w:after="120" w:line="276" w:lineRule="auto"/>
        <w:ind w:right="67"/>
        <w:jc w:val="both"/>
        <w:rPr>
          <w:rFonts w:asciiTheme="minorHAnsi" w:hAnsiTheme="minorHAnsi" w:cstheme="minorHAnsi"/>
        </w:rPr>
      </w:pPr>
      <w:r w:rsidRPr="003E70FC">
        <w:rPr>
          <w:rFonts w:asciiTheme="minorHAnsi" w:hAnsiTheme="minorHAnsi" w:cstheme="minorHAnsi"/>
        </w:rPr>
        <w:t xml:space="preserve">sporządzenia dokumentacji powykonawczej odzwierciedlającej stan rzeczywisty wykonanej instalacji, zawierającej wszystkie rysunki i schematy oraz protokoły z wykonanych pomiarów. </w:t>
      </w:r>
    </w:p>
    <w:p w:rsidR="001A3C9E" w:rsidRDefault="001A3C9E" w:rsidP="007F12D5">
      <w:pPr>
        <w:spacing w:before="120" w:after="120" w:line="276" w:lineRule="auto"/>
        <w:ind w:right="67"/>
        <w:rPr>
          <w:rFonts w:asciiTheme="minorHAnsi" w:hAnsiTheme="minorHAnsi" w:cstheme="minorHAnsi"/>
        </w:rPr>
      </w:pPr>
    </w:p>
    <w:p w:rsidR="001A3C9E" w:rsidRPr="003E70FC" w:rsidRDefault="001A3C9E" w:rsidP="007F12D5">
      <w:pPr>
        <w:spacing w:before="120" w:after="120" w:line="276" w:lineRule="auto"/>
        <w:ind w:right="67"/>
        <w:rPr>
          <w:rFonts w:asciiTheme="minorHAnsi" w:hAnsiTheme="minorHAnsi" w:cstheme="minorHAnsi"/>
        </w:rPr>
      </w:pPr>
    </w:p>
    <w:p w:rsidR="001A3C9E" w:rsidRPr="003E70FC" w:rsidRDefault="001A3C9E" w:rsidP="007F12D5">
      <w:pPr>
        <w:pStyle w:val="Nagwek6"/>
        <w:spacing w:before="120" w:after="120" w:line="276" w:lineRule="auto"/>
        <w:ind w:left="422"/>
        <w:rPr>
          <w:rFonts w:asciiTheme="minorHAnsi" w:hAnsiTheme="minorHAnsi" w:cstheme="minorHAnsi"/>
        </w:rPr>
      </w:pPr>
      <w:bookmarkStart w:id="210" w:name="_Toc501346167"/>
      <w:r w:rsidRPr="003E70FC">
        <w:rPr>
          <w:rFonts w:asciiTheme="minorHAnsi" w:hAnsiTheme="minorHAnsi" w:cstheme="minorHAnsi"/>
        </w:rPr>
        <w:t>1.3</w:t>
      </w:r>
      <w:r w:rsidRPr="003E70FC">
        <w:rPr>
          <w:rFonts w:asciiTheme="minorHAnsi" w:eastAsia="Arial" w:hAnsiTheme="minorHAnsi" w:cstheme="minorHAnsi"/>
        </w:rPr>
        <w:t xml:space="preserve"> </w:t>
      </w:r>
      <w:r w:rsidRPr="003E70FC">
        <w:rPr>
          <w:rFonts w:asciiTheme="minorHAnsi" w:hAnsiTheme="minorHAnsi" w:cstheme="minorHAnsi"/>
        </w:rPr>
        <w:t>Opis stanu istniejącego</w:t>
      </w:r>
      <w:bookmarkEnd w:id="210"/>
      <w:r w:rsidRPr="003E70FC">
        <w:rPr>
          <w:rFonts w:asciiTheme="minorHAnsi" w:hAnsiTheme="minorHAnsi" w:cstheme="minorHAnsi"/>
        </w:rPr>
        <w:t xml:space="preserve"> </w:t>
      </w:r>
    </w:p>
    <w:p w:rsidR="001A3C9E" w:rsidRPr="003E70FC" w:rsidRDefault="001A3C9E" w:rsidP="007F12D5">
      <w:pPr>
        <w:spacing w:before="120" w:after="120" w:line="276" w:lineRule="auto"/>
        <w:ind w:left="0" w:firstLine="0"/>
        <w:rPr>
          <w:rFonts w:asciiTheme="minorHAnsi" w:hAnsiTheme="minorHAnsi" w:cstheme="minorHAnsi"/>
        </w:rPr>
      </w:pPr>
      <w:r w:rsidRPr="003E70FC">
        <w:rPr>
          <w:rFonts w:asciiTheme="minorHAnsi" w:hAnsiTheme="minorHAnsi" w:cstheme="minorHAnsi"/>
        </w:rPr>
        <w:t xml:space="preserve"> </w:t>
      </w:r>
    </w:p>
    <w:p w:rsidR="001A3C9E" w:rsidRPr="003E70FC" w:rsidRDefault="001A3C9E" w:rsidP="007F12D5">
      <w:pPr>
        <w:pStyle w:val="Nagwek6"/>
        <w:spacing w:before="120" w:after="120" w:line="276" w:lineRule="auto"/>
      </w:pPr>
      <w:bookmarkStart w:id="211" w:name="_Toc501346168"/>
      <w:r w:rsidRPr="003E70FC">
        <w:t>1.3.1</w:t>
      </w:r>
      <w:r w:rsidRPr="003E70FC">
        <w:rPr>
          <w:rFonts w:eastAsia="Arial"/>
        </w:rPr>
        <w:t xml:space="preserve"> </w:t>
      </w:r>
      <w:r w:rsidRPr="003E70FC">
        <w:t xml:space="preserve">Budynek UM </w:t>
      </w:r>
      <w:r w:rsidR="00355FAE">
        <w:t>Rynek 1</w:t>
      </w:r>
      <w:bookmarkEnd w:id="211"/>
    </w:p>
    <w:p w:rsidR="00F71FB3" w:rsidRDefault="001A3C9E" w:rsidP="007F12D5">
      <w:pPr>
        <w:spacing w:before="120" w:after="120" w:line="276" w:lineRule="auto"/>
        <w:jc w:val="both"/>
        <w:rPr>
          <w:rFonts w:asciiTheme="minorHAnsi" w:hAnsiTheme="minorHAnsi" w:cstheme="minorHAnsi"/>
        </w:rPr>
      </w:pPr>
      <w:r w:rsidRPr="005453C8">
        <w:rPr>
          <w:rFonts w:asciiTheme="minorHAnsi" w:hAnsiTheme="minorHAnsi" w:cstheme="minorHAnsi"/>
        </w:rPr>
        <w:t xml:space="preserve">Budynek </w:t>
      </w:r>
      <w:r w:rsidR="00485571">
        <w:rPr>
          <w:rFonts w:asciiTheme="minorHAnsi" w:hAnsiTheme="minorHAnsi" w:cstheme="minorHAnsi"/>
        </w:rPr>
        <w:t>trzykondygnacyjny</w:t>
      </w:r>
      <w:r w:rsidRPr="005453C8">
        <w:rPr>
          <w:rFonts w:asciiTheme="minorHAnsi" w:hAnsiTheme="minorHAnsi" w:cstheme="minorHAnsi"/>
        </w:rPr>
        <w:t xml:space="preserve"> , pod nadzorem konserwatora zabytków.  W budynku istnieje sieć okablowania str</w:t>
      </w:r>
      <w:r w:rsidR="00925407">
        <w:rPr>
          <w:rFonts w:asciiTheme="minorHAnsi" w:hAnsiTheme="minorHAnsi" w:cstheme="minorHAnsi"/>
        </w:rPr>
        <w:t xml:space="preserve">ukturalnego obsługiwana przez 2 punkt dystrybucyjne. Jeden punkt dystrybucyjny </w:t>
      </w:r>
      <w:r w:rsidR="00A0492B">
        <w:rPr>
          <w:rFonts w:asciiTheme="minorHAnsi" w:hAnsiTheme="minorHAnsi" w:cstheme="minorHAnsi"/>
        </w:rPr>
        <w:t xml:space="preserve">w formie szafy RACK 19” 42U </w:t>
      </w:r>
      <w:r w:rsidR="00925407">
        <w:rPr>
          <w:rFonts w:asciiTheme="minorHAnsi" w:hAnsiTheme="minorHAnsi" w:cstheme="minorHAnsi"/>
        </w:rPr>
        <w:t>z</w:t>
      </w:r>
      <w:r w:rsidR="00A0492B">
        <w:rPr>
          <w:rFonts w:asciiTheme="minorHAnsi" w:hAnsiTheme="minorHAnsi" w:cstheme="minorHAnsi"/>
        </w:rPr>
        <w:t xml:space="preserve">najduje się </w:t>
      </w:r>
      <w:r w:rsidR="00686B53">
        <w:rPr>
          <w:rFonts w:asciiTheme="minorHAnsi" w:hAnsiTheme="minorHAnsi" w:cstheme="minorHAnsi"/>
        </w:rPr>
        <w:t xml:space="preserve">w pomieszczeniu </w:t>
      </w:r>
      <w:r w:rsidR="00F5144A">
        <w:rPr>
          <w:rFonts w:asciiTheme="minorHAnsi" w:hAnsiTheme="minorHAnsi" w:cstheme="minorHAnsi"/>
        </w:rPr>
        <w:t>3</w:t>
      </w:r>
      <w:r w:rsidR="00A0492B">
        <w:rPr>
          <w:rFonts w:asciiTheme="minorHAnsi" w:hAnsiTheme="minorHAnsi" w:cstheme="minorHAnsi"/>
        </w:rPr>
        <w:t xml:space="preserve"> i obsługuje wszystkie pomieszczenia znajdujące się na parterze</w:t>
      </w:r>
      <w:r w:rsidR="00686B53">
        <w:rPr>
          <w:rFonts w:asciiTheme="minorHAnsi" w:hAnsiTheme="minorHAnsi" w:cstheme="minorHAnsi"/>
        </w:rPr>
        <w:t xml:space="preserve">. Sieć została zaadoptowana na potrzeby urzędu po istniejącym tam kilka lat temu banku. Drugi punk dystrybucyjny znajduje się na </w:t>
      </w:r>
      <w:r w:rsidR="001E3B28">
        <w:rPr>
          <w:rFonts w:asciiTheme="minorHAnsi" w:hAnsiTheme="minorHAnsi" w:cstheme="minorHAnsi"/>
        </w:rPr>
        <w:t>1 piętrze</w:t>
      </w:r>
      <w:r w:rsidR="00686B53">
        <w:rPr>
          <w:rFonts w:asciiTheme="minorHAnsi" w:hAnsiTheme="minorHAnsi" w:cstheme="minorHAnsi"/>
        </w:rPr>
        <w:t xml:space="preserve"> budynku i obsługuje pozostałą część budynku</w:t>
      </w:r>
      <w:r w:rsidRPr="005453C8">
        <w:rPr>
          <w:rFonts w:asciiTheme="minorHAnsi" w:hAnsiTheme="minorHAnsi" w:cstheme="minorHAnsi"/>
        </w:rPr>
        <w:t xml:space="preserve">  W budynku nie ma dedykowanej sieci zasilającej dla sprzętu komputerowego.  </w:t>
      </w:r>
    </w:p>
    <w:p w:rsidR="00F71FB3" w:rsidRDefault="00F71FB3" w:rsidP="007F12D5">
      <w:pPr>
        <w:spacing w:before="120" w:after="120" w:line="276" w:lineRule="auto"/>
        <w:ind w:left="0" w:right="67"/>
        <w:rPr>
          <w:rFonts w:asciiTheme="minorHAnsi" w:hAnsiTheme="minorHAnsi" w:cstheme="minorHAnsi"/>
        </w:rPr>
      </w:pPr>
    </w:p>
    <w:p w:rsidR="001A3C9E" w:rsidRPr="00F71FB3" w:rsidRDefault="00F71FB3" w:rsidP="007F12D5">
      <w:pPr>
        <w:pStyle w:val="Nagwek6"/>
        <w:spacing w:before="120" w:after="120" w:line="276" w:lineRule="auto"/>
      </w:pPr>
      <w:bookmarkStart w:id="212" w:name="_Toc501346169"/>
      <w:r w:rsidRPr="00F71FB3">
        <w:t xml:space="preserve">1.3.2 Budynek </w:t>
      </w:r>
      <w:proofErr w:type="spellStart"/>
      <w:r w:rsidRPr="00F71FB3">
        <w:t>ZBGKiM</w:t>
      </w:r>
      <w:proofErr w:type="spellEnd"/>
      <w:r w:rsidRPr="00F71FB3">
        <w:t xml:space="preserve"> ul. Kolejowa 42</w:t>
      </w:r>
      <w:bookmarkEnd w:id="212"/>
      <w:r w:rsidR="001A3C9E" w:rsidRPr="00F71FB3">
        <w:t xml:space="preserve"> </w:t>
      </w:r>
    </w:p>
    <w:p w:rsidR="001A3C9E" w:rsidRDefault="001A3C9E" w:rsidP="007F12D5">
      <w:pPr>
        <w:spacing w:before="120" w:after="120" w:line="276" w:lineRule="auto"/>
        <w:jc w:val="both"/>
        <w:rPr>
          <w:rFonts w:asciiTheme="minorHAnsi" w:hAnsiTheme="minorHAnsi" w:cstheme="minorHAnsi"/>
        </w:rPr>
      </w:pPr>
      <w:r w:rsidRPr="003E70FC">
        <w:rPr>
          <w:rFonts w:asciiTheme="minorHAnsi" w:hAnsiTheme="minorHAnsi" w:cstheme="minorHAnsi"/>
        </w:rPr>
        <w:t xml:space="preserve"> </w:t>
      </w:r>
      <w:r w:rsidR="00686B53">
        <w:rPr>
          <w:rFonts w:asciiTheme="minorHAnsi" w:hAnsiTheme="minorHAnsi" w:cstheme="minorHAnsi"/>
        </w:rPr>
        <w:t>Budynek parterowy o funkcji biurowo-magazynowej. W budynku istnieje okablowanie</w:t>
      </w:r>
      <w:r w:rsidR="00686B53" w:rsidRPr="00686B53">
        <w:rPr>
          <w:rFonts w:asciiTheme="minorHAnsi" w:hAnsiTheme="minorHAnsi" w:cstheme="minorHAnsi"/>
        </w:rPr>
        <w:t xml:space="preserve"> lecz nie spełnia ono dzisiejszych standardów okablowania strukturalnego. W budynku nie ma  dedykowanej sieci zasilającej dla sprzętu komputerowego.</w:t>
      </w:r>
    </w:p>
    <w:p w:rsidR="00686B53" w:rsidRDefault="00686B53" w:rsidP="007F12D5">
      <w:pPr>
        <w:spacing w:before="120" w:after="120" w:line="276" w:lineRule="auto"/>
        <w:jc w:val="both"/>
        <w:rPr>
          <w:rFonts w:asciiTheme="minorHAnsi" w:hAnsiTheme="minorHAnsi" w:cstheme="minorHAnsi"/>
        </w:rPr>
      </w:pPr>
    </w:p>
    <w:p w:rsidR="00686B53" w:rsidRDefault="00686B53" w:rsidP="007F12D5">
      <w:pPr>
        <w:spacing w:before="120" w:after="120" w:line="276" w:lineRule="auto"/>
        <w:ind w:left="0" w:firstLine="0"/>
        <w:rPr>
          <w:rFonts w:asciiTheme="minorHAnsi" w:hAnsiTheme="minorHAnsi" w:cstheme="minorHAnsi"/>
        </w:rPr>
      </w:pPr>
    </w:p>
    <w:p w:rsidR="001A3C9E" w:rsidRPr="001A0FF1" w:rsidRDefault="001A3C9E" w:rsidP="001A0FF1">
      <w:pPr>
        <w:pStyle w:val="Nagwek6"/>
        <w:spacing w:before="120" w:after="120" w:line="276" w:lineRule="auto"/>
      </w:pPr>
      <w:bookmarkStart w:id="213" w:name="_Toc501346170"/>
      <w:r>
        <w:t xml:space="preserve">2 </w:t>
      </w:r>
      <w:r w:rsidRPr="00415763">
        <w:t>O</w:t>
      </w:r>
      <w:r>
        <w:t>pis wymagań Zamawiającego</w:t>
      </w:r>
      <w:bookmarkEnd w:id="213"/>
      <w:r w:rsidRPr="00415763">
        <w:t xml:space="preserve">  </w:t>
      </w:r>
    </w:p>
    <w:p w:rsidR="001A3C9E" w:rsidRPr="003E70FC" w:rsidRDefault="001A3C9E" w:rsidP="007F12D5">
      <w:pPr>
        <w:spacing w:before="120" w:after="120" w:line="276" w:lineRule="auto"/>
        <w:ind w:left="0" w:right="67"/>
        <w:jc w:val="both"/>
        <w:rPr>
          <w:rFonts w:asciiTheme="minorHAnsi" w:hAnsiTheme="minorHAnsi" w:cstheme="minorHAnsi"/>
        </w:rPr>
      </w:pPr>
      <w:r w:rsidRPr="003E70FC">
        <w:rPr>
          <w:rFonts w:asciiTheme="minorHAnsi" w:hAnsiTheme="minorHAnsi" w:cstheme="minorHAnsi"/>
        </w:rPr>
        <w:t xml:space="preserve">W celu wykonania pełnego zakresu inwestycyjnego należy: </w:t>
      </w:r>
    </w:p>
    <w:p w:rsidR="001A3C9E" w:rsidRDefault="001A3C9E" w:rsidP="007F12D5">
      <w:pPr>
        <w:numPr>
          <w:ilvl w:val="0"/>
          <w:numId w:val="5"/>
        </w:numPr>
        <w:spacing w:before="120" w:after="120" w:line="276" w:lineRule="auto"/>
        <w:ind w:right="67" w:hanging="281"/>
        <w:jc w:val="both"/>
        <w:rPr>
          <w:rFonts w:asciiTheme="minorHAnsi" w:hAnsiTheme="minorHAnsi" w:cstheme="minorHAnsi"/>
        </w:rPr>
      </w:pPr>
      <w:r w:rsidRPr="003E70FC">
        <w:rPr>
          <w:rFonts w:asciiTheme="minorHAnsi" w:hAnsiTheme="minorHAnsi" w:cstheme="minorHAnsi"/>
        </w:rPr>
        <w:t xml:space="preserve">sporządzić projekt wykonawczy instalacji okablowania strukturalnego </w:t>
      </w:r>
      <w:r w:rsidR="00535501">
        <w:rPr>
          <w:rFonts w:asciiTheme="minorHAnsi" w:hAnsiTheme="minorHAnsi" w:cstheme="minorHAnsi"/>
        </w:rPr>
        <w:t>w budynku</w:t>
      </w:r>
      <w:r w:rsidR="00535501" w:rsidRPr="00535501">
        <w:t xml:space="preserve"> </w:t>
      </w:r>
      <w:proofErr w:type="spellStart"/>
      <w:r w:rsidR="00535501" w:rsidRPr="00535501">
        <w:rPr>
          <w:rFonts w:asciiTheme="minorHAnsi" w:hAnsiTheme="minorHAnsi" w:cstheme="minorHAnsi"/>
        </w:rPr>
        <w:t>ZBGKiM</w:t>
      </w:r>
      <w:proofErr w:type="spellEnd"/>
      <w:r w:rsidR="00535501">
        <w:rPr>
          <w:rFonts w:asciiTheme="minorHAnsi" w:hAnsiTheme="minorHAnsi" w:cstheme="minorHAnsi"/>
        </w:rPr>
        <w:t xml:space="preserve"> </w:t>
      </w:r>
      <w:r w:rsidRPr="003E70FC">
        <w:rPr>
          <w:rFonts w:asciiTheme="minorHAnsi" w:hAnsiTheme="minorHAnsi" w:cstheme="minorHAnsi"/>
        </w:rPr>
        <w:t xml:space="preserve">zawierający: </w:t>
      </w:r>
    </w:p>
    <w:p w:rsidR="001A3C9E" w:rsidRPr="00D3671A" w:rsidRDefault="001A3C9E" w:rsidP="007F12D5">
      <w:pPr>
        <w:pStyle w:val="Akapitzlist"/>
        <w:numPr>
          <w:ilvl w:val="0"/>
          <w:numId w:val="9"/>
        </w:numPr>
        <w:spacing w:before="120" w:after="120" w:line="276" w:lineRule="auto"/>
        <w:ind w:right="67"/>
        <w:jc w:val="both"/>
        <w:rPr>
          <w:rFonts w:asciiTheme="minorHAnsi" w:hAnsiTheme="minorHAnsi" w:cstheme="minorHAnsi"/>
        </w:rPr>
      </w:pPr>
      <w:r w:rsidRPr="00D3671A">
        <w:rPr>
          <w:rFonts w:asciiTheme="minorHAnsi" w:hAnsiTheme="minorHAnsi" w:cstheme="minorHAnsi"/>
        </w:rPr>
        <w:t xml:space="preserve">opis z zestawieniem materiałowym </w:t>
      </w:r>
    </w:p>
    <w:p w:rsidR="001A3C9E" w:rsidRPr="00D3671A" w:rsidRDefault="001A3C9E" w:rsidP="007F12D5">
      <w:pPr>
        <w:pStyle w:val="Akapitzlist"/>
        <w:numPr>
          <w:ilvl w:val="0"/>
          <w:numId w:val="9"/>
        </w:numPr>
        <w:spacing w:before="120" w:after="120" w:line="276" w:lineRule="auto"/>
        <w:ind w:right="714"/>
        <w:jc w:val="both"/>
        <w:rPr>
          <w:rFonts w:asciiTheme="minorHAnsi" w:hAnsiTheme="minorHAnsi" w:cstheme="minorHAnsi"/>
        </w:rPr>
      </w:pPr>
      <w:r w:rsidRPr="00D3671A">
        <w:rPr>
          <w:rFonts w:asciiTheme="minorHAnsi" w:hAnsiTheme="minorHAnsi" w:cstheme="minorHAnsi"/>
        </w:rPr>
        <w:t xml:space="preserve">rozmieszczenie punktów stanowiskowych </w:t>
      </w:r>
      <w:r w:rsidRPr="00D3671A">
        <w:rPr>
          <w:rFonts w:asciiTheme="minorHAnsi" w:eastAsia="Courier New" w:hAnsiTheme="minorHAnsi" w:cstheme="minorHAnsi"/>
        </w:rPr>
        <w:t>o</w:t>
      </w:r>
      <w:r w:rsidRPr="00D3671A">
        <w:rPr>
          <w:rFonts w:asciiTheme="minorHAnsi" w:eastAsia="Arial" w:hAnsiTheme="minorHAnsi" w:cstheme="minorHAnsi"/>
        </w:rPr>
        <w:t xml:space="preserve"> </w:t>
      </w:r>
      <w:r w:rsidRPr="00D3671A">
        <w:rPr>
          <w:rFonts w:asciiTheme="minorHAnsi" w:hAnsiTheme="minorHAnsi" w:cstheme="minorHAnsi"/>
        </w:rPr>
        <w:t xml:space="preserve">schematy ideowe projektowanych instalacji,  </w:t>
      </w:r>
    </w:p>
    <w:p w:rsidR="001A3C9E" w:rsidRPr="00D3671A" w:rsidRDefault="001A3C9E" w:rsidP="007F12D5">
      <w:pPr>
        <w:pStyle w:val="Akapitzlist"/>
        <w:numPr>
          <w:ilvl w:val="0"/>
          <w:numId w:val="9"/>
        </w:numPr>
        <w:spacing w:before="120" w:after="120" w:line="276" w:lineRule="auto"/>
        <w:ind w:right="714"/>
        <w:jc w:val="both"/>
        <w:rPr>
          <w:rFonts w:asciiTheme="minorHAnsi" w:hAnsiTheme="minorHAnsi" w:cstheme="minorHAnsi"/>
        </w:rPr>
      </w:pPr>
      <w:r w:rsidRPr="00D3671A">
        <w:rPr>
          <w:rFonts w:asciiTheme="minorHAnsi" w:hAnsiTheme="minorHAnsi" w:cstheme="minorHAnsi"/>
        </w:rPr>
        <w:t xml:space="preserve">specyfikację techniczną wykonania i odbioru robót, oraz plan bezpieczeństwa i ochrony zdrowia </w:t>
      </w:r>
    </w:p>
    <w:p w:rsidR="001A3C9E" w:rsidRDefault="001A3C9E" w:rsidP="007F12D5">
      <w:pPr>
        <w:numPr>
          <w:ilvl w:val="0"/>
          <w:numId w:val="6"/>
        </w:numPr>
        <w:spacing w:before="120" w:after="120" w:line="276" w:lineRule="auto"/>
        <w:ind w:right="67" w:hanging="281"/>
        <w:jc w:val="both"/>
        <w:rPr>
          <w:rFonts w:asciiTheme="minorHAnsi" w:hAnsiTheme="minorHAnsi" w:cstheme="minorHAnsi"/>
        </w:rPr>
      </w:pPr>
      <w:r w:rsidRPr="003E70FC">
        <w:rPr>
          <w:rFonts w:asciiTheme="minorHAnsi" w:hAnsiTheme="minorHAnsi" w:cstheme="minorHAnsi"/>
        </w:rPr>
        <w:t>wykonać instalacje zgodnie z zatwierdzonym projektem wykonawczym</w:t>
      </w:r>
    </w:p>
    <w:p w:rsidR="00535501" w:rsidRDefault="00535501" w:rsidP="007F12D5">
      <w:pPr>
        <w:numPr>
          <w:ilvl w:val="0"/>
          <w:numId w:val="6"/>
        </w:numPr>
        <w:spacing w:before="120" w:after="120" w:line="276" w:lineRule="auto"/>
        <w:ind w:right="67" w:hanging="281"/>
        <w:jc w:val="both"/>
        <w:rPr>
          <w:rFonts w:asciiTheme="minorHAnsi" w:hAnsiTheme="minorHAnsi" w:cstheme="minorHAnsi"/>
        </w:rPr>
      </w:pPr>
      <w:r>
        <w:rPr>
          <w:rFonts w:asciiTheme="minorHAnsi" w:hAnsiTheme="minorHAnsi" w:cstheme="minorHAnsi"/>
        </w:rPr>
        <w:t>wykonać</w:t>
      </w:r>
      <w:r w:rsidRPr="00C2325A">
        <w:rPr>
          <w:rFonts w:asciiTheme="minorHAnsi" w:hAnsiTheme="minorHAnsi" w:cstheme="minorHAnsi"/>
        </w:rPr>
        <w:t xml:space="preserve"> </w:t>
      </w:r>
      <w:r>
        <w:rPr>
          <w:rFonts w:asciiTheme="minorHAnsi" w:hAnsiTheme="minorHAnsi" w:cstheme="minorHAnsi"/>
        </w:rPr>
        <w:t xml:space="preserve">połączenia LAN  pomiędzy budynkiem Urzędu Miasta a budynkiem </w:t>
      </w:r>
      <w:r w:rsidRPr="00ED4B0F">
        <w:rPr>
          <w:rFonts w:asciiTheme="minorHAnsi" w:hAnsiTheme="minorHAnsi" w:cstheme="minorHAnsi"/>
        </w:rPr>
        <w:t>Zakładu Budżetowego Gospodarki Komunalnej i Mieszkaniowej</w:t>
      </w:r>
    </w:p>
    <w:p w:rsidR="001A3C9E" w:rsidRDefault="001A3C9E" w:rsidP="007F12D5">
      <w:pPr>
        <w:numPr>
          <w:ilvl w:val="0"/>
          <w:numId w:val="6"/>
        </w:numPr>
        <w:spacing w:before="120" w:after="120" w:line="276" w:lineRule="auto"/>
        <w:ind w:right="67" w:hanging="281"/>
        <w:jc w:val="both"/>
        <w:rPr>
          <w:rFonts w:asciiTheme="minorHAnsi" w:hAnsiTheme="minorHAnsi" w:cstheme="minorHAnsi"/>
        </w:rPr>
      </w:pPr>
      <w:r>
        <w:rPr>
          <w:rFonts w:asciiTheme="minorHAnsi" w:hAnsiTheme="minorHAnsi" w:cstheme="minorHAnsi"/>
        </w:rPr>
        <w:t>zainstalować i skonfigurować</w:t>
      </w:r>
      <w:r w:rsidRPr="003E70FC">
        <w:rPr>
          <w:rFonts w:asciiTheme="minorHAnsi" w:hAnsiTheme="minorHAnsi" w:cstheme="minorHAnsi"/>
        </w:rPr>
        <w:t xml:space="preserve"> </w:t>
      </w:r>
      <w:r>
        <w:rPr>
          <w:rFonts w:asciiTheme="minorHAnsi" w:hAnsiTheme="minorHAnsi" w:cstheme="minorHAnsi"/>
        </w:rPr>
        <w:t>wg zaleceń Zamawiającego centralę telefoniczną</w:t>
      </w:r>
    </w:p>
    <w:p w:rsidR="001A3C9E" w:rsidRDefault="00535501" w:rsidP="007F12D5">
      <w:pPr>
        <w:numPr>
          <w:ilvl w:val="0"/>
          <w:numId w:val="6"/>
        </w:numPr>
        <w:spacing w:before="120" w:after="120" w:line="276" w:lineRule="auto"/>
        <w:ind w:right="67" w:hanging="281"/>
        <w:jc w:val="both"/>
        <w:rPr>
          <w:rFonts w:asciiTheme="minorHAnsi" w:hAnsiTheme="minorHAnsi" w:cstheme="minorHAnsi"/>
        </w:rPr>
      </w:pPr>
      <w:r>
        <w:rPr>
          <w:rFonts w:asciiTheme="minorHAnsi" w:hAnsiTheme="minorHAnsi" w:cstheme="minorHAnsi"/>
        </w:rPr>
        <w:t xml:space="preserve">zainstalować  1 </w:t>
      </w:r>
      <w:proofErr w:type="spellStart"/>
      <w:r>
        <w:rPr>
          <w:rFonts w:asciiTheme="minorHAnsi" w:hAnsiTheme="minorHAnsi" w:cstheme="minorHAnsi"/>
        </w:rPr>
        <w:t>switch</w:t>
      </w:r>
      <w:proofErr w:type="spellEnd"/>
    </w:p>
    <w:p w:rsidR="00535501" w:rsidRDefault="00535501" w:rsidP="007F12D5">
      <w:pPr>
        <w:numPr>
          <w:ilvl w:val="0"/>
          <w:numId w:val="5"/>
        </w:numPr>
        <w:spacing w:before="120" w:after="120" w:line="276" w:lineRule="auto"/>
        <w:ind w:right="67" w:hanging="281"/>
        <w:jc w:val="both"/>
        <w:rPr>
          <w:rFonts w:asciiTheme="minorHAnsi" w:hAnsiTheme="minorHAnsi" w:cstheme="minorHAnsi"/>
        </w:rPr>
      </w:pPr>
      <w:r w:rsidRPr="003E70FC">
        <w:rPr>
          <w:rFonts w:asciiTheme="minorHAnsi" w:hAnsiTheme="minorHAnsi" w:cstheme="minorHAnsi"/>
        </w:rPr>
        <w:t xml:space="preserve">sporządzić projekt wykonawczy instalacji okablowania strukturalnego </w:t>
      </w:r>
      <w:r>
        <w:rPr>
          <w:rFonts w:asciiTheme="minorHAnsi" w:hAnsiTheme="minorHAnsi" w:cstheme="minorHAnsi"/>
        </w:rPr>
        <w:t>w budynku</w:t>
      </w:r>
      <w:r w:rsidRPr="00535501">
        <w:t xml:space="preserve"> </w:t>
      </w:r>
      <w:r>
        <w:rPr>
          <w:rFonts w:asciiTheme="minorHAnsi" w:hAnsiTheme="minorHAnsi" w:cstheme="minorHAnsi"/>
        </w:rPr>
        <w:t xml:space="preserve">Urzędu Miasta </w:t>
      </w:r>
      <w:r w:rsidR="00EC1A70">
        <w:rPr>
          <w:rFonts w:asciiTheme="minorHAnsi" w:hAnsiTheme="minorHAnsi" w:cstheme="minorHAnsi"/>
        </w:rPr>
        <w:t>składający się z 10 skrętek łączących 2 istniejące szafy RACK</w:t>
      </w:r>
      <w:r>
        <w:rPr>
          <w:rFonts w:asciiTheme="minorHAnsi" w:hAnsiTheme="minorHAnsi" w:cstheme="minorHAnsi"/>
        </w:rPr>
        <w:t xml:space="preserve"> </w:t>
      </w:r>
      <w:r w:rsidRPr="003E70FC">
        <w:rPr>
          <w:rFonts w:asciiTheme="minorHAnsi" w:hAnsiTheme="minorHAnsi" w:cstheme="minorHAnsi"/>
        </w:rPr>
        <w:t xml:space="preserve">zawierający: </w:t>
      </w:r>
    </w:p>
    <w:p w:rsidR="00535501" w:rsidRPr="00D3671A" w:rsidRDefault="00535501" w:rsidP="007F12D5">
      <w:pPr>
        <w:pStyle w:val="Akapitzlist"/>
        <w:numPr>
          <w:ilvl w:val="0"/>
          <w:numId w:val="9"/>
        </w:numPr>
        <w:spacing w:before="120" w:after="120" w:line="276" w:lineRule="auto"/>
        <w:ind w:right="67"/>
        <w:jc w:val="both"/>
        <w:rPr>
          <w:rFonts w:asciiTheme="minorHAnsi" w:hAnsiTheme="minorHAnsi" w:cstheme="minorHAnsi"/>
        </w:rPr>
      </w:pPr>
      <w:r w:rsidRPr="00D3671A">
        <w:rPr>
          <w:rFonts w:asciiTheme="minorHAnsi" w:hAnsiTheme="minorHAnsi" w:cstheme="minorHAnsi"/>
        </w:rPr>
        <w:t xml:space="preserve">opis z zestawieniem materiałowym </w:t>
      </w:r>
    </w:p>
    <w:p w:rsidR="00535501" w:rsidRPr="00D3671A" w:rsidRDefault="00535501" w:rsidP="007F12D5">
      <w:pPr>
        <w:pStyle w:val="Akapitzlist"/>
        <w:numPr>
          <w:ilvl w:val="0"/>
          <w:numId w:val="9"/>
        </w:numPr>
        <w:spacing w:before="120" w:after="120" w:line="276" w:lineRule="auto"/>
        <w:ind w:right="714"/>
        <w:jc w:val="both"/>
        <w:rPr>
          <w:rFonts w:asciiTheme="minorHAnsi" w:hAnsiTheme="minorHAnsi" w:cstheme="minorHAnsi"/>
        </w:rPr>
      </w:pPr>
      <w:r w:rsidRPr="00D3671A">
        <w:rPr>
          <w:rFonts w:asciiTheme="minorHAnsi" w:hAnsiTheme="minorHAnsi" w:cstheme="minorHAnsi"/>
        </w:rPr>
        <w:t xml:space="preserve">rozmieszczenie punktów stanowiskowych </w:t>
      </w:r>
      <w:r w:rsidRPr="00D3671A">
        <w:rPr>
          <w:rFonts w:asciiTheme="minorHAnsi" w:eastAsia="Courier New" w:hAnsiTheme="minorHAnsi" w:cstheme="minorHAnsi"/>
        </w:rPr>
        <w:t>o</w:t>
      </w:r>
      <w:r w:rsidRPr="00D3671A">
        <w:rPr>
          <w:rFonts w:asciiTheme="minorHAnsi" w:eastAsia="Arial" w:hAnsiTheme="minorHAnsi" w:cstheme="minorHAnsi"/>
        </w:rPr>
        <w:t xml:space="preserve"> </w:t>
      </w:r>
      <w:r w:rsidRPr="00D3671A">
        <w:rPr>
          <w:rFonts w:asciiTheme="minorHAnsi" w:hAnsiTheme="minorHAnsi" w:cstheme="minorHAnsi"/>
        </w:rPr>
        <w:t xml:space="preserve">schematy ideowe projektowanych instalacji,  </w:t>
      </w:r>
    </w:p>
    <w:p w:rsidR="00535501" w:rsidRDefault="00535501" w:rsidP="007F12D5">
      <w:pPr>
        <w:pStyle w:val="Akapitzlist"/>
        <w:numPr>
          <w:ilvl w:val="0"/>
          <w:numId w:val="9"/>
        </w:numPr>
        <w:spacing w:before="120" w:after="120" w:line="276" w:lineRule="auto"/>
        <w:ind w:right="714"/>
        <w:jc w:val="both"/>
        <w:rPr>
          <w:rFonts w:asciiTheme="minorHAnsi" w:hAnsiTheme="minorHAnsi" w:cstheme="minorHAnsi"/>
        </w:rPr>
      </w:pPr>
      <w:r w:rsidRPr="00D3671A">
        <w:rPr>
          <w:rFonts w:asciiTheme="minorHAnsi" w:hAnsiTheme="minorHAnsi" w:cstheme="minorHAnsi"/>
        </w:rPr>
        <w:t xml:space="preserve">specyfikację techniczną wykonania i odbioru robót, oraz plan bezpieczeństwa i ochrony zdrowia </w:t>
      </w:r>
    </w:p>
    <w:p w:rsidR="00EC1A70" w:rsidRPr="00D3671A" w:rsidRDefault="00EC1A70" w:rsidP="007F12D5">
      <w:pPr>
        <w:pStyle w:val="Akapitzlist"/>
        <w:spacing w:before="120" w:after="120" w:line="276" w:lineRule="auto"/>
        <w:ind w:left="1068" w:right="714" w:firstLine="0"/>
        <w:jc w:val="both"/>
        <w:rPr>
          <w:rFonts w:asciiTheme="minorHAnsi" w:hAnsiTheme="minorHAnsi" w:cstheme="minorHAnsi"/>
        </w:rPr>
      </w:pPr>
    </w:p>
    <w:p w:rsidR="00EC1A70" w:rsidRPr="00EC1A70" w:rsidRDefault="00EC1A70" w:rsidP="00242B51">
      <w:pPr>
        <w:pStyle w:val="Akapitzlist"/>
        <w:numPr>
          <w:ilvl w:val="0"/>
          <w:numId w:val="29"/>
        </w:numPr>
        <w:spacing w:before="120" w:after="120" w:line="276" w:lineRule="auto"/>
        <w:ind w:right="68" w:hanging="295"/>
        <w:contextualSpacing w:val="0"/>
        <w:jc w:val="both"/>
        <w:rPr>
          <w:rFonts w:asciiTheme="minorHAnsi" w:hAnsiTheme="minorHAnsi" w:cstheme="minorHAnsi"/>
        </w:rPr>
      </w:pPr>
      <w:r w:rsidRPr="00EC1A70">
        <w:rPr>
          <w:rFonts w:asciiTheme="minorHAnsi" w:hAnsiTheme="minorHAnsi" w:cstheme="minorHAnsi"/>
        </w:rPr>
        <w:t>wykonać instalacje zgodnie z zatwierdzonym projektem wykonawczym</w:t>
      </w:r>
    </w:p>
    <w:p w:rsidR="00EC1A70" w:rsidRPr="00EC1A70" w:rsidRDefault="00EC1A70" w:rsidP="00242B51">
      <w:pPr>
        <w:pStyle w:val="Akapitzlist"/>
        <w:numPr>
          <w:ilvl w:val="0"/>
          <w:numId w:val="29"/>
        </w:numPr>
        <w:spacing w:before="120" w:after="120" w:line="276" w:lineRule="auto"/>
        <w:ind w:right="68" w:hanging="295"/>
        <w:contextualSpacing w:val="0"/>
        <w:jc w:val="both"/>
        <w:rPr>
          <w:rFonts w:asciiTheme="minorHAnsi" w:hAnsiTheme="minorHAnsi" w:cstheme="minorHAnsi"/>
        </w:rPr>
      </w:pPr>
      <w:r w:rsidRPr="00EC1A70">
        <w:rPr>
          <w:rFonts w:asciiTheme="minorHAnsi" w:hAnsiTheme="minorHAnsi" w:cstheme="minorHAnsi"/>
        </w:rPr>
        <w:t>zainstalować i skonfigurować wg zaleceń Zamawiającego centralę telefoniczną</w:t>
      </w:r>
    </w:p>
    <w:p w:rsidR="001A3C9E" w:rsidRDefault="00EC1A70" w:rsidP="007F12D5">
      <w:pPr>
        <w:pStyle w:val="Akapitzlist"/>
        <w:numPr>
          <w:ilvl w:val="0"/>
          <w:numId w:val="29"/>
        </w:numPr>
        <w:spacing w:before="120" w:after="120" w:line="276" w:lineRule="auto"/>
        <w:ind w:right="67" w:hanging="294"/>
        <w:jc w:val="both"/>
        <w:rPr>
          <w:ins w:id="214" w:author="Jarosław Łabędzki" w:date="2017-12-18T07:23:00Z"/>
          <w:rFonts w:asciiTheme="minorHAnsi" w:hAnsiTheme="minorHAnsi" w:cstheme="minorHAnsi"/>
        </w:rPr>
      </w:pPr>
      <w:r>
        <w:rPr>
          <w:rFonts w:asciiTheme="minorHAnsi" w:hAnsiTheme="minorHAnsi" w:cstheme="minorHAnsi"/>
        </w:rPr>
        <w:t>zainstalować  2</w:t>
      </w:r>
      <w:r w:rsidRPr="00EC1A70">
        <w:rPr>
          <w:rFonts w:asciiTheme="minorHAnsi" w:hAnsiTheme="minorHAnsi" w:cstheme="minorHAnsi"/>
        </w:rPr>
        <w:t xml:space="preserve"> </w:t>
      </w:r>
      <w:proofErr w:type="spellStart"/>
      <w:r w:rsidRPr="00EC1A70">
        <w:rPr>
          <w:rFonts w:asciiTheme="minorHAnsi" w:hAnsiTheme="minorHAnsi" w:cstheme="minorHAnsi"/>
        </w:rPr>
        <w:t>switch</w:t>
      </w:r>
      <w:r>
        <w:rPr>
          <w:rFonts w:asciiTheme="minorHAnsi" w:hAnsiTheme="minorHAnsi" w:cstheme="minorHAnsi"/>
        </w:rPr>
        <w:t>e</w:t>
      </w:r>
      <w:proofErr w:type="spellEnd"/>
    </w:p>
    <w:p w:rsidR="00675B6A" w:rsidRPr="00EC1A70" w:rsidRDefault="00675B6A" w:rsidP="007F12D5">
      <w:pPr>
        <w:pStyle w:val="Akapitzlist"/>
        <w:numPr>
          <w:ilvl w:val="0"/>
          <w:numId w:val="29"/>
        </w:numPr>
        <w:spacing w:before="120" w:after="120" w:line="276" w:lineRule="auto"/>
        <w:ind w:right="67" w:hanging="294"/>
        <w:jc w:val="both"/>
        <w:rPr>
          <w:rFonts w:asciiTheme="minorHAnsi" w:hAnsiTheme="minorHAnsi" w:cstheme="minorHAnsi"/>
        </w:rPr>
      </w:pPr>
      <w:ins w:id="215" w:author="Jarosław Łabędzki" w:date="2017-12-18T07:23:00Z">
        <w:r>
          <w:rPr>
            <w:rFonts w:asciiTheme="minorHAnsi" w:hAnsiTheme="minorHAnsi" w:cstheme="minorHAnsi"/>
          </w:rPr>
          <w:t>zainstalować i skonfigurować AP Wi-Fi</w:t>
        </w:r>
      </w:ins>
    </w:p>
    <w:p w:rsidR="001A3C9E" w:rsidRPr="005453C8" w:rsidRDefault="001A3C9E" w:rsidP="007F12D5">
      <w:pPr>
        <w:numPr>
          <w:ilvl w:val="0"/>
          <w:numId w:val="6"/>
        </w:numPr>
        <w:spacing w:before="120" w:after="120" w:line="276" w:lineRule="auto"/>
        <w:ind w:right="67" w:hanging="281"/>
        <w:jc w:val="both"/>
        <w:rPr>
          <w:rFonts w:asciiTheme="minorHAnsi" w:hAnsiTheme="minorHAnsi" w:cstheme="minorHAnsi"/>
        </w:rPr>
      </w:pPr>
      <w:r w:rsidRPr="005453C8">
        <w:rPr>
          <w:rFonts w:asciiTheme="minorHAnsi" w:hAnsiTheme="minorHAnsi" w:cstheme="minorHAnsi"/>
        </w:rPr>
        <w:lastRenderedPageBreak/>
        <w:t>sporządzić dokumentację powykonawczą zawierającą rzeczywiste trasy rozmieszczenia instalacji, punktów stanowiskowych  z naniesioną numer</w:t>
      </w:r>
      <w:r>
        <w:rPr>
          <w:rFonts w:asciiTheme="minorHAnsi" w:hAnsiTheme="minorHAnsi" w:cstheme="minorHAnsi"/>
        </w:rPr>
        <w:t>acją gniazd</w:t>
      </w:r>
      <w:r w:rsidRPr="005453C8">
        <w:rPr>
          <w:rFonts w:asciiTheme="minorHAnsi" w:hAnsiTheme="minorHAnsi" w:cstheme="minorHAnsi"/>
        </w:rPr>
        <w:t xml:space="preserve">, schematy ideowe wykonanych instalacji, widoki punktów. Dokumentacja musi zawierać pomiary sieci okablowania z certyfikatami sprawdzenia sprzętu pomiarowego. </w:t>
      </w:r>
    </w:p>
    <w:p w:rsidR="001A3C9E" w:rsidRPr="003E70FC" w:rsidRDefault="001A3C9E" w:rsidP="007F12D5">
      <w:pPr>
        <w:spacing w:before="120" w:after="120" w:line="276" w:lineRule="auto"/>
        <w:ind w:left="-10" w:right="67" w:firstLine="427"/>
        <w:jc w:val="both"/>
        <w:rPr>
          <w:rFonts w:asciiTheme="minorHAnsi" w:hAnsiTheme="minorHAnsi" w:cstheme="minorHAnsi"/>
        </w:rPr>
      </w:pPr>
      <w:r w:rsidRPr="003E70FC">
        <w:rPr>
          <w:rFonts w:asciiTheme="minorHAnsi" w:hAnsiTheme="minorHAnsi" w:cstheme="minorHAnsi"/>
        </w:rPr>
        <w:t xml:space="preserve">Projekt wykonawczy oraz dokumentacja powykonawcza, muszą być wykonane przez osoby posiadające stosowne uprawnienia, określone przepisami prawa budowlanego.  </w:t>
      </w:r>
    </w:p>
    <w:p w:rsidR="001A3C9E" w:rsidRPr="003E70FC" w:rsidRDefault="001A3C9E" w:rsidP="007F12D5">
      <w:pPr>
        <w:spacing w:before="120" w:after="120" w:line="276" w:lineRule="auto"/>
        <w:ind w:left="-10" w:right="67" w:firstLine="427"/>
        <w:jc w:val="both"/>
        <w:rPr>
          <w:rFonts w:asciiTheme="minorHAnsi" w:hAnsiTheme="minorHAnsi" w:cstheme="minorHAnsi"/>
        </w:rPr>
      </w:pPr>
      <w:r w:rsidRPr="003E70FC">
        <w:rPr>
          <w:rFonts w:asciiTheme="minorHAnsi" w:hAnsiTheme="minorHAnsi" w:cstheme="minorHAnsi"/>
        </w:rPr>
        <w:t xml:space="preserve">Rozwiązania sposobu prowadzenia koryt kablowych, oraz przekuć i rozkuć w budynkach zlokalizowanych przy </w:t>
      </w:r>
      <w:r w:rsidR="00EC1A70">
        <w:rPr>
          <w:rFonts w:asciiTheme="minorHAnsi" w:hAnsiTheme="minorHAnsi" w:cstheme="minorHAnsi"/>
        </w:rPr>
        <w:t>ul. Rynek 1</w:t>
      </w:r>
      <w:r w:rsidRPr="003E70FC">
        <w:rPr>
          <w:rFonts w:asciiTheme="minorHAnsi" w:hAnsiTheme="minorHAnsi" w:cstheme="minorHAnsi"/>
        </w:rPr>
        <w:t>, muszą być uzgodnione z właściwym Urzędem Ochrony Zabytków</w:t>
      </w:r>
      <w:r>
        <w:rPr>
          <w:rFonts w:asciiTheme="minorHAnsi" w:hAnsiTheme="minorHAnsi" w:cstheme="minorHAnsi"/>
        </w:rPr>
        <w:t>.</w:t>
      </w:r>
      <w:r w:rsidRPr="003E70FC">
        <w:rPr>
          <w:rFonts w:asciiTheme="minorHAnsi" w:hAnsiTheme="minorHAnsi" w:cstheme="minorHAnsi"/>
        </w:rPr>
        <w:t xml:space="preserve"> </w:t>
      </w:r>
    </w:p>
    <w:p w:rsidR="001A3C9E" w:rsidRPr="003E70FC" w:rsidRDefault="001A3C9E" w:rsidP="007F12D5">
      <w:pPr>
        <w:spacing w:before="120" w:after="120" w:line="276" w:lineRule="auto"/>
        <w:ind w:left="-10" w:right="67" w:firstLine="427"/>
        <w:jc w:val="both"/>
        <w:rPr>
          <w:rFonts w:asciiTheme="minorHAnsi" w:hAnsiTheme="minorHAnsi" w:cstheme="minorHAnsi"/>
        </w:rPr>
      </w:pPr>
      <w:r w:rsidRPr="003E70FC">
        <w:rPr>
          <w:rFonts w:asciiTheme="minorHAnsi" w:hAnsiTheme="minorHAnsi" w:cstheme="minorHAnsi"/>
        </w:rPr>
        <w:t xml:space="preserve">Wykonawca prac montażowych jest zobowiązany do zabezpieczenia terenu budowy w okresie trwania realizacji Zlecenia, aż do zakończenia i odbioru ostatecznego robót.  </w:t>
      </w:r>
    </w:p>
    <w:p w:rsidR="001A3C9E" w:rsidRDefault="001A3C9E" w:rsidP="007F12D5">
      <w:pPr>
        <w:spacing w:before="120" w:after="120" w:line="276" w:lineRule="auto"/>
        <w:ind w:left="-10" w:right="67" w:firstLine="10"/>
        <w:jc w:val="both"/>
        <w:rPr>
          <w:rFonts w:asciiTheme="minorHAnsi" w:hAnsiTheme="minorHAnsi" w:cstheme="minorHAnsi"/>
        </w:rPr>
      </w:pPr>
      <w:r w:rsidRPr="003E70FC">
        <w:rPr>
          <w:rFonts w:asciiTheme="minorHAnsi" w:hAnsiTheme="minorHAnsi" w:cstheme="minorHAnsi"/>
        </w:rPr>
        <w:t xml:space="preserve">Wykonawca dostarczy, zainstaluje i będzie utrzymywać tymczasowe urządzenia zabezpieczające w tym: elementy zabezpieczenia przed porażeniem, znaki ostrzegawcze oraz wszelkie inne środki niezbędne do ochrony robót, w należytym stanie, zgodnym z obowiązującymi przepisami bhp i p.poż. </w:t>
      </w:r>
    </w:p>
    <w:p w:rsidR="001A3C9E" w:rsidRDefault="001A3C9E" w:rsidP="007F12D5">
      <w:pPr>
        <w:spacing w:before="120" w:after="120" w:line="276" w:lineRule="auto"/>
        <w:ind w:right="67"/>
        <w:rPr>
          <w:rFonts w:asciiTheme="minorHAnsi" w:hAnsiTheme="minorHAnsi" w:cstheme="minorHAnsi"/>
        </w:rPr>
      </w:pPr>
    </w:p>
    <w:p w:rsidR="007F12D5" w:rsidRPr="003E70FC" w:rsidRDefault="007F12D5" w:rsidP="007F12D5">
      <w:pPr>
        <w:spacing w:before="120" w:after="120" w:line="276" w:lineRule="auto"/>
        <w:ind w:right="67"/>
        <w:rPr>
          <w:rFonts w:asciiTheme="minorHAnsi" w:hAnsiTheme="minorHAnsi" w:cstheme="minorHAnsi"/>
        </w:rPr>
      </w:pPr>
    </w:p>
    <w:p w:rsidR="001A3C9E" w:rsidRDefault="001A3C9E" w:rsidP="007F12D5">
      <w:pPr>
        <w:pStyle w:val="Nagwek6"/>
        <w:spacing w:before="120" w:after="120" w:line="276" w:lineRule="auto"/>
      </w:pPr>
      <w:r w:rsidRPr="003E70FC">
        <w:t xml:space="preserve"> </w:t>
      </w:r>
      <w:bookmarkStart w:id="216" w:name="_Toc501346171"/>
      <w:r>
        <w:t xml:space="preserve">2.1 </w:t>
      </w:r>
      <w:r w:rsidRPr="00C43CE2">
        <w:t>Wymagania ogólne nowo projektowanego systemu.</w:t>
      </w:r>
      <w:bookmarkEnd w:id="216"/>
    </w:p>
    <w:p w:rsidR="001A3C9E" w:rsidRPr="00211481" w:rsidRDefault="001A3C9E" w:rsidP="007F12D5">
      <w:pPr>
        <w:spacing w:before="120" w:after="120" w:line="276" w:lineRule="auto"/>
        <w:jc w:val="both"/>
        <w:rPr>
          <w:rFonts w:asciiTheme="minorHAnsi" w:hAnsiTheme="minorHAnsi" w:cstheme="minorHAnsi"/>
        </w:rPr>
      </w:pPr>
      <w:r w:rsidRPr="00211481">
        <w:rPr>
          <w:rFonts w:asciiTheme="minorHAnsi" w:hAnsiTheme="minorHAnsi" w:cstheme="minorHAnsi"/>
        </w:rPr>
        <w:t xml:space="preserve">System okablowania strukturalnego ma zapewnić niezawodną i wydajną warstwę fizyczną sieci teleinformatycznej, która zagwarantuje wystarczający zapas parametrów transmisyjnych dla działanie dzisiejszych i przyszłych aplikacji transmisyjnych. W celu spełnienia najwyższych wymogów jakościowych i wydajnościowych należy zapewnić: </w:t>
      </w:r>
    </w:p>
    <w:p w:rsidR="001A3C9E" w:rsidRPr="00211481" w:rsidRDefault="001A3C9E" w:rsidP="007F12D5">
      <w:pPr>
        <w:spacing w:before="120" w:after="120" w:line="276" w:lineRule="auto"/>
        <w:jc w:val="both"/>
        <w:rPr>
          <w:rFonts w:asciiTheme="minorHAnsi" w:hAnsiTheme="minorHAnsi" w:cstheme="minorHAnsi"/>
        </w:rPr>
      </w:pPr>
      <w:r w:rsidRPr="00211481">
        <w:rPr>
          <w:rFonts w:asciiTheme="minorHAnsi" w:hAnsiTheme="minorHAnsi" w:cstheme="minorHAnsi"/>
        </w:rPr>
        <w:t>•</w:t>
      </w:r>
      <w:r w:rsidRPr="00211481">
        <w:rPr>
          <w:rFonts w:asciiTheme="minorHAnsi" w:hAnsiTheme="minorHAnsi" w:cstheme="minorHAnsi"/>
        </w:rPr>
        <w:tab/>
        <w:t xml:space="preserve">Okablowanie miedziane spełniające co najmniej wymagania kategorii 5e. </w:t>
      </w:r>
    </w:p>
    <w:p w:rsidR="001A3C9E" w:rsidRPr="00211481" w:rsidRDefault="001A3C9E" w:rsidP="007F12D5">
      <w:pPr>
        <w:spacing w:before="120" w:after="120" w:line="276" w:lineRule="auto"/>
        <w:jc w:val="both"/>
        <w:rPr>
          <w:rFonts w:asciiTheme="minorHAnsi" w:hAnsiTheme="minorHAnsi" w:cstheme="minorHAnsi"/>
        </w:rPr>
      </w:pPr>
      <w:r w:rsidRPr="00211481">
        <w:rPr>
          <w:rFonts w:asciiTheme="minorHAnsi" w:hAnsiTheme="minorHAnsi" w:cstheme="minorHAnsi"/>
        </w:rPr>
        <w:t>•</w:t>
      </w:r>
      <w:r w:rsidRPr="00211481">
        <w:rPr>
          <w:rFonts w:asciiTheme="minorHAnsi" w:hAnsiTheme="minorHAnsi" w:cstheme="minorHAnsi"/>
        </w:rPr>
        <w:tab/>
      </w:r>
      <w:r w:rsidR="00941C4D" w:rsidRPr="00941C4D">
        <w:rPr>
          <w:rFonts w:asciiTheme="minorHAnsi" w:hAnsiTheme="minorHAnsi" w:cstheme="minorHAnsi"/>
        </w:rPr>
        <w:t xml:space="preserve">Okablowanie ma być prowadzone </w:t>
      </w:r>
      <w:r w:rsidR="00941C4D">
        <w:rPr>
          <w:rFonts w:asciiTheme="minorHAnsi" w:hAnsiTheme="minorHAnsi" w:cstheme="minorHAnsi"/>
        </w:rPr>
        <w:t xml:space="preserve">kablem </w:t>
      </w:r>
      <w:r w:rsidR="00941C4D" w:rsidRPr="00941C4D">
        <w:rPr>
          <w:rFonts w:asciiTheme="minorHAnsi" w:hAnsiTheme="minorHAnsi" w:cstheme="minorHAnsi"/>
        </w:rPr>
        <w:t>ekranowanym</w:t>
      </w:r>
      <w:r w:rsidRPr="00211481">
        <w:rPr>
          <w:rFonts w:asciiTheme="minorHAnsi" w:hAnsiTheme="minorHAnsi" w:cstheme="minorHAnsi"/>
        </w:rPr>
        <w:t xml:space="preserve">. </w:t>
      </w:r>
    </w:p>
    <w:p w:rsidR="001A3C9E" w:rsidRPr="00211481" w:rsidRDefault="001A3C9E" w:rsidP="007F12D5">
      <w:pPr>
        <w:spacing w:before="120" w:after="120" w:line="276" w:lineRule="auto"/>
        <w:jc w:val="both"/>
        <w:rPr>
          <w:rFonts w:asciiTheme="minorHAnsi" w:hAnsiTheme="minorHAnsi" w:cstheme="minorHAnsi"/>
        </w:rPr>
      </w:pPr>
      <w:r w:rsidRPr="00211481">
        <w:rPr>
          <w:rFonts w:asciiTheme="minorHAnsi" w:hAnsiTheme="minorHAnsi" w:cstheme="minorHAnsi"/>
        </w:rPr>
        <w:t>•</w:t>
      </w:r>
      <w:r w:rsidRPr="00211481">
        <w:rPr>
          <w:rFonts w:asciiTheme="minorHAnsi" w:hAnsiTheme="minorHAnsi" w:cstheme="minorHAnsi"/>
        </w:rPr>
        <w:tab/>
        <w:t xml:space="preserve">Certyfikaty wydane przez międzynarodowe, renomowane niezależne laboratoria badawcze potwierdzające zgodność okablowania miedzianego z najnowszymi, aktualnymi normami okablowania strukturalnego ISO/IEC 11801:2011 (która zastępuje normy ISO/IEC 11801:2002, ISO/IEC 11801 AMD1:2006, ISO/IEC 11801 AMD2:2010), EN 50173-1:2011, TIA-568-C.2.  </w:t>
      </w:r>
    </w:p>
    <w:p w:rsidR="001A3C9E" w:rsidRPr="00211481" w:rsidRDefault="001A3C9E" w:rsidP="007F12D5">
      <w:pPr>
        <w:spacing w:before="120" w:after="120" w:line="276" w:lineRule="auto"/>
        <w:jc w:val="both"/>
        <w:rPr>
          <w:rFonts w:asciiTheme="minorHAnsi" w:hAnsiTheme="minorHAnsi" w:cstheme="minorHAnsi"/>
        </w:rPr>
      </w:pPr>
      <w:r w:rsidRPr="00211481">
        <w:rPr>
          <w:rFonts w:asciiTheme="minorHAnsi" w:hAnsiTheme="minorHAnsi" w:cstheme="minorHAnsi"/>
        </w:rPr>
        <w:t>•</w:t>
      </w:r>
      <w:r w:rsidRPr="00211481">
        <w:rPr>
          <w:rFonts w:asciiTheme="minorHAnsi" w:hAnsiTheme="minorHAnsi" w:cstheme="minorHAnsi"/>
        </w:rPr>
        <w:tab/>
        <w:t xml:space="preserve">Wszystkie produkty muszą być fabrycznie nowe. </w:t>
      </w:r>
    </w:p>
    <w:p w:rsidR="001A3C9E" w:rsidRPr="00211481" w:rsidRDefault="001A3C9E" w:rsidP="007F12D5">
      <w:pPr>
        <w:spacing w:before="120" w:after="120" w:line="276" w:lineRule="auto"/>
        <w:jc w:val="both"/>
        <w:rPr>
          <w:rFonts w:asciiTheme="minorHAnsi" w:hAnsiTheme="minorHAnsi" w:cstheme="minorHAnsi"/>
        </w:rPr>
      </w:pPr>
      <w:r w:rsidRPr="00211481">
        <w:rPr>
          <w:rFonts w:asciiTheme="minorHAnsi" w:hAnsiTheme="minorHAnsi" w:cstheme="minorHAnsi"/>
        </w:rPr>
        <w:t>•</w:t>
      </w:r>
      <w:r w:rsidRPr="00211481">
        <w:rPr>
          <w:rFonts w:asciiTheme="minorHAnsi" w:hAnsiTheme="minorHAnsi" w:cstheme="minorHAnsi"/>
        </w:rPr>
        <w:tab/>
      </w:r>
      <w:r w:rsidR="00237E1F">
        <w:rPr>
          <w:rFonts w:asciiTheme="minorHAnsi" w:hAnsiTheme="minorHAnsi" w:cstheme="minorHAnsi"/>
        </w:rPr>
        <w:t>W</w:t>
      </w:r>
      <w:r w:rsidRPr="00211481">
        <w:rPr>
          <w:rFonts w:asciiTheme="minorHAnsi" w:hAnsiTheme="minorHAnsi" w:cstheme="minorHAnsi"/>
        </w:rPr>
        <w:t xml:space="preserve">szystkie produkty okablowania muszą pochodzić z oferty jednego producenta i być oznaczone jego nazwą lub logo. </w:t>
      </w:r>
    </w:p>
    <w:p w:rsidR="001A3C9E" w:rsidRPr="00211481" w:rsidRDefault="001A3C9E" w:rsidP="007F12D5">
      <w:pPr>
        <w:spacing w:before="120" w:after="120" w:line="276" w:lineRule="auto"/>
        <w:jc w:val="both"/>
        <w:rPr>
          <w:rFonts w:asciiTheme="minorHAnsi" w:hAnsiTheme="minorHAnsi" w:cstheme="minorHAnsi"/>
        </w:rPr>
      </w:pPr>
      <w:r w:rsidRPr="00211481">
        <w:rPr>
          <w:rFonts w:asciiTheme="minorHAnsi" w:hAnsiTheme="minorHAnsi" w:cstheme="minorHAnsi"/>
        </w:rPr>
        <w:t>•</w:t>
      </w:r>
      <w:r w:rsidRPr="00211481">
        <w:rPr>
          <w:rFonts w:asciiTheme="minorHAnsi" w:hAnsiTheme="minorHAnsi" w:cstheme="minorHAnsi"/>
        </w:rPr>
        <w:tab/>
        <w:t xml:space="preserve">Należy zastosować renomowany i sprawdzony w wielu instalacjach, nie tylko w Polsce, ale i w innych krajach Unii Europejskiej, system okablowania strukturalnego. </w:t>
      </w:r>
    </w:p>
    <w:p w:rsidR="001A3C9E" w:rsidRPr="00211481" w:rsidRDefault="001A3C9E" w:rsidP="007F12D5">
      <w:pPr>
        <w:spacing w:before="120" w:after="120" w:line="276" w:lineRule="auto"/>
        <w:ind w:left="0" w:firstLine="0"/>
        <w:rPr>
          <w:rFonts w:asciiTheme="minorHAnsi" w:hAnsiTheme="minorHAnsi" w:cstheme="minorHAnsi"/>
        </w:rPr>
      </w:pPr>
      <w:r w:rsidRPr="00211481">
        <w:rPr>
          <w:rFonts w:asciiTheme="minorHAnsi" w:hAnsiTheme="minorHAnsi" w:cstheme="minorHAnsi"/>
        </w:rPr>
        <w:t xml:space="preserve"> </w:t>
      </w:r>
    </w:p>
    <w:p w:rsidR="001A3C9E" w:rsidRDefault="001A3C9E" w:rsidP="007F12D5">
      <w:pPr>
        <w:spacing w:before="120" w:after="120" w:line="276" w:lineRule="auto"/>
        <w:ind w:left="0" w:firstLine="0"/>
      </w:pPr>
    </w:p>
    <w:p w:rsidR="001A3C9E" w:rsidRPr="003E70FC" w:rsidRDefault="001A3C9E" w:rsidP="001A0FF1">
      <w:pPr>
        <w:pStyle w:val="Nagwek6"/>
        <w:spacing w:before="120" w:after="120" w:line="276" w:lineRule="auto"/>
      </w:pPr>
      <w:bookmarkStart w:id="217" w:name="_Toc501346172"/>
      <w:r>
        <w:t>2.2</w:t>
      </w:r>
      <w:r w:rsidRPr="001A0FF1">
        <w:t xml:space="preserve"> </w:t>
      </w:r>
      <w:r w:rsidRPr="003E70FC">
        <w:t>Wymagania dotyczące instalacji okablowania strukturalnego</w:t>
      </w:r>
      <w:bookmarkEnd w:id="217"/>
      <w:r w:rsidRPr="003E70FC">
        <w:t xml:space="preserve"> </w:t>
      </w:r>
    </w:p>
    <w:p w:rsidR="00237E1F" w:rsidRPr="0052344B" w:rsidRDefault="001A3C9E" w:rsidP="001A0FF1">
      <w:pPr>
        <w:spacing w:before="120" w:after="120" w:line="276" w:lineRule="auto"/>
        <w:ind w:left="0" w:firstLine="0"/>
        <w:rPr>
          <w:rFonts w:asciiTheme="minorHAnsi" w:hAnsiTheme="minorHAnsi" w:cstheme="minorHAnsi"/>
        </w:rPr>
      </w:pPr>
      <w:r w:rsidRPr="003E70FC">
        <w:rPr>
          <w:rFonts w:asciiTheme="minorHAnsi" w:hAnsiTheme="minorHAnsi" w:cstheme="minorHAnsi"/>
        </w:rPr>
        <w:t xml:space="preserve"> </w:t>
      </w:r>
      <w:r w:rsidR="00237E1F" w:rsidRPr="0052344B">
        <w:rPr>
          <w:rFonts w:asciiTheme="minorHAnsi" w:hAnsiTheme="minorHAnsi" w:cstheme="minorHAnsi"/>
        </w:rPr>
        <w:t xml:space="preserve">Instalację okablowania strukturalnego należy wykonać z najwyższą starannością z zachowaniem wytycznych znajdujących się w normach okablowania strukturalnego oraz wytycznych producenta okablowania. Szczególnie należy zastosować się do: </w:t>
      </w:r>
    </w:p>
    <w:p w:rsidR="00237E1F" w:rsidRPr="0052344B" w:rsidRDefault="00237E1F"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w:t>
      </w:r>
      <w:r w:rsidRPr="0052344B">
        <w:rPr>
          <w:rFonts w:asciiTheme="minorHAnsi" w:hAnsiTheme="minorHAnsi" w:cstheme="minorHAnsi"/>
        </w:rPr>
        <w:tab/>
        <w:t>Instalator musi zwrócić szczególną uwagę, by nie naruszyć struktury kabli podczas montażu. Należy przestrzegać bezpiecznych promieni gięcia kabli, sił naciągu, sił zgniatających oraz przestrzegać zakresu temperatur w czasie instalacji. Dopuszczalne zakresy wymienionych parametrów można znaleźć w specyfika</w:t>
      </w:r>
      <w:r>
        <w:rPr>
          <w:rFonts w:asciiTheme="minorHAnsi" w:hAnsiTheme="minorHAnsi" w:cstheme="minorHAnsi"/>
        </w:rPr>
        <w:t xml:space="preserve">cjach technicznych produktów.  </w:t>
      </w:r>
      <w:r w:rsidRPr="0052344B">
        <w:rPr>
          <w:rFonts w:asciiTheme="minorHAnsi" w:hAnsiTheme="minorHAnsi" w:cstheme="minorHAnsi"/>
        </w:rPr>
        <w:t xml:space="preserve"> </w:t>
      </w:r>
    </w:p>
    <w:p w:rsidR="00237E1F" w:rsidRPr="0052344B" w:rsidRDefault="00237E1F"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w:t>
      </w:r>
      <w:r w:rsidRPr="0052344B">
        <w:rPr>
          <w:rFonts w:asciiTheme="minorHAnsi" w:hAnsiTheme="minorHAnsi" w:cstheme="minorHAnsi"/>
        </w:rPr>
        <w:tab/>
      </w:r>
      <w:r w:rsidRPr="00B26ACB">
        <w:rPr>
          <w:rFonts w:asciiTheme="minorHAnsi" w:hAnsiTheme="minorHAnsi" w:cstheme="minorHAnsi"/>
        </w:rPr>
        <w:t>Maksymalna długość kabla instalacyjnego (tzw. łącza stałego) nie może przekroczyć 90 m</w:t>
      </w:r>
      <w:r w:rsidRPr="0052344B">
        <w:rPr>
          <w:rFonts w:asciiTheme="minorHAnsi" w:hAnsiTheme="minorHAnsi" w:cstheme="minorHAnsi"/>
        </w:rPr>
        <w:t xml:space="preserve">.  </w:t>
      </w:r>
    </w:p>
    <w:p w:rsidR="00237E1F" w:rsidRPr="0052344B" w:rsidRDefault="00237E1F"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w:t>
      </w:r>
      <w:r w:rsidRPr="0052344B">
        <w:rPr>
          <w:rFonts w:asciiTheme="minorHAnsi" w:hAnsiTheme="minorHAnsi" w:cstheme="minorHAnsi"/>
        </w:rPr>
        <w:tab/>
        <w:t xml:space="preserve">Każdy moduł powinien posiadać możliwość rozszycia kabla według schematu T568A i T568B. Zaleca się stosowanie rozszycia wg schematu T568B.  </w:t>
      </w:r>
    </w:p>
    <w:p w:rsidR="00237E1F" w:rsidRPr="0052344B" w:rsidRDefault="00237E1F"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w:t>
      </w:r>
      <w:r w:rsidRPr="0052344B">
        <w:rPr>
          <w:rFonts w:asciiTheme="minorHAnsi" w:hAnsiTheme="minorHAnsi" w:cstheme="minorHAnsi"/>
        </w:rPr>
        <w:tab/>
        <w:t xml:space="preserve">Wszystkie metalowe części szaf i stelaży dystrybucyjnych </w:t>
      </w:r>
      <w:r>
        <w:rPr>
          <w:rFonts w:asciiTheme="minorHAnsi" w:hAnsiTheme="minorHAnsi" w:cstheme="minorHAnsi"/>
        </w:rPr>
        <w:t>należy</w:t>
      </w:r>
      <w:r w:rsidRPr="0052344B">
        <w:rPr>
          <w:rFonts w:asciiTheme="minorHAnsi" w:hAnsiTheme="minorHAnsi" w:cstheme="minorHAnsi"/>
        </w:rPr>
        <w:t xml:space="preserve"> uziemi</w:t>
      </w:r>
      <w:r>
        <w:rPr>
          <w:rFonts w:asciiTheme="minorHAnsi" w:hAnsiTheme="minorHAnsi" w:cstheme="minorHAnsi"/>
        </w:rPr>
        <w:t>ć</w:t>
      </w:r>
      <w:r w:rsidRPr="0052344B">
        <w:rPr>
          <w:rFonts w:asciiTheme="minorHAnsi" w:hAnsiTheme="minorHAnsi" w:cstheme="minorHAnsi"/>
        </w:rPr>
        <w:t xml:space="preserve">.  </w:t>
      </w:r>
    </w:p>
    <w:p w:rsidR="00237E1F" w:rsidRDefault="00237E1F"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w:t>
      </w:r>
      <w:r w:rsidRPr="0052344B">
        <w:rPr>
          <w:rFonts w:asciiTheme="minorHAnsi" w:hAnsiTheme="minorHAnsi" w:cstheme="minorHAnsi"/>
        </w:rPr>
        <w:tab/>
        <w:t xml:space="preserve">W celu ochrony przed niepowołanym dostępem wszystkie szafy dystrybucyjne oraz pomieszczenia teletechniczne powinny zostać wyposażone w drzwi z zamkami zabezpieczającymi. </w:t>
      </w:r>
      <w:r w:rsidRPr="00172E0F">
        <w:rPr>
          <w:rFonts w:asciiTheme="minorHAnsi" w:hAnsiTheme="minorHAnsi" w:cstheme="minorHAnsi"/>
        </w:rPr>
        <w:t xml:space="preserve">  </w:t>
      </w:r>
    </w:p>
    <w:p w:rsidR="001A0FF1" w:rsidRDefault="001A0FF1" w:rsidP="007F12D5">
      <w:pPr>
        <w:spacing w:before="120" w:after="120" w:line="276" w:lineRule="auto"/>
        <w:ind w:left="0" w:firstLine="0"/>
        <w:jc w:val="both"/>
        <w:rPr>
          <w:rFonts w:asciiTheme="minorHAnsi" w:hAnsiTheme="minorHAnsi" w:cstheme="minorHAnsi"/>
        </w:rPr>
      </w:pPr>
    </w:p>
    <w:p w:rsidR="001A0FF1" w:rsidRDefault="001A0FF1" w:rsidP="007F12D5">
      <w:pPr>
        <w:spacing w:before="120" w:after="120" w:line="276" w:lineRule="auto"/>
        <w:ind w:left="0" w:firstLine="0"/>
        <w:jc w:val="both"/>
        <w:rPr>
          <w:rFonts w:asciiTheme="minorHAnsi" w:hAnsiTheme="minorHAnsi" w:cstheme="minorHAnsi"/>
        </w:rPr>
      </w:pPr>
    </w:p>
    <w:p w:rsidR="001A3C9E" w:rsidRDefault="001A3C9E" w:rsidP="001A0FF1">
      <w:pPr>
        <w:pStyle w:val="Nagwek6"/>
        <w:spacing w:before="120" w:after="120" w:line="276" w:lineRule="auto"/>
      </w:pPr>
      <w:bookmarkStart w:id="218" w:name="_Toc501346173"/>
      <w:r>
        <w:t xml:space="preserve">2.3 </w:t>
      </w:r>
      <w:r w:rsidRPr="003E3601">
        <w:t>Zabezpieczenie portu RJ45 przed wpięciem wtyku</w:t>
      </w:r>
      <w:bookmarkEnd w:id="218"/>
    </w:p>
    <w:p w:rsidR="001A3C9E" w:rsidRPr="00211481" w:rsidRDefault="001A3C9E" w:rsidP="007F12D5">
      <w:pPr>
        <w:spacing w:before="120" w:after="120" w:line="276" w:lineRule="auto"/>
        <w:jc w:val="both"/>
        <w:rPr>
          <w:rFonts w:asciiTheme="minorHAnsi" w:hAnsiTheme="minorHAnsi" w:cstheme="minorHAnsi"/>
        </w:rPr>
      </w:pPr>
      <w:r w:rsidRPr="00211481">
        <w:rPr>
          <w:rFonts w:asciiTheme="minorHAnsi" w:hAnsiTheme="minorHAnsi" w:cstheme="minorHAnsi"/>
        </w:rPr>
        <w:t xml:space="preserve">W celu zwiększenia bezpieczeństwa sieci w miejscach o powszechnym dostępie: korytarze, sale konferencyjne, pomieszczenia archiwów, w których chcemy ograniczyć dostęp do sieci LAN nieuprawnionym osobom, należy zastosować zabezpieczenie gniazd RJ45 przed podłączeniem nieautoryzowanych urządzeń. Dlatego moduły RJ45 tych gniazd należy wyposażyć w zabezpieczenia które zapewnią: </w:t>
      </w:r>
    </w:p>
    <w:p w:rsidR="001A3C9E" w:rsidRPr="00211481" w:rsidRDefault="001A3C9E" w:rsidP="007F12D5">
      <w:pPr>
        <w:numPr>
          <w:ilvl w:val="0"/>
          <w:numId w:val="15"/>
        </w:numPr>
        <w:spacing w:before="120" w:after="120" w:line="276" w:lineRule="auto"/>
        <w:ind w:hanging="360"/>
        <w:jc w:val="both"/>
        <w:rPr>
          <w:rFonts w:asciiTheme="minorHAnsi" w:hAnsiTheme="minorHAnsi" w:cstheme="minorHAnsi"/>
        </w:rPr>
      </w:pPr>
      <w:r w:rsidRPr="00211481">
        <w:rPr>
          <w:rFonts w:asciiTheme="minorHAnsi" w:hAnsiTheme="minorHAnsi" w:cstheme="minorHAnsi"/>
        </w:rPr>
        <w:t xml:space="preserve">Zabezpieczenie gniazda RJ45 przed wpięciem kabla przyłączeniowego RJ45.  </w:t>
      </w:r>
    </w:p>
    <w:p w:rsidR="001A3C9E" w:rsidRPr="00211481" w:rsidRDefault="001A3C9E" w:rsidP="007F12D5">
      <w:pPr>
        <w:numPr>
          <w:ilvl w:val="0"/>
          <w:numId w:val="15"/>
        </w:numPr>
        <w:spacing w:before="120" w:after="120" w:line="276" w:lineRule="auto"/>
        <w:ind w:hanging="360"/>
        <w:jc w:val="both"/>
        <w:rPr>
          <w:rFonts w:asciiTheme="minorHAnsi" w:hAnsiTheme="minorHAnsi" w:cstheme="minorHAnsi"/>
        </w:rPr>
      </w:pPr>
      <w:r w:rsidRPr="00211481">
        <w:rPr>
          <w:rFonts w:asciiTheme="minorHAnsi" w:hAnsiTheme="minorHAnsi" w:cstheme="minorHAnsi"/>
        </w:rPr>
        <w:t xml:space="preserve">Wyjęcie blokady będzie możliwe tylko przy użyciu dedykowanego klucza.  </w:t>
      </w:r>
    </w:p>
    <w:p w:rsidR="001A3C9E" w:rsidRPr="00211481" w:rsidRDefault="001A3C9E" w:rsidP="007F12D5">
      <w:pPr>
        <w:numPr>
          <w:ilvl w:val="0"/>
          <w:numId w:val="15"/>
        </w:numPr>
        <w:spacing w:before="120" w:after="120" w:line="276" w:lineRule="auto"/>
        <w:ind w:hanging="360"/>
        <w:jc w:val="both"/>
        <w:rPr>
          <w:rFonts w:asciiTheme="minorHAnsi" w:hAnsiTheme="minorHAnsi" w:cstheme="minorHAnsi"/>
        </w:rPr>
      </w:pPr>
      <w:r w:rsidRPr="00211481">
        <w:rPr>
          <w:rFonts w:asciiTheme="minorHAnsi" w:hAnsiTheme="minorHAnsi" w:cstheme="minorHAnsi"/>
        </w:rPr>
        <w:t xml:space="preserve">Zabezpieczenie musi być uniwersalne, ten sam typ blokady wymiennie musi mieć możliwość zastosowania również w panelach 19” RJ45, </w:t>
      </w:r>
      <w:proofErr w:type="spellStart"/>
      <w:r w:rsidRPr="00211481">
        <w:rPr>
          <w:rFonts w:asciiTheme="minorHAnsi" w:hAnsiTheme="minorHAnsi" w:cstheme="minorHAnsi"/>
        </w:rPr>
        <w:t>switch</w:t>
      </w:r>
      <w:proofErr w:type="spellEnd"/>
      <w:r w:rsidRPr="00211481">
        <w:rPr>
          <w:rFonts w:asciiTheme="minorHAnsi" w:hAnsiTheme="minorHAnsi" w:cstheme="minorHAnsi"/>
        </w:rPr>
        <w:t xml:space="preserve">-ach Ethernet itp.  </w:t>
      </w:r>
    </w:p>
    <w:p w:rsidR="001A3C9E" w:rsidRPr="00211481" w:rsidRDefault="001A3C9E" w:rsidP="007F12D5">
      <w:pPr>
        <w:numPr>
          <w:ilvl w:val="0"/>
          <w:numId w:val="15"/>
        </w:numPr>
        <w:spacing w:before="120" w:after="120" w:line="276" w:lineRule="auto"/>
        <w:ind w:hanging="360"/>
        <w:jc w:val="both"/>
        <w:rPr>
          <w:rFonts w:asciiTheme="minorHAnsi" w:hAnsiTheme="minorHAnsi" w:cstheme="minorHAnsi"/>
        </w:rPr>
      </w:pPr>
      <w:r w:rsidRPr="00211481">
        <w:rPr>
          <w:rFonts w:asciiTheme="minorHAnsi" w:hAnsiTheme="minorHAnsi" w:cstheme="minorHAnsi"/>
        </w:rPr>
        <w:t xml:space="preserve">System zabezpieczeń musi gwarantować przejrzystą identyfikację portów RJ45, przy użyciu kolorów. Należy zapewnić zabezpieczenia w co najmniej 4 kolorach. </w:t>
      </w:r>
    </w:p>
    <w:p w:rsidR="001A3C9E" w:rsidRPr="00211481" w:rsidRDefault="001A3C9E" w:rsidP="007F12D5">
      <w:pPr>
        <w:numPr>
          <w:ilvl w:val="0"/>
          <w:numId w:val="15"/>
        </w:numPr>
        <w:spacing w:before="120" w:after="120" w:line="276" w:lineRule="auto"/>
        <w:ind w:hanging="360"/>
        <w:jc w:val="both"/>
        <w:rPr>
          <w:rFonts w:asciiTheme="minorHAnsi" w:hAnsiTheme="minorHAnsi" w:cstheme="minorHAnsi"/>
        </w:rPr>
      </w:pPr>
      <w:r w:rsidRPr="00211481">
        <w:rPr>
          <w:rFonts w:asciiTheme="minorHAnsi" w:hAnsiTheme="minorHAnsi" w:cstheme="minorHAnsi"/>
        </w:rPr>
        <w:t xml:space="preserve">Kolorystyczne oznakowanie portów, musi być zgodne z normą TIA-606-A, dotyczącą etykietowania łączy w sieci LAN.  </w:t>
      </w:r>
    </w:p>
    <w:p w:rsidR="001A3C9E" w:rsidRDefault="001A3C9E" w:rsidP="007F12D5">
      <w:pPr>
        <w:numPr>
          <w:ilvl w:val="0"/>
          <w:numId w:val="15"/>
        </w:numPr>
        <w:spacing w:before="120" w:after="120" w:line="276" w:lineRule="auto"/>
        <w:ind w:hanging="360"/>
        <w:jc w:val="both"/>
      </w:pPr>
      <w:r w:rsidRPr="00211481">
        <w:rPr>
          <w:rFonts w:asciiTheme="minorHAnsi" w:hAnsiTheme="minorHAnsi" w:cstheme="minorHAnsi"/>
        </w:rPr>
        <w:t xml:space="preserve">Należy zapewnić dodatkowe stopniowanie dostępu do sieci, poprzez możliwość wyjąć blokady wyłącznie kluczem o tym samym kolorze.  </w:t>
      </w:r>
    </w:p>
    <w:p w:rsidR="001A3C9E" w:rsidRDefault="001A3C9E" w:rsidP="007F12D5">
      <w:pPr>
        <w:spacing w:before="120" w:after="120" w:line="276" w:lineRule="auto"/>
      </w:pPr>
    </w:p>
    <w:p w:rsidR="001A3C9E" w:rsidRPr="00C43CE2" w:rsidRDefault="001A3C9E" w:rsidP="007F12D5">
      <w:pPr>
        <w:pStyle w:val="Nagwek6"/>
        <w:spacing w:before="120" w:after="120" w:line="276" w:lineRule="auto"/>
      </w:pPr>
      <w:bookmarkStart w:id="219" w:name="_Toc501346174"/>
      <w:r>
        <w:rPr>
          <w:rStyle w:val="Nagwek6Znak"/>
          <w:b/>
        </w:rPr>
        <w:t>2.4</w:t>
      </w:r>
      <w:r w:rsidRPr="00C43CE2">
        <w:rPr>
          <w:rStyle w:val="Nagwek6Znak"/>
          <w:b/>
        </w:rPr>
        <w:t xml:space="preserve"> Pomiary instalacji okablowania strukturalnego</w:t>
      </w:r>
      <w:r w:rsidRPr="00C43CE2">
        <w:t>.</w:t>
      </w:r>
      <w:bookmarkEnd w:id="219"/>
      <w:r w:rsidRPr="00C43CE2">
        <w:t xml:space="preserve"> </w:t>
      </w:r>
    </w:p>
    <w:p w:rsidR="001A3C9E" w:rsidRPr="0052344B" w:rsidRDefault="001A3C9E" w:rsidP="001A0FF1">
      <w:pPr>
        <w:spacing w:before="120" w:after="120" w:line="276" w:lineRule="auto"/>
        <w:jc w:val="both"/>
        <w:rPr>
          <w:rFonts w:asciiTheme="minorHAnsi" w:hAnsiTheme="minorHAnsi" w:cstheme="minorHAnsi"/>
        </w:rPr>
      </w:pPr>
      <w:r w:rsidRPr="0052344B">
        <w:rPr>
          <w:rFonts w:asciiTheme="minorHAnsi" w:hAnsiTheme="minorHAnsi" w:cstheme="minorHAnsi"/>
        </w:rPr>
        <w:t>Po wykonaniu instalacji okablowania strukturalnego wykonawca musi przeprowadzić odpowiednie pomiary sprawdzające (certyfikacyjne), wszystkich łączy miedzianych potwierdzające, iż wykonane okablowanie strukturalne spełnia wymagania norm. Pomiary należy przeprowadzić zgodnie z wartościami granicznymi zdefiniowanymi w ISO 11801 lub EN 50173. Wyniki wszystkich pomiarów muszą być pozytywne. Pomiary należy wykonać przyrządem w pełni sprawnym, posiadającym ważny certyfikat potwierdzający przejście procesu kalibracji u producenta, co będzie potwierdzeniem poprawności jego wskazań. Do dokumentacji powykonawczej należy dołączyć wymieniony certyfikat kalibracji oraz raport z wynikami pomiarów wszystkich łączy okablowani</w:t>
      </w:r>
      <w:r w:rsidR="00237E1F">
        <w:rPr>
          <w:rFonts w:asciiTheme="minorHAnsi" w:hAnsiTheme="minorHAnsi" w:cstheme="minorHAnsi"/>
        </w:rPr>
        <w:t>a</w:t>
      </w:r>
      <w:r w:rsidRPr="0052344B">
        <w:rPr>
          <w:rFonts w:asciiTheme="minorHAnsi" w:hAnsiTheme="minorHAnsi" w:cstheme="minorHAnsi"/>
        </w:rPr>
        <w:t xml:space="preserve">. </w:t>
      </w:r>
    </w:p>
    <w:p w:rsidR="001A3C9E" w:rsidRPr="0052344B" w:rsidRDefault="001A3C9E" w:rsidP="007F12D5">
      <w:pPr>
        <w:spacing w:before="120" w:after="120" w:line="276" w:lineRule="auto"/>
        <w:ind w:left="0" w:firstLine="0"/>
        <w:rPr>
          <w:rFonts w:asciiTheme="minorHAnsi" w:hAnsiTheme="minorHAnsi" w:cstheme="minorHAnsi"/>
        </w:rPr>
      </w:pPr>
      <w:r w:rsidRPr="0052344B">
        <w:rPr>
          <w:rFonts w:asciiTheme="minorHAnsi" w:hAnsiTheme="minorHAnsi" w:cstheme="minorHAnsi"/>
        </w:rPr>
        <w:t xml:space="preserve"> </w:t>
      </w:r>
    </w:p>
    <w:p w:rsidR="001A3C9E" w:rsidRPr="0052344B" w:rsidRDefault="001A3C9E"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 xml:space="preserve">Wszystkie łącza </w:t>
      </w:r>
      <w:proofErr w:type="spellStart"/>
      <w:r w:rsidRPr="0052344B">
        <w:rPr>
          <w:rFonts w:asciiTheme="minorHAnsi" w:hAnsiTheme="minorHAnsi" w:cstheme="minorHAnsi"/>
        </w:rPr>
        <w:t>skrętkowe</w:t>
      </w:r>
      <w:proofErr w:type="spellEnd"/>
      <w:r w:rsidRPr="0052344B">
        <w:rPr>
          <w:rFonts w:asciiTheme="minorHAnsi" w:hAnsiTheme="minorHAnsi" w:cstheme="minorHAnsi"/>
        </w:rPr>
        <w:t xml:space="preserve"> w systemie należy przetestować pod kątem spełniania wymogów klasy </w:t>
      </w:r>
      <w:r w:rsidR="00160324">
        <w:rPr>
          <w:rFonts w:asciiTheme="minorHAnsi" w:hAnsiTheme="minorHAnsi" w:cstheme="minorHAnsi"/>
        </w:rPr>
        <w:t>D</w:t>
      </w:r>
      <w:r w:rsidRPr="0052344B">
        <w:rPr>
          <w:rFonts w:asciiTheme="minorHAnsi" w:hAnsiTheme="minorHAnsi" w:cstheme="minorHAnsi"/>
        </w:rPr>
        <w:t xml:space="preserve"> / kategorii 5e wg ISO 11801 lub EN 50173: </w:t>
      </w:r>
    </w:p>
    <w:p w:rsidR="00237E1F" w:rsidRPr="0052344B" w:rsidRDefault="00237E1F"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Należy wykonać pomiary certyfikacyjne, w których po zmierzeniu rzeczywistych wartości parametrów łącza, miernik automatycznie porówna je z granicznymi wartościami definiowanymi przez aktualne normy okablowan</w:t>
      </w:r>
      <w:r>
        <w:rPr>
          <w:rFonts w:asciiTheme="minorHAnsi" w:hAnsiTheme="minorHAnsi" w:cstheme="minorHAnsi"/>
        </w:rPr>
        <w:t xml:space="preserve">ia i określi wynik porównania. </w:t>
      </w:r>
      <w:r w:rsidRPr="0052344B">
        <w:rPr>
          <w:rFonts w:asciiTheme="minorHAnsi" w:hAnsiTheme="minorHAnsi" w:cstheme="minorHAnsi"/>
        </w:rPr>
        <w:t xml:space="preserve"> </w:t>
      </w:r>
    </w:p>
    <w:p w:rsidR="00237E1F" w:rsidRPr="0052344B" w:rsidRDefault="00237E1F"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w:t>
      </w:r>
      <w:r w:rsidRPr="0052344B">
        <w:rPr>
          <w:rFonts w:asciiTheme="minorHAnsi" w:hAnsiTheme="minorHAnsi" w:cstheme="minorHAnsi"/>
        </w:rPr>
        <w:tab/>
        <w:t xml:space="preserve">Pomiary należy wykonać zgodnie z wymaganiami normy PN-EN 50346. </w:t>
      </w:r>
    </w:p>
    <w:p w:rsidR="00237E1F" w:rsidRPr="0052344B" w:rsidRDefault="00237E1F"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w:t>
      </w:r>
      <w:r w:rsidRPr="0052344B">
        <w:rPr>
          <w:rFonts w:asciiTheme="minorHAnsi" w:hAnsiTheme="minorHAnsi" w:cstheme="minorHAnsi"/>
        </w:rPr>
        <w:tab/>
        <w:t xml:space="preserve">Wymagany zakres mierzonych parametrów dla każdej z par (kombinacji par): </w:t>
      </w:r>
    </w:p>
    <w:p w:rsidR="00237E1F" w:rsidRPr="0052344B" w:rsidRDefault="00237E1F" w:rsidP="007F12D5">
      <w:pPr>
        <w:pStyle w:val="Akapitzlist"/>
        <w:numPr>
          <w:ilvl w:val="0"/>
          <w:numId w:val="3"/>
        </w:numPr>
        <w:spacing w:before="120" w:after="120" w:line="276" w:lineRule="auto"/>
        <w:jc w:val="both"/>
        <w:rPr>
          <w:rFonts w:asciiTheme="minorHAnsi" w:hAnsiTheme="minorHAnsi" w:cstheme="minorHAnsi"/>
        </w:rPr>
      </w:pPr>
      <w:r w:rsidRPr="008220A7">
        <w:rPr>
          <w:rFonts w:asciiTheme="minorHAnsi" w:hAnsiTheme="minorHAnsi" w:cstheme="minorHAnsi"/>
        </w:rPr>
        <w:t>mapa połączeń, ciągłość przewodów (</w:t>
      </w:r>
      <w:proofErr w:type="spellStart"/>
      <w:r w:rsidRPr="008220A7">
        <w:rPr>
          <w:rFonts w:asciiTheme="minorHAnsi" w:hAnsiTheme="minorHAnsi" w:cstheme="minorHAnsi"/>
        </w:rPr>
        <w:t>wire</w:t>
      </w:r>
      <w:proofErr w:type="spellEnd"/>
      <w:r w:rsidRPr="008220A7">
        <w:rPr>
          <w:rFonts w:asciiTheme="minorHAnsi" w:hAnsiTheme="minorHAnsi" w:cstheme="minorHAnsi"/>
        </w:rPr>
        <w:t xml:space="preserve"> map, </w:t>
      </w:r>
      <w:proofErr w:type="spellStart"/>
      <w:r w:rsidRPr="008220A7">
        <w:rPr>
          <w:rFonts w:asciiTheme="minorHAnsi" w:hAnsiTheme="minorHAnsi" w:cstheme="minorHAnsi"/>
        </w:rPr>
        <w:t>continuity</w:t>
      </w:r>
      <w:proofErr w:type="spellEnd"/>
      <w:r w:rsidRPr="008220A7">
        <w:rPr>
          <w:rFonts w:asciiTheme="minorHAnsi" w:hAnsiTheme="minorHAnsi" w:cstheme="minorHAnsi"/>
        </w:rPr>
        <w:t xml:space="preserve"> of </w:t>
      </w:r>
      <w:proofErr w:type="spellStart"/>
      <w:r w:rsidRPr="008220A7">
        <w:rPr>
          <w:rFonts w:asciiTheme="minorHAnsi" w:hAnsiTheme="minorHAnsi" w:cstheme="minorHAnsi"/>
        </w:rPr>
        <w:t>conductors</w:t>
      </w:r>
      <w:proofErr w:type="spellEnd"/>
      <w:r w:rsidRPr="008220A7">
        <w:rPr>
          <w:rFonts w:asciiTheme="minorHAnsi" w:hAnsiTheme="minorHAnsi" w:cstheme="minorHAnsi"/>
        </w:rPr>
        <w:t>),</w:t>
      </w:r>
      <w:r w:rsidRPr="0052344B">
        <w:rPr>
          <w:rFonts w:asciiTheme="minorHAnsi" w:hAnsiTheme="minorHAnsi" w:cstheme="minorHAnsi"/>
        </w:rPr>
        <w:t xml:space="preserve"> </w:t>
      </w:r>
    </w:p>
    <w:p w:rsidR="00237E1F" w:rsidRPr="0052344B" w:rsidRDefault="00237E1F" w:rsidP="007F12D5">
      <w:pPr>
        <w:pStyle w:val="Akapitzlist"/>
        <w:numPr>
          <w:ilvl w:val="0"/>
          <w:numId w:val="3"/>
        </w:numPr>
        <w:spacing w:before="120" w:after="120" w:line="276" w:lineRule="auto"/>
        <w:jc w:val="both"/>
        <w:rPr>
          <w:rFonts w:asciiTheme="minorHAnsi" w:hAnsiTheme="minorHAnsi" w:cstheme="minorHAnsi"/>
        </w:rPr>
      </w:pPr>
      <w:r>
        <w:rPr>
          <w:rFonts w:asciiTheme="minorHAnsi" w:hAnsiTheme="minorHAnsi" w:cstheme="minorHAnsi"/>
        </w:rPr>
        <w:t>długość (</w:t>
      </w:r>
      <w:proofErr w:type="spellStart"/>
      <w:r>
        <w:rPr>
          <w:rFonts w:asciiTheme="minorHAnsi" w:hAnsiTheme="minorHAnsi" w:cstheme="minorHAnsi"/>
        </w:rPr>
        <w:t>Length</w:t>
      </w:r>
      <w:proofErr w:type="spellEnd"/>
      <w:r>
        <w:rPr>
          <w:rFonts w:asciiTheme="minorHAnsi" w:hAnsiTheme="minorHAnsi" w:cstheme="minorHAnsi"/>
        </w:rPr>
        <w:t xml:space="preserve">), </w:t>
      </w:r>
    </w:p>
    <w:p w:rsidR="00237E1F" w:rsidRPr="0052344B"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 xml:space="preserve">rezystancja (DC </w:t>
      </w:r>
      <w:proofErr w:type="spellStart"/>
      <w:r w:rsidRPr="00B26D8A">
        <w:rPr>
          <w:rFonts w:asciiTheme="minorHAnsi" w:hAnsiTheme="minorHAnsi" w:cstheme="minorHAnsi"/>
        </w:rPr>
        <w:t>Loop</w:t>
      </w:r>
      <w:proofErr w:type="spellEnd"/>
      <w:r w:rsidRPr="00B26D8A">
        <w:rPr>
          <w:rFonts w:asciiTheme="minorHAnsi" w:hAnsiTheme="minorHAnsi" w:cstheme="minorHAnsi"/>
        </w:rPr>
        <w:t xml:space="preserve"> </w:t>
      </w:r>
      <w:proofErr w:type="spellStart"/>
      <w:r w:rsidRPr="00B26D8A">
        <w:rPr>
          <w:rFonts w:asciiTheme="minorHAnsi" w:hAnsiTheme="minorHAnsi" w:cstheme="minorHAnsi"/>
        </w:rPr>
        <w:t>Resistance</w:t>
      </w:r>
      <w:proofErr w:type="spellEnd"/>
      <w:r w:rsidRPr="00B26D8A">
        <w:rPr>
          <w:rFonts w:asciiTheme="minorHAnsi" w:hAnsiTheme="minorHAnsi" w:cstheme="minorHAnsi"/>
        </w:rPr>
        <w:t xml:space="preserve">), </w:t>
      </w:r>
    </w:p>
    <w:p w:rsidR="00237E1F" w:rsidRPr="0052344B"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opóźnienie propagacji (</w:t>
      </w:r>
      <w:proofErr w:type="spellStart"/>
      <w:r w:rsidRPr="00B26D8A">
        <w:rPr>
          <w:rFonts w:asciiTheme="minorHAnsi" w:hAnsiTheme="minorHAnsi" w:cstheme="minorHAnsi"/>
        </w:rPr>
        <w:t>Propagation</w:t>
      </w:r>
      <w:proofErr w:type="spellEnd"/>
      <w:r w:rsidRPr="00B26D8A">
        <w:rPr>
          <w:rFonts w:asciiTheme="minorHAnsi" w:hAnsiTheme="minorHAnsi" w:cstheme="minorHAnsi"/>
        </w:rPr>
        <w:t xml:space="preserve"> </w:t>
      </w:r>
      <w:proofErr w:type="spellStart"/>
      <w:r w:rsidRPr="00B26D8A">
        <w:rPr>
          <w:rFonts w:asciiTheme="minorHAnsi" w:hAnsiTheme="minorHAnsi" w:cstheme="minorHAnsi"/>
        </w:rPr>
        <w:t>Delay</w:t>
      </w:r>
      <w:proofErr w:type="spellEnd"/>
      <w:r w:rsidRPr="00B26D8A">
        <w:rPr>
          <w:rFonts w:asciiTheme="minorHAnsi" w:hAnsiTheme="minorHAnsi" w:cstheme="minorHAnsi"/>
        </w:rPr>
        <w:t xml:space="preserve">), </w:t>
      </w:r>
      <w:r w:rsidRPr="0052344B">
        <w:rPr>
          <w:rFonts w:asciiTheme="minorHAnsi" w:hAnsiTheme="minorHAnsi" w:cstheme="minorHAnsi"/>
        </w:rPr>
        <w:t xml:space="preserve"> </w:t>
      </w:r>
    </w:p>
    <w:p w:rsidR="00237E1F" w:rsidRPr="004B3F26" w:rsidRDefault="00237E1F" w:rsidP="007F12D5">
      <w:pPr>
        <w:pStyle w:val="Akapitzlist"/>
        <w:numPr>
          <w:ilvl w:val="0"/>
          <w:numId w:val="3"/>
        </w:numPr>
        <w:spacing w:before="120" w:after="120" w:line="276" w:lineRule="auto"/>
        <w:jc w:val="both"/>
        <w:rPr>
          <w:rFonts w:asciiTheme="minorHAnsi" w:hAnsiTheme="minorHAnsi" w:cstheme="minorHAnsi"/>
        </w:rPr>
      </w:pPr>
      <w:r>
        <w:t>skośne opóźnienie propagacji (</w:t>
      </w:r>
      <w:proofErr w:type="spellStart"/>
      <w:r>
        <w:t>Delay</w:t>
      </w:r>
      <w:proofErr w:type="spellEnd"/>
      <w:r>
        <w:t xml:space="preserve"> </w:t>
      </w:r>
      <w:proofErr w:type="spellStart"/>
      <w:r>
        <w:t>Skew</w:t>
      </w:r>
      <w:proofErr w:type="spellEnd"/>
      <w:r>
        <w:t>),</w:t>
      </w:r>
    </w:p>
    <w:p w:rsidR="00237E1F"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 xml:space="preserve">osłabienie sygnału częścią odbitą (Return </w:t>
      </w:r>
      <w:proofErr w:type="spellStart"/>
      <w:r w:rsidRPr="00B26D8A">
        <w:rPr>
          <w:rFonts w:asciiTheme="minorHAnsi" w:hAnsiTheme="minorHAnsi" w:cstheme="minorHAnsi"/>
        </w:rPr>
        <w:t>Loss</w:t>
      </w:r>
      <w:proofErr w:type="spellEnd"/>
      <w:r w:rsidRPr="00B26D8A">
        <w:rPr>
          <w:rFonts w:asciiTheme="minorHAnsi" w:hAnsiTheme="minorHAnsi" w:cstheme="minorHAnsi"/>
        </w:rPr>
        <w:t>)</w:t>
      </w:r>
      <w:r w:rsidRPr="0052344B">
        <w:rPr>
          <w:rFonts w:asciiTheme="minorHAnsi" w:hAnsiTheme="minorHAnsi" w:cstheme="minorHAnsi"/>
        </w:rPr>
        <w:t xml:space="preserve"> </w:t>
      </w:r>
    </w:p>
    <w:p w:rsidR="00237E1F" w:rsidRPr="00B26D8A"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tłumienność (</w:t>
      </w:r>
      <w:proofErr w:type="spellStart"/>
      <w:r w:rsidRPr="00B26D8A">
        <w:rPr>
          <w:rFonts w:asciiTheme="minorHAnsi" w:hAnsiTheme="minorHAnsi" w:cstheme="minorHAnsi"/>
        </w:rPr>
        <w:t>Attenuation</w:t>
      </w:r>
      <w:proofErr w:type="spellEnd"/>
      <w:r w:rsidRPr="00B26D8A">
        <w:rPr>
          <w:rFonts w:asciiTheme="minorHAnsi" w:hAnsiTheme="minorHAnsi" w:cstheme="minorHAnsi"/>
        </w:rPr>
        <w:t>),</w:t>
      </w:r>
    </w:p>
    <w:p w:rsidR="00237E1F" w:rsidRPr="00B26D8A"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przesłuch para-para na tym samym końcu kabla (</w:t>
      </w:r>
      <w:proofErr w:type="spellStart"/>
      <w:r w:rsidRPr="00B26D8A">
        <w:rPr>
          <w:rFonts w:asciiTheme="minorHAnsi" w:hAnsiTheme="minorHAnsi" w:cstheme="minorHAnsi"/>
        </w:rPr>
        <w:t>Near</w:t>
      </w:r>
      <w:proofErr w:type="spellEnd"/>
      <w:r w:rsidRPr="00B26D8A">
        <w:rPr>
          <w:rFonts w:asciiTheme="minorHAnsi" w:hAnsiTheme="minorHAnsi" w:cstheme="minorHAnsi"/>
        </w:rPr>
        <w:t xml:space="preserve"> End </w:t>
      </w:r>
      <w:proofErr w:type="spellStart"/>
      <w:r w:rsidRPr="00B26D8A">
        <w:rPr>
          <w:rFonts w:asciiTheme="minorHAnsi" w:hAnsiTheme="minorHAnsi" w:cstheme="minorHAnsi"/>
        </w:rPr>
        <w:t>Crosstalk</w:t>
      </w:r>
      <w:proofErr w:type="spellEnd"/>
      <w:r w:rsidRPr="00B26D8A">
        <w:rPr>
          <w:rFonts w:asciiTheme="minorHAnsi" w:hAnsiTheme="minorHAnsi" w:cstheme="minorHAnsi"/>
        </w:rPr>
        <w:t xml:space="preserve"> - NEXT),</w:t>
      </w:r>
    </w:p>
    <w:p w:rsidR="00237E1F" w:rsidRPr="00B26D8A"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stosunek tłumienności do przesłuchu (</w:t>
      </w:r>
      <w:proofErr w:type="spellStart"/>
      <w:r w:rsidRPr="00B26D8A">
        <w:rPr>
          <w:rFonts w:asciiTheme="minorHAnsi" w:hAnsiTheme="minorHAnsi" w:cstheme="minorHAnsi"/>
        </w:rPr>
        <w:t>Attenuation</w:t>
      </w:r>
      <w:proofErr w:type="spellEnd"/>
      <w:r w:rsidRPr="00B26D8A">
        <w:rPr>
          <w:rFonts w:asciiTheme="minorHAnsi" w:hAnsiTheme="minorHAnsi" w:cstheme="minorHAnsi"/>
        </w:rPr>
        <w:t xml:space="preserve"> to </w:t>
      </w:r>
      <w:proofErr w:type="spellStart"/>
      <w:r w:rsidRPr="00B26D8A">
        <w:rPr>
          <w:rFonts w:asciiTheme="minorHAnsi" w:hAnsiTheme="minorHAnsi" w:cstheme="minorHAnsi"/>
        </w:rPr>
        <w:t>Crosstalk</w:t>
      </w:r>
      <w:proofErr w:type="spellEnd"/>
      <w:r w:rsidRPr="00B26D8A">
        <w:rPr>
          <w:rFonts w:asciiTheme="minorHAnsi" w:hAnsiTheme="minorHAnsi" w:cstheme="minorHAnsi"/>
        </w:rPr>
        <w:t xml:space="preserve"> Ratio - ACR),</w:t>
      </w:r>
    </w:p>
    <w:p w:rsidR="00237E1F" w:rsidRPr="00B26D8A"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suma przesłuchów para-pozostałe 3 pary (Power Sum NEXT - PSNEXT),</w:t>
      </w:r>
    </w:p>
    <w:p w:rsidR="00237E1F" w:rsidRPr="00B26D8A"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równoważony przesłuch para-para na przeciwległych końcach kabla (</w:t>
      </w:r>
      <w:proofErr w:type="spellStart"/>
      <w:r w:rsidRPr="00B26D8A">
        <w:rPr>
          <w:rFonts w:asciiTheme="minorHAnsi" w:hAnsiTheme="minorHAnsi" w:cstheme="minorHAnsi"/>
        </w:rPr>
        <w:t>Equal</w:t>
      </w:r>
      <w:proofErr w:type="spellEnd"/>
      <w:r w:rsidRPr="00B26D8A">
        <w:rPr>
          <w:rFonts w:asciiTheme="minorHAnsi" w:hAnsiTheme="minorHAnsi" w:cstheme="minorHAnsi"/>
        </w:rPr>
        <w:t xml:space="preserve"> Level Far End </w:t>
      </w:r>
      <w:proofErr w:type="spellStart"/>
      <w:r w:rsidRPr="00B26D8A">
        <w:rPr>
          <w:rFonts w:asciiTheme="minorHAnsi" w:hAnsiTheme="minorHAnsi" w:cstheme="minorHAnsi"/>
        </w:rPr>
        <w:t>Crosstalk</w:t>
      </w:r>
      <w:proofErr w:type="spellEnd"/>
      <w:r w:rsidRPr="00B26D8A">
        <w:rPr>
          <w:rFonts w:asciiTheme="minorHAnsi" w:hAnsiTheme="minorHAnsi" w:cstheme="minorHAnsi"/>
        </w:rPr>
        <w:t xml:space="preserve"> – ELFEXT),</w:t>
      </w:r>
    </w:p>
    <w:p w:rsidR="00237E1F" w:rsidRPr="00B26D8A"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 xml:space="preserve">suma równoważonych przesłuchów para-pozostałe 3 pary na przeciwległych końcach kabla (Power Sum </w:t>
      </w:r>
      <w:proofErr w:type="spellStart"/>
      <w:r w:rsidRPr="00B26D8A">
        <w:rPr>
          <w:rFonts w:asciiTheme="minorHAnsi" w:hAnsiTheme="minorHAnsi" w:cstheme="minorHAnsi"/>
        </w:rPr>
        <w:t>Equal</w:t>
      </w:r>
      <w:proofErr w:type="spellEnd"/>
      <w:r w:rsidRPr="00B26D8A">
        <w:rPr>
          <w:rFonts w:asciiTheme="minorHAnsi" w:hAnsiTheme="minorHAnsi" w:cstheme="minorHAnsi"/>
        </w:rPr>
        <w:t xml:space="preserve"> Level Far End </w:t>
      </w:r>
      <w:proofErr w:type="spellStart"/>
      <w:r w:rsidRPr="00B26D8A">
        <w:rPr>
          <w:rFonts w:asciiTheme="minorHAnsi" w:hAnsiTheme="minorHAnsi" w:cstheme="minorHAnsi"/>
        </w:rPr>
        <w:t>Crosstalk</w:t>
      </w:r>
      <w:proofErr w:type="spellEnd"/>
      <w:r w:rsidRPr="00B26D8A">
        <w:rPr>
          <w:rFonts w:asciiTheme="minorHAnsi" w:hAnsiTheme="minorHAnsi" w:cstheme="minorHAnsi"/>
        </w:rPr>
        <w:t xml:space="preserve"> – PSELFEXT),</w:t>
      </w:r>
    </w:p>
    <w:p w:rsidR="00237E1F" w:rsidRDefault="00237E1F" w:rsidP="007F12D5">
      <w:pPr>
        <w:pStyle w:val="Akapitzlist"/>
        <w:numPr>
          <w:ilvl w:val="0"/>
          <w:numId w:val="3"/>
        </w:numPr>
        <w:spacing w:before="120" w:after="120" w:line="276" w:lineRule="auto"/>
        <w:jc w:val="both"/>
        <w:rPr>
          <w:rFonts w:asciiTheme="minorHAnsi" w:hAnsiTheme="minorHAnsi" w:cstheme="minorHAnsi"/>
        </w:rPr>
      </w:pPr>
      <w:r w:rsidRPr="00B26D8A">
        <w:rPr>
          <w:rFonts w:asciiTheme="minorHAnsi" w:hAnsiTheme="minorHAnsi" w:cstheme="minorHAnsi"/>
        </w:rPr>
        <w:t>stosunek tłumienności do sumy przesłuchów (Power Sum ACR – PSACR).</w:t>
      </w:r>
    </w:p>
    <w:p w:rsidR="001A3C9E" w:rsidRDefault="001A3C9E" w:rsidP="007F12D5">
      <w:pPr>
        <w:pStyle w:val="Akapitzlist"/>
        <w:spacing w:before="120" w:after="120" w:line="276" w:lineRule="auto"/>
        <w:ind w:left="1147" w:firstLine="0"/>
        <w:jc w:val="both"/>
        <w:rPr>
          <w:rFonts w:asciiTheme="minorHAnsi" w:hAnsiTheme="minorHAnsi" w:cstheme="minorHAnsi"/>
        </w:rPr>
      </w:pPr>
      <w:r w:rsidRPr="0052344B">
        <w:rPr>
          <w:rFonts w:asciiTheme="minorHAnsi" w:hAnsiTheme="minorHAnsi" w:cstheme="minorHAnsi"/>
        </w:rPr>
        <w:t xml:space="preserve"> </w:t>
      </w:r>
    </w:p>
    <w:p w:rsidR="001A3C9E" w:rsidRPr="004B3F26" w:rsidRDefault="001A3C9E" w:rsidP="007F12D5">
      <w:pPr>
        <w:spacing w:before="120" w:after="120" w:line="276" w:lineRule="auto"/>
        <w:ind w:left="0" w:firstLine="0"/>
        <w:rPr>
          <w:rFonts w:asciiTheme="minorHAnsi" w:hAnsiTheme="minorHAnsi" w:cstheme="minorHAnsi"/>
        </w:rPr>
      </w:pPr>
    </w:p>
    <w:p w:rsidR="001A3C9E" w:rsidRPr="00C43CE2" w:rsidRDefault="001A3C9E" w:rsidP="007F12D5">
      <w:pPr>
        <w:pStyle w:val="Nagwek6"/>
        <w:spacing w:before="120" w:after="120" w:line="276" w:lineRule="auto"/>
      </w:pPr>
      <w:bookmarkStart w:id="220" w:name="_Toc501346175"/>
      <w:r>
        <w:lastRenderedPageBreak/>
        <w:t>2.5</w:t>
      </w:r>
      <w:r w:rsidRPr="00C43CE2">
        <w:t xml:space="preserve"> Wymagania gwarancyjne.</w:t>
      </w:r>
      <w:bookmarkEnd w:id="220"/>
      <w:r w:rsidRPr="00C43CE2">
        <w:t xml:space="preserve"> </w:t>
      </w:r>
    </w:p>
    <w:p w:rsidR="001A3C9E" w:rsidRPr="0052344B" w:rsidRDefault="001A3C9E" w:rsidP="001A0FF1">
      <w:pPr>
        <w:spacing w:before="120" w:after="120" w:line="276" w:lineRule="auto"/>
        <w:rPr>
          <w:rFonts w:asciiTheme="minorHAnsi" w:hAnsiTheme="minorHAnsi" w:cstheme="minorHAnsi"/>
        </w:rPr>
      </w:pPr>
      <w:r w:rsidRPr="0052344B">
        <w:rPr>
          <w:rFonts w:asciiTheme="minorHAnsi" w:hAnsiTheme="minorHAnsi" w:cstheme="minorHAnsi"/>
        </w:rPr>
        <w:t xml:space="preserve">Inwestor oczekuje, że zainstalowany system okablowania strukturalnego będzie działał niezawodnie przez wiele lat. Dlatego wymagane jest udzielenie </w:t>
      </w:r>
      <w:r>
        <w:rPr>
          <w:rFonts w:asciiTheme="minorHAnsi" w:hAnsiTheme="minorHAnsi" w:cstheme="minorHAnsi"/>
        </w:rPr>
        <w:t>min 5 letniej</w:t>
      </w:r>
      <w:r w:rsidRPr="0052344B">
        <w:rPr>
          <w:rFonts w:asciiTheme="minorHAnsi" w:hAnsiTheme="minorHAnsi" w:cstheme="minorHAnsi"/>
        </w:rPr>
        <w:t xml:space="preserve"> gwarancji niezawodności, która zapewni: </w:t>
      </w:r>
    </w:p>
    <w:p w:rsidR="001A3C9E" w:rsidRPr="0052344B" w:rsidRDefault="001A3C9E"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 xml:space="preserve">Zgodność ze standardami okablowania strukturalnego obowiązującymi w czasie wykonania instalacji. </w:t>
      </w:r>
    </w:p>
    <w:p w:rsidR="001A3C9E" w:rsidRPr="0052344B" w:rsidRDefault="001A3C9E"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 xml:space="preserve">Niezawodne działanie aplikacji (protokołów transmisyjnych), zdefiniowanych w standardach okablowania strukturalnego obowiązujących w czasie wykonania instalacji, dla których system został zaprojektowany. </w:t>
      </w:r>
    </w:p>
    <w:p w:rsidR="001A3C9E" w:rsidRPr="0052344B" w:rsidRDefault="001A3C9E" w:rsidP="007F12D5">
      <w:pPr>
        <w:spacing w:before="120" w:after="120" w:line="276" w:lineRule="auto"/>
        <w:ind w:left="0" w:firstLine="0"/>
        <w:jc w:val="both"/>
        <w:rPr>
          <w:rFonts w:asciiTheme="minorHAnsi" w:hAnsiTheme="minorHAnsi" w:cstheme="minorHAnsi"/>
        </w:rPr>
      </w:pPr>
      <w:r w:rsidRPr="0052344B">
        <w:rPr>
          <w:rFonts w:asciiTheme="minorHAnsi" w:hAnsiTheme="minorHAnsi" w:cstheme="minorHAnsi"/>
        </w:rPr>
        <w:t xml:space="preserve">Brak wad fabrycznych elementów łączy okablowania oraz błędów w czasie instalacji okablowania. </w:t>
      </w:r>
    </w:p>
    <w:p w:rsidR="001A3C9E" w:rsidRDefault="001A3C9E" w:rsidP="007F12D5">
      <w:pPr>
        <w:spacing w:before="120" w:after="120" w:line="276" w:lineRule="auto"/>
        <w:ind w:right="67"/>
        <w:rPr>
          <w:rFonts w:asciiTheme="minorHAnsi" w:hAnsiTheme="minorHAnsi" w:cstheme="minorHAnsi"/>
        </w:rPr>
      </w:pPr>
    </w:p>
    <w:p w:rsidR="007F12D5" w:rsidRPr="003E70FC" w:rsidRDefault="007F12D5" w:rsidP="007F12D5">
      <w:pPr>
        <w:spacing w:before="120" w:after="120" w:line="276" w:lineRule="auto"/>
        <w:ind w:right="67"/>
        <w:rPr>
          <w:rFonts w:asciiTheme="minorHAnsi" w:hAnsiTheme="minorHAnsi" w:cstheme="minorHAnsi"/>
        </w:rPr>
      </w:pPr>
    </w:p>
    <w:p w:rsidR="001A3C9E" w:rsidRDefault="00BA2C91" w:rsidP="007F12D5">
      <w:pPr>
        <w:pStyle w:val="Nagwek6"/>
        <w:numPr>
          <w:ilvl w:val="1"/>
          <w:numId w:val="28"/>
        </w:numPr>
        <w:tabs>
          <w:tab w:val="right" w:pos="9072"/>
        </w:tabs>
        <w:spacing w:before="120" w:after="120" w:line="276" w:lineRule="auto"/>
      </w:pPr>
      <w:bookmarkStart w:id="221" w:name="_Toc501346176"/>
      <w:r>
        <w:t>Połączenie</w:t>
      </w:r>
      <w:r w:rsidRPr="00BA2C91">
        <w:t xml:space="preserve"> LAN  pomiędzy budynkiem Urzędu Miasta a budynkiem Zakładu Budżetowego Gospodarki Komunalnej i Mieszkaniowej</w:t>
      </w:r>
      <w:bookmarkEnd w:id="221"/>
      <w:r w:rsidR="001A3C9E">
        <w:tab/>
      </w:r>
    </w:p>
    <w:p w:rsidR="003A3B34" w:rsidRPr="007F12D5" w:rsidRDefault="00B2763D" w:rsidP="007F12D5">
      <w:pPr>
        <w:spacing w:before="120" w:after="120" w:line="276" w:lineRule="auto"/>
        <w:ind w:left="0" w:firstLine="0"/>
        <w:jc w:val="both"/>
        <w:rPr>
          <w:rFonts w:asciiTheme="minorHAnsi" w:hAnsiTheme="minorHAnsi" w:cstheme="minorHAnsi"/>
        </w:rPr>
      </w:pPr>
      <w:r w:rsidRPr="007F12D5">
        <w:rPr>
          <w:rFonts w:asciiTheme="minorHAnsi" w:hAnsiTheme="minorHAnsi" w:cstheme="minorHAnsi"/>
        </w:rPr>
        <w:t xml:space="preserve">W czasie przygotowywania wniosku powstał pomysł połączenia światłowodowego pomiędzy Urzędem Miasta a budynkiem </w:t>
      </w:r>
      <w:proofErr w:type="spellStart"/>
      <w:r w:rsidRPr="007F12D5">
        <w:rPr>
          <w:rFonts w:asciiTheme="minorHAnsi" w:hAnsiTheme="minorHAnsi" w:cstheme="minorHAnsi"/>
        </w:rPr>
        <w:t>ZBGKiM</w:t>
      </w:r>
      <w:proofErr w:type="spellEnd"/>
      <w:r w:rsidRPr="007F12D5">
        <w:rPr>
          <w:rFonts w:asciiTheme="minorHAnsi" w:hAnsiTheme="minorHAnsi" w:cstheme="minorHAnsi"/>
        </w:rPr>
        <w:t xml:space="preserve">. Połączenie takie jest niezbędne do prawidłowego działania systemu informatycznego jednostek. W czasie przygotowywania dokumentacji okazało się, że brak jest możliwości technicznych zestawienia takiego połącznia światłowodowego. Zostaliśmy zmuszeni do </w:t>
      </w:r>
      <w:r w:rsidR="003A3B34" w:rsidRPr="007F12D5">
        <w:rPr>
          <w:rFonts w:asciiTheme="minorHAnsi" w:hAnsiTheme="minorHAnsi" w:cstheme="minorHAnsi"/>
        </w:rPr>
        <w:t xml:space="preserve">przygotowania </w:t>
      </w:r>
      <w:r w:rsidRPr="007F12D5">
        <w:rPr>
          <w:rFonts w:asciiTheme="minorHAnsi" w:hAnsiTheme="minorHAnsi" w:cstheme="minorHAnsi"/>
        </w:rPr>
        <w:t>alternatywnego</w:t>
      </w:r>
      <w:r w:rsidR="003A3B34" w:rsidRPr="007F12D5">
        <w:rPr>
          <w:rFonts w:asciiTheme="minorHAnsi" w:hAnsiTheme="minorHAnsi" w:cstheme="minorHAnsi"/>
        </w:rPr>
        <w:t xml:space="preserve"> rozwiązania dla sieci światłowodowej, połącznia bezprzewodowego. Z powodu braku bezpośredniej widoczności obydwu jednostek, trzeba wykonać 2 połączenia bezprzewodowe pomiędzy:</w:t>
      </w:r>
    </w:p>
    <w:p w:rsidR="00153C94" w:rsidRPr="007F12D5" w:rsidRDefault="00BF707E" w:rsidP="007F12D5">
      <w:pPr>
        <w:spacing w:before="120" w:after="120" w:line="276" w:lineRule="auto"/>
        <w:ind w:left="0" w:firstLine="0"/>
        <w:jc w:val="both"/>
        <w:rPr>
          <w:rFonts w:asciiTheme="minorHAnsi" w:hAnsiTheme="minorHAnsi" w:cstheme="minorHAnsi"/>
        </w:rPr>
      </w:pPr>
      <w:r w:rsidRPr="007F12D5">
        <w:rPr>
          <w:rFonts w:asciiTheme="minorHAnsi" w:hAnsiTheme="minorHAnsi" w:cstheme="minorHAnsi"/>
        </w:rPr>
        <w:t>- wieżą Urzędu Miasta a</w:t>
      </w:r>
      <w:r w:rsidR="003A3B34" w:rsidRPr="007F12D5">
        <w:rPr>
          <w:rFonts w:asciiTheme="minorHAnsi" w:hAnsiTheme="minorHAnsi" w:cstheme="minorHAnsi"/>
        </w:rPr>
        <w:t xml:space="preserve"> biblioteką zlokalizowaną przy ul. Kolejowej 44.</w:t>
      </w:r>
      <w:r w:rsidR="00B2763D" w:rsidRPr="007F12D5">
        <w:rPr>
          <w:rFonts w:asciiTheme="minorHAnsi" w:hAnsiTheme="minorHAnsi" w:cstheme="minorHAnsi"/>
        </w:rPr>
        <w:t xml:space="preserve"> </w:t>
      </w:r>
    </w:p>
    <w:p w:rsidR="003A3B34" w:rsidRPr="007F12D5" w:rsidRDefault="003A3B34" w:rsidP="007F12D5">
      <w:pPr>
        <w:spacing w:before="120" w:after="120" w:line="276" w:lineRule="auto"/>
        <w:ind w:left="0" w:firstLine="0"/>
        <w:jc w:val="both"/>
        <w:rPr>
          <w:rFonts w:asciiTheme="minorHAnsi" w:hAnsiTheme="minorHAnsi" w:cstheme="minorHAnsi"/>
        </w:rPr>
      </w:pPr>
      <w:del w:id="222" w:author="Jarosław Łabędzki" w:date="2017-12-18T07:24:00Z">
        <w:r w:rsidRPr="007F12D5" w:rsidDel="00675B6A">
          <w:rPr>
            <w:rFonts w:asciiTheme="minorHAnsi" w:hAnsiTheme="minorHAnsi" w:cstheme="minorHAnsi"/>
          </w:rPr>
          <w:tab/>
        </w:r>
      </w:del>
      <w:r w:rsidRPr="007F12D5">
        <w:rPr>
          <w:rFonts w:asciiTheme="minorHAnsi" w:hAnsiTheme="minorHAnsi" w:cstheme="minorHAnsi"/>
        </w:rPr>
        <w:t xml:space="preserve">- biblioteką przy ul. Kolejowej 44 a budynkiem </w:t>
      </w:r>
      <w:proofErr w:type="spellStart"/>
      <w:r w:rsidRPr="007F12D5">
        <w:rPr>
          <w:rFonts w:asciiTheme="minorHAnsi" w:hAnsiTheme="minorHAnsi" w:cstheme="minorHAnsi"/>
        </w:rPr>
        <w:t>ZBGKiM</w:t>
      </w:r>
      <w:proofErr w:type="spellEnd"/>
    </w:p>
    <w:p w:rsidR="001A3C9E" w:rsidRPr="007F12D5" w:rsidRDefault="003A3B34" w:rsidP="007F12D5">
      <w:pPr>
        <w:spacing w:before="120" w:after="120" w:line="276" w:lineRule="auto"/>
        <w:ind w:left="0" w:firstLine="0"/>
        <w:jc w:val="both"/>
        <w:rPr>
          <w:rFonts w:asciiTheme="minorHAnsi" w:hAnsiTheme="minorHAnsi" w:cstheme="minorHAnsi"/>
        </w:rPr>
      </w:pPr>
      <w:r w:rsidRPr="007F12D5">
        <w:rPr>
          <w:rFonts w:asciiTheme="minorHAnsi" w:hAnsiTheme="minorHAnsi" w:cstheme="minorHAnsi"/>
        </w:rPr>
        <w:t xml:space="preserve">Połączenie pomiędzy Urzędem Miasta a budynkiem </w:t>
      </w:r>
      <w:proofErr w:type="spellStart"/>
      <w:r w:rsidRPr="007F12D5">
        <w:rPr>
          <w:rFonts w:asciiTheme="minorHAnsi" w:hAnsiTheme="minorHAnsi" w:cstheme="minorHAnsi"/>
        </w:rPr>
        <w:t>ZBGKiM</w:t>
      </w:r>
      <w:proofErr w:type="spellEnd"/>
      <w:r w:rsidRPr="007F12D5">
        <w:rPr>
          <w:rFonts w:asciiTheme="minorHAnsi" w:hAnsiTheme="minorHAnsi" w:cstheme="minorHAnsi"/>
        </w:rPr>
        <w:t xml:space="preserve"> musi być szyfrowane a w budynku biblioteki powinien </w:t>
      </w:r>
      <w:r w:rsidR="0025023C" w:rsidRPr="007F12D5">
        <w:rPr>
          <w:rFonts w:asciiTheme="minorHAnsi" w:hAnsiTheme="minorHAnsi" w:cstheme="minorHAnsi"/>
        </w:rPr>
        <w:t>zostać</w:t>
      </w:r>
      <w:r w:rsidRPr="007F12D5">
        <w:rPr>
          <w:rFonts w:asciiTheme="minorHAnsi" w:hAnsiTheme="minorHAnsi" w:cstheme="minorHAnsi"/>
        </w:rPr>
        <w:t xml:space="preserve"> zainstalowany zasilacz buforowy z cz</w:t>
      </w:r>
      <w:r w:rsidR="00D3702A" w:rsidRPr="007F12D5">
        <w:rPr>
          <w:rFonts w:asciiTheme="minorHAnsi" w:hAnsiTheme="minorHAnsi" w:cstheme="minorHAnsi"/>
        </w:rPr>
        <w:t>a</w:t>
      </w:r>
      <w:r w:rsidRPr="007F12D5">
        <w:rPr>
          <w:rFonts w:asciiTheme="minorHAnsi" w:hAnsiTheme="minorHAnsi" w:cstheme="minorHAnsi"/>
        </w:rPr>
        <w:t xml:space="preserve">sem podtrzymania urządzeń </w:t>
      </w:r>
      <w:r w:rsidR="00D3702A" w:rsidRPr="007F12D5">
        <w:rPr>
          <w:rFonts w:asciiTheme="minorHAnsi" w:hAnsiTheme="minorHAnsi" w:cstheme="minorHAnsi"/>
        </w:rPr>
        <w:t>powyżej 3 godzin. Instalacje</w:t>
      </w:r>
      <w:r w:rsidR="00E214A0" w:rsidRPr="007F12D5">
        <w:rPr>
          <w:rFonts w:asciiTheme="minorHAnsi" w:hAnsiTheme="minorHAnsi" w:cstheme="minorHAnsi"/>
        </w:rPr>
        <w:t xml:space="preserve"> antenowe</w:t>
      </w:r>
      <w:r w:rsidR="00D3702A" w:rsidRPr="007F12D5">
        <w:rPr>
          <w:rFonts w:asciiTheme="minorHAnsi" w:hAnsiTheme="minorHAnsi" w:cstheme="minorHAnsi"/>
        </w:rPr>
        <w:t xml:space="preserve"> muszą </w:t>
      </w:r>
      <w:r w:rsidR="00E214A0" w:rsidRPr="007F12D5">
        <w:rPr>
          <w:rFonts w:asciiTheme="minorHAnsi" w:hAnsiTheme="minorHAnsi" w:cstheme="minorHAnsi"/>
        </w:rPr>
        <w:t>zostać</w:t>
      </w:r>
      <w:r w:rsidR="00D3702A" w:rsidRPr="007F12D5">
        <w:rPr>
          <w:rFonts w:asciiTheme="minorHAnsi" w:hAnsiTheme="minorHAnsi" w:cstheme="minorHAnsi"/>
        </w:rPr>
        <w:t xml:space="preserve"> uziemione</w:t>
      </w:r>
      <w:r w:rsidR="005324F0" w:rsidRPr="007F12D5">
        <w:rPr>
          <w:rFonts w:asciiTheme="minorHAnsi" w:hAnsiTheme="minorHAnsi" w:cstheme="minorHAnsi"/>
        </w:rPr>
        <w:t xml:space="preserve">. Po wykonaniu instalacji należy wykonać pomiary </w:t>
      </w:r>
      <w:r w:rsidR="0025023C" w:rsidRPr="007F12D5">
        <w:rPr>
          <w:rFonts w:asciiTheme="minorHAnsi" w:hAnsiTheme="minorHAnsi" w:cstheme="minorHAnsi"/>
        </w:rPr>
        <w:t>rezystencji uziomu.</w:t>
      </w:r>
    </w:p>
    <w:p w:rsidR="001A3C9E" w:rsidRDefault="001A3C9E" w:rsidP="00E53E06">
      <w:pPr>
        <w:spacing w:before="120" w:after="120" w:line="276" w:lineRule="auto"/>
        <w:ind w:left="0" w:firstLine="708"/>
        <w:rPr>
          <w:rFonts w:asciiTheme="minorHAnsi" w:hAnsiTheme="minorHAnsi" w:cstheme="minorHAnsi"/>
        </w:rPr>
      </w:pPr>
    </w:p>
    <w:p w:rsidR="00160324" w:rsidRDefault="00160324" w:rsidP="00E53E06">
      <w:pPr>
        <w:spacing w:before="120" w:after="120" w:line="276" w:lineRule="auto"/>
        <w:ind w:left="0" w:firstLine="708"/>
        <w:rPr>
          <w:rFonts w:asciiTheme="minorHAnsi" w:hAnsiTheme="minorHAnsi" w:cstheme="minorHAnsi"/>
        </w:rPr>
      </w:pPr>
    </w:p>
    <w:p w:rsidR="00160324" w:rsidRDefault="00160324" w:rsidP="00E53E06">
      <w:pPr>
        <w:spacing w:before="120" w:after="120" w:line="276" w:lineRule="auto"/>
        <w:ind w:left="0" w:firstLine="708"/>
        <w:rPr>
          <w:rFonts w:asciiTheme="minorHAnsi" w:hAnsiTheme="minorHAnsi" w:cstheme="minorHAnsi"/>
        </w:rPr>
      </w:pPr>
    </w:p>
    <w:p w:rsidR="00160324" w:rsidRDefault="00160324" w:rsidP="00E53E06">
      <w:pPr>
        <w:spacing w:before="120" w:after="120" w:line="276" w:lineRule="auto"/>
        <w:ind w:left="0" w:firstLine="708"/>
        <w:rPr>
          <w:rFonts w:asciiTheme="minorHAnsi" w:hAnsiTheme="minorHAnsi" w:cstheme="minorHAnsi"/>
        </w:rPr>
      </w:pPr>
    </w:p>
    <w:p w:rsidR="00160324" w:rsidRPr="003E70FC" w:rsidRDefault="00160324" w:rsidP="00E53E06">
      <w:pPr>
        <w:spacing w:before="120" w:after="120" w:line="276" w:lineRule="auto"/>
        <w:ind w:left="0" w:firstLine="708"/>
        <w:rPr>
          <w:rFonts w:asciiTheme="minorHAnsi" w:hAnsiTheme="minorHAnsi" w:cstheme="minorHAnsi"/>
        </w:rPr>
      </w:pPr>
    </w:p>
    <w:p w:rsidR="001A3C9E" w:rsidRPr="003E70FC" w:rsidRDefault="001A3C9E" w:rsidP="007F12D5">
      <w:pPr>
        <w:spacing w:before="120" w:after="120" w:line="276" w:lineRule="auto"/>
        <w:ind w:left="708" w:firstLine="0"/>
        <w:rPr>
          <w:rFonts w:asciiTheme="minorHAnsi" w:hAnsiTheme="minorHAnsi" w:cstheme="minorHAnsi"/>
        </w:rPr>
      </w:pPr>
      <w:r w:rsidRPr="003E70FC">
        <w:rPr>
          <w:rFonts w:asciiTheme="minorHAnsi" w:hAnsiTheme="minorHAnsi" w:cstheme="minorHAnsi"/>
        </w:rPr>
        <w:t xml:space="preserve"> </w:t>
      </w:r>
    </w:p>
    <w:p w:rsidR="001A3C9E" w:rsidRPr="003E70FC" w:rsidRDefault="001A3C9E" w:rsidP="007F12D5">
      <w:pPr>
        <w:pStyle w:val="Nagwek6"/>
        <w:spacing w:before="120" w:after="120" w:line="276" w:lineRule="auto"/>
      </w:pPr>
      <w:bookmarkStart w:id="223" w:name="_Toc501346177"/>
      <w:r w:rsidRPr="003E70FC">
        <w:lastRenderedPageBreak/>
        <w:t>2.</w:t>
      </w:r>
      <w:r w:rsidR="0025023C">
        <w:t>7</w:t>
      </w:r>
      <w:r w:rsidRPr="003E70FC">
        <w:rPr>
          <w:rFonts w:eastAsia="Arial"/>
        </w:rPr>
        <w:t xml:space="preserve"> </w:t>
      </w:r>
      <w:r w:rsidRPr="003E70FC">
        <w:t>Ilości punktów w budynk</w:t>
      </w:r>
      <w:r>
        <w:t>u</w:t>
      </w:r>
      <w:bookmarkEnd w:id="223"/>
    </w:p>
    <w:p w:rsidR="00AD59D0" w:rsidRPr="003E70FC" w:rsidRDefault="001A3C9E" w:rsidP="001A0FF1">
      <w:pPr>
        <w:spacing w:before="120" w:after="120" w:line="276" w:lineRule="auto"/>
        <w:ind w:left="0" w:firstLine="0"/>
        <w:rPr>
          <w:rFonts w:asciiTheme="minorHAnsi" w:hAnsiTheme="minorHAnsi" w:cstheme="minorHAnsi"/>
        </w:rPr>
      </w:pPr>
      <w:r w:rsidRPr="003E70FC">
        <w:rPr>
          <w:rFonts w:asciiTheme="minorHAnsi" w:hAnsiTheme="minorHAnsi" w:cstheme="minorHAnsi"/>
        </w:rPr>
        <w:t xml:space="preserve">Ilość punktów w poszczególnych </w:t>
      </w:r>
      <w:r>
        <w:rPr>
          <w:rFonts w:asciiTheme="minorHAnsi" w:hAnsiTheme="minorHAnsi" w:cstheme="minorHAnsi"/>
        </w:rPr>
        <w:t>pomieszczeniach</w:t>
      </w:r>
      <w:r w:rsidRPr="003E70FC">
        <w:rPr>
          <w:rFonts w:asciiTheme="minorHAnsi" w:hAnsiTheme="minorHAnsi" w:cstheme="minorHAnsi"/>
        </w:rPr>
        <w:t xml:space="preserve"> przedstawia poniższa tabela. </w:t>
      </w:r>
    </w:p>
    <w:p w:rsidR="001A3C9E" w:rsidRDefault="001A3C9E" w:rsidP="007F12D5">
      <w:pPr>
        <w:spacing w:before="120" w:after="120" w:line="276" w:lineRule="auto"/>
        <w:ind w:left="0" w:firstLine="0"/>
        <w:rPr>
          <w:rFonts w:asciiTheme="minorHAnsi" w:hAnsiTheme="minorHAnsi" w:cstheme="minorHAnsi"/>
        </w:rPr>
      </w:pPr>
      <w:r w:rsidRPr="003E70FC">
        <w:rPr>
          <w:rFonts w:asciiTheme="minorHAnsi" w:hAnsiTheme="minorHAnsi" w:cstheme="minorHAnsi"/>
        </w:rPr>
        <w:t xml:space="preserve"> </w:t>
      </w:r>
    </w:p>
    <w:tbl>
      <w:tblPr>
        <w:tblStyle w:val="Tabela-Siatka"/>
        <w:tblW w:w="8646" w:type="dxa"/>
        <w:tblInd w:w="421" w:type="dxa"/>
        <w:tblLook w:val="04A0" w:firstRow="1" w:lastRow="0" w:firstColumn="1" w:lastColumn="0" w:noHBand="0" w:noVBand="1"/>
      </w:tblPr>
      <w:tblGrid>
        <w:gridCol w:w="850"/>
        <w:gridCol w:w="4933"/>
        <w:gridCol w:w="2863"/>
      </w:tblGrid>
      <w:tr w:rsidR="00AD59D0" w:rsidRPr="008F2C89" w:rsidTr="007F12D5">
        <w:trPr>
          <w:trHeight w:val="300"/>
        </w:trPr>
        <w:tc>
          <w:tcPr>
            <w:tcW w:w="8646" w:type="dxa"/>
            <w:gridSpan w:val="3"/>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 xml:space="preserve">Zestawienie punktów </w:t>
            </w:r>
            <w:r>
              <w:rPr>
                <w:rFonts w:asciiTheme="minorHAnsi" w:hAnsiTheme="minorHAnsi" w:cstheme="minorHAnsi"/>
              </w:rPr>
              <w:t xml:space="preserve">w budynku </w:t>
            </w:r>
            <w:proofErr w:type="spellStart"/>
            <w:r>
              <w:rPr>
                <w:rFonts w:asciiTheme="minorHAnsi" w:hAnsiTheme="minorHAnsi" w:cstheme="minorHAnsi"/>
              </w:rPr>
              <w:t>ZBGKiM</w:t>
            </w:r>
            <w:proofErr w:type="spellEnd"/>
            <w:r>
              <w:rPr>
                <w:rFonts w:asciiTheme="minorHAnsi" w:hAnsiTheme="minorHAnsi" w:cstheme="minorHAnsi"/>
              </w:rPr>
              <w:t xml:space="preserve"> (1 punkt = 2 gniazda </w:t>
            </w:r>
            <w:proofErr w:type="spellStart"/>
            <w:r>
              <w:rPr>
                <w:rFonts w:asciiTheme="minorHAnsi" w:hAnsiTheme="minorHAnsi" w:cstheme="minorHAnsi"/>
              </w:rPr>
              <w:t>eth</w:t>
            </w:r>
            <w:proofErr w:type="spellEnd"/>
            <w:r>
              <w:rPr>
                <w:rFonts w:asciiTheme="minorHAnsi" w:hAnsiTheme="minorHAnsi" w:cstheme="minorHAnsi"/>
              </w:rPr>
              <w:t>)</w:t>
            </w:r>
          </w:p>
        </w:tc>
      </w:tr>
      <w:tr w:rsidR="00AD59D0" w:rsidRPr="008F2C89" w:rsidTr="00E53E06">
        <w:trPr>
          <w:trHeight w:val="765"/>
        </w:trPr>
        <w:tc>
          <w:tcPr>
            <w:tcW w:w="850" w:type="dxa"/>
            <w:hideMark/>
          </w:tcPr>
          <w:p w:rsidR="00AD59D0" w:rsidRPr="008F2C89" w:rsidRDefault="00AD59D0" w:rsidP="001A0FF1">
            <w:pPr>
              <w:spacing w:after="0" w:line="276" w:lineRule="auto"/>
              <w:ind w:left="0" w:firstLine="0"/>
              <w:rPr>
                <w:rFonts w:asciiTheme="minorHAnsi" w:hAnsiTheme="minorHAnsi" w:cstheme="minorHAnsi"/>
                <w:b/>
                <w:bCs/>
              </w:rPr>
            </w:pPr>
            <w:r w:rsidRPr="008F2C89">
              <w:rPr>
                <w:rFonts w:asciiTheme="minorHAnsi" w:hAnsiTheme="minorHAnsi" w:cstheme="minorHAnsi"/>
                <w:b/>
                <w:bCs/>
              </w:rPr>
              <w:t>LP</w:t>
            </w:r>
          </w:p>
        </w:tc>
        <w:tc>
          <w:tcPr>
            <w:tcW w:w="4933" w:type="dxa"/>
            <w:hideMark/>
          </w:tcPr>
          <w:p w:rsidR="00AD59D0" w:rsidRPr="008F2C89" w:rsidRDefault="00AD59D0" w:rsidP="001A0FF1">
            <w:pPr>
              <w:spacing w:after="0" w:line="276" w:lineRule="auto"/>
              <w:ind w:left="0" w:firstLine="0"/>
              <w:rPr>
                <w:rFonts w:asciiTheme="minorHAnsi" w:hAnsiTheme="minorHAnsi" w:cstheme="minorHAnsi"/>
                <w:b/>
                <w:bCs/>
              </w:rPr>
            </w:pPr>
            <w:r>
              <w:rPr>
                <w:rFonts w:asciiTheme="minorHAnsi" w:hAnsiTheme="minorHAnsi" w:cstheme="minorHAnsi"/>
                <w:b/>
                <w:bCs/>
              </w:rPr>
              <w:t>Nazwa</w:t>
            </w:r>
            <w:r w:rsidRPr="008F2C89">
              <w:rPr>
                <w:rFonts w:asciiTheme="minorHAnsi" w:hAnsiTheme="minorHAnsi" w:cstheme="minorHAnsi"/>
                <w:b/>
                <w:bCs/>
              </w:rPr>
              <w:t xml:space="preserve"> pokoju</w:t>
            </w:r>
          </w:p>
        </w:tc>
        <w:tc>
          <w:tcPr>
            <w:tcW w:w="2863" w:type="dxa"/>
            <w:hideMark/>
          </w:tcPr>
          <w:p w:rsidR="00AD59D0" w:rsidRPr="008F2C89" w:rsidRDefault="00AD59D0" w:rsidP="001A0FF1">
            <w:pPr>
              <w:spacing w:after="0" w:line="276" w:lineRule="auto"/>
              <w:ind w:left="0" w:firstLine="0"/>
              <w:rPr>
                <w:rFonts w:asciiTheme="minorHAnsi" w:hAnsiTheme="minorHAnsi" w:cstheme="minorHAnsi"/>
                <w:b/>
                <w:bCs/>
              </w:rPr>
            </w:pPr>
            <w:r w:rsidRPr="008F2C89">
              <w:rPr>
                <w:rFonts w:asciiTheme="minorHAnsi" w:hAnsiTheme="minorHAnsi" w:cstheme="minorHAnsi"/>
                <w:b/>
                <w:bCs/>
              </w:rPr>
              <w:t>ilość końcówek sieci ETH</w:t>
            </w:r>
          </w:p>
        </w:tc>
      </w:tr>
      <w:tr w:rsidR="00AD59D0" w:rsidRPr="008F2C89" w:rsidTr="00E53E06">
        <w:trPr>
          <w:trHeight w:val="255"/>
        </w:trPr>
        <w:tc>
          <w:tcPr>
            <w:tcW w:w="850"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1</w:t>
            </w:r>
          </w:p>
        </w:tc>
        <w:tc>
          <w:tcPr>
            <w:tcW w:w="493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Biuro 1</w:t>
            </w:r>
          </w:p>
        </w:tc>
        <w:tc>
          <w:tcPr>
            <w:tcW w:w="286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2</w:t>
            </w:r>
          </w:p>
        </w:tc>
      </w:tr>
      <w:tr w:rsidR="00AD59D0" w:rsidRPr="008F2C89" w:rsidTr="00E53E06">
        <w:trPr>
          <w:trHeight w:val="255"/>
        </w:trPr>
        <w:tc>
          <w:tcPr>
            <w:tcW w:w="850"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2</w:t>
            </w:r>
          </w:p>
        </w:tc>
        <w:tc>
          <w:tcPr>
            <w:tcW w:w="493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Biuro 2</w:t>
            </w:r>
          </w:p>
        </w:tc>
        <w:tc>
          <w:tcPr>
            <w:tcW w:w="2863"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2</w:t>
            </w:r>
          </w:p>
        </w:tc>
      </w:tr>
      <w:tr w:rsidR="00AD59D0" w:rsidRPr="008F2C89" w:rsidTr="00E53E06">
        <w:trPr>
          <w:trHeight w:val="255"/>
        </w:trPr>
        <w:tc>
          <w:tcPr>
            <w:tcW w:w="850"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3</w:t>
            </w:r>
          </w:p>
        </w:tc>
        <w:tc>
          <w:tcPr>
            <w:tcW w:w="493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Sekretariat</w:t>
            </w:r>
          </w:p>
        </w:tc>
        <w:tc>
          <w:tcPr>
            <w:tcW w:w="2863"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2</w:t>
            </w:r>
          </w:p>
        </w:tc>
      </w:tr>
      <w:tr w:rsidR="00AD59D0" w:rsidRPr="008F2C89" w:rsidTr="00E53E06">
        <w:trPr>
          <w:trHeight w:val="255"/>
        </w:trPr>
        <w:tc>
          <w:tcPr>
            <w:tcW w:w="850"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4</w:t>
            </w:r>
          </w:p>
        </w:tc>
        <w:tc>
          <w:tcPr>
            <w:tcW w:w="493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Pokój dyrektora</w:t>
            </w:r>
          </w:p>
        </w:tc>
        <w:tc>
          <w:tcPr>
            <w:tcW w:w="286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1</w:t>
            </w:r>
          </w:p>
        </w:tc>
      </w:tr>
      <w:tr w:rsidR="00AD59D0" w:rsidRPr="008F2C89" w:rsidTr="00E53E06">
        <w:trPr>
          <w:trHeight w:val="255"/>
        </w:trPr>
        <w:tc>
          <w:tcPr>
            <w:tcW w:w="850"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5</w:t>
            </w:r>
          </w:p>
        </w:tc>
        <w:tc>
          <w:tcPr>
            <w:tcW w:w="493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Księgowa</w:t>
            </w:r>
          </w:p>
        </w:tc>
        <w:tc>
          <w:tcPr>
            <w:tcW w:w="286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2</w:t>
            </w:r>
          </w:p>
        </w:tc>
      </w:tr>
      <w:tr w:rsidR="00AD59D0" w:rsidRPr="008F2C89" w:rsidTr="00E53E06">
        <w:trPr>
          <w:trHeight w:val="255"/>
        </w:trPr>
        <w:tc>
          <w:tcPr>
            <w:tcW w:w="850"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6</w:t>
            </w:r>
          </w:p>
        </w:tc>
        <w:tc>
          <w:tcPr>
            <w:tcW w:w="493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Kasa</w:t>
            </w:r>
          </w:p>
        </w:tc>
        <w:tc>
          <w:tcPr>
            <w:tcW w:w="286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1</w:t>
            </w:r>
          </w:p>
        </w:tc>
      </w:tr>
      <w:tr w:rsidR="00AD59D0" w:rsidRPr="008F2C89" w:rsidTr="00E53E06">
        <w:trPr>
          <w:trHeight w:val="255"/>
        </w:trPr>
        <w:tc>
          <w:tcPr>
            <w:tcW w:w="850"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7</w:t>
            </w:r>
          </w:p>
        </w:tc>
        <w:tc>
          <w:tcPr>
            <w:tcW w:w="4933" w:type="dxa"/>
            <w:hideMark/>
          </w:tcPr>
          <w:p w:rsidR="00AD59D0" w:rsidRPr="008F2C89" w:rsidRDefault="00AD59D0" w:rsidP="001A0FF1">
            <w:pPr>
              <w:spacing w:after="0" w:line="276" w:lineRule="auto"/>
              <w:ind w:left="0" w:firstLine="0"/>
              <w:rPr>
                <w:rFonts w:asciiTheme="minorHAnsi" w:hAnsiTheme="minorHAnsi" w:cstheme="minorHAnsi"/>
              </w:rPr>
            </w:pPr>
            <w:r>
              <w:rPr>
                <w:rFonts w:asciiTheme="minorHAnsi" w:hAnsiTheme="minorHAnsi" w:cstheme="minorHAnsi"/>
              </w:rPr>
              <w:t>Administracja</w:t>
            </w:r>
          </w:p>
        </w:tc>
        <w:tc>
          <w:tcPr>
            <w:tcW w:w="2863" w:type="dxa"/>
            <w:hideMark/>
          </w:tcPr>
          <w:p w:rsidR="00AD59D0" w:rsidRPr="008F2C89" w:rsidRDefault="00AD59D0" w:rsidP="001A0FF1">
            <w:pPr>
              <w:spacing w:after="0" w:line="276" w:lineRule="auto"/>
              <w:ind w:left="0" w:firstLine="0"/>
              <w:rPr>
                <w:rFonts w:asciiTheme="minorHAnsi" w:hAnsiTheme="minorHAnsi" w:cstheme="minorHAnsi"/>
              </w:rPr>
            </w:pPr>
            <w:r w:rsidRPr="008F2C89">
              <w:rPr>
                <w:rFonts w:asciiTheme="minorHAnsi" w:hAnsiTheme="minorHAnsi" w:cstheme="minorHAnsi"/>
              </w:rPr>
              <w:t>2</w:t>
            </w:r>
          </w:p>
        </w:tc>
      </w:tr>
      <w:tr w:rsidR="00AD59D0" w:rsidRPr="008F2C89" w:rsidTr="00E53E06">
        <w:trPr>
          <w:trHeight w:val="300"/>
        </w:trPr>
        <w:tc>
          <w:tcPr>
            <w:tcW w:w="5783" w:type="dxa"/>
            <w:gridSpan w:val="2"/>
            <w:hideMark/>
          </w:tcPr>
          <w:p w:rsidR="00AD59D0" w:rsidRPr="008F2C89" w:rsidRDefault="00AD59D0" w:rsidP="001A0FF1">
            <w:pPr>
              <w:spacing w:after="0" w:line="276" w:lineRule="auto"/>
              <w:ind w:left="0" w:firstLine="0"/>
              <w:rPr>
                <w:rFonts w:asciiTheme="minorHAnsi" w:hAnsiTheme="minorHAnsi" w:cstheme="minorHAnsi"/>
                <w:b/>
                <w:bCs/>
              </w:rPr>
            </w:pPr>
            <w:r w:rsidRPr="008F2C89">
              <w:rPr>
                <w:rFonts w:asciiTheme="minorHAnsi" w:hAnsiTheme="minorHAnsi" w:cstheme="minorHAnsi"/>
                <w:b/>
                <w:bCs/>
              </w:rPr>
              <w:t>Suma:</w:t>
            </w:r>
          </w:p>
        </w:tc>
        <w:tc>
          <w:tcPr>
            <w:tcW w:w="2863" w:type="dxa"/>
            <w:hideMark/>
          </w:tcPr>
          <w:p w:rsidR="00AD59D0" w:rsidRPr="008F2C89" w:rsidRDefault="00BA2C91" w:rsidP="001A0FF1">
            <w:pPr>
              <w:spacing w:after="0" w:line="276" w:lineRule="auto"/>
              <w:ind w:left="0" w:firstLine="0"/>
              <w:rPr>
                <w:rFonts w:asciiTheme="minorHAnsi" w:hAnsiTheme="minorHAnsi" w:cstheme="minorHAnsi"/>
                <w:b/>
                <w:bCs/>
              </w:rPr>
            </w:pPr>
            <w:r>
              <w:rPr>
                <w:rFonts w:asciiTheme="minorHAnsi" w:hAnsiTheme="minorHAnsi" w:cstheme="minorHAnsi"/>
                <w:b/>
                <w:bCs/>
              </w:rPr>
              <w:t>12</w:t>
            </w:r>
          </w:p>
        </w:tc>
      </w:tr>
    </w:tbl>
    <w:p w:rsidR="001A3C9E" w:rsidRDefault="001A3C9E" w:rsidP="007F12D5">
      <w:pPr>
        <w:spacing w:before="120" w:after="120" w:line="276" w:lineRule="auto"/>
        <w:ind w:left="0" w:firstLine="0"/>
        <w:rPr>
          <w:rFonts w:asciiTheme="minorHAnsi" w:hAnsiTheme="minorHAnsi" w:cstheme="minorHAnsi"/>
        </w:rPr>
      </w:pPr>
    </w:p>
    <w:p w:rsidR="001A3C9E" w:rsidRPr="003E70FC" w:rsidRDefault="001A3C9E" w:rsidP="007F12D5">
      <w:pPr>
        <w:spacing w:before="120" w:after="120" w:line="276" w:lineRule="auto"/>
        <w:ind w:left="0" w:firstLine="0"/>
        <w:rPr>
          <w:rFonts w:asciiTheme="minorHAnsi" w:hAnsiTheme="minorHAnsi" w:cstheme="minorHAnsi"/>
        </w:rPr>
      </w:pPr>
    </w:p>
    <w:p w:rsidR="001A3C9E" w:rsidRPr="004F3262" w:rsidRDefault="001A3C9E" w:rsidP="007F12D5">
      <w:pPr>
        <w:pStyle w:val="Nagwek6"/>
        <w:spacing w:before="120" w:after="120" w:line="276" w:lineRule="auto"/>
        <w:ind w:left="0"/>
      </w:pPr>
      <w:bookmarkStart w:id="224" w:name="_Toc501346178"/>
      <w:r>
        <w:rPr>
          <w:rFonts w:eastAsia="Calibri"/>
        </w:rPr>
        <w:t xml:space="preserve">3 </w:t>
      </w:r>
      <w:r w:rsidRPr="004F3262">
        <w:rPr>
          <w:rFonts w:eastAsia="Calibri"/>
        </w:rPr>
        <w:t>Aktualne uwarunkowania wykonania przedmiotu zamówienia</w:t>
      </w:r>
      <w:bookmarkEnd w:id="224"/>
      <w:r w:rsidRPr="004F3262">
        <w:t xml:space="preserve"> </w:t>
      </w:r>
    </w:p>
    <w:p w:rsidR="001A3C9E" w:rsidRPr="00211481" w:rsidRDefault="001A3C9E" w:rsidP="007F12D5">
      <w:pPr>
        <w:pStyle w:val="Akapitzlist"/>
        <w:numPr>
          <w:ilvl w:val="0"/>
          <w:numId w:val="13"/>
        </w:numPr>
        <w:spacing w:before="120" w:after="120" w:line="276" w:lineRule="auto"/>
        <w:rPr>
          <w:rFonts w:asciiTheme="minorHAnsi" w:hAnsiTheme="minorHAnsi" w:cstheme="minorHAnsi"/>
        </w:rPr>
      </w:pPr>
      <w:bookmarkStart w:id="225" w:name="_Hlk478422531"/>
      <w:r w:rsidRPr="00211481">
        <w:rPr>
          <w:rFonts w:asciiTheme="minorHAnsi" w:hAnsiTheme="minorHAnsi" w:cstheme="minorHAnsi"/>
        </w:rPr>
        <w:t xml:space="preserve">Obiekty </w:t>
      </w:r>
      <w:r w:rsidR="0025023C">
        <w:rPr>
          <w:rFonts w:asciiTheme="minorHAnsi" w:hAnsiTheme="minorHAnsi" w:cstheme="minorHAnsi"/>
        </w:rPr>
        <w:t xml:space="preserve">Urzędu Miasta </w:t>
      </w:r>
      <w:r w:rsidRPr="00211481">
        <w:rPr>
          <w:rFonts w:asciiTheme="minorHAnsi" w:hAnsiTheme="minorHAnsi" w:cstheme="minorHAnsi"/>
        </w:rPr>
        <w:t>czynny jest:</w:t>
      </w:r>
    </w:p>
    <w:p w:rsidR="001A3C9E" w:rsidRPr="00211481" w:rsidRDefault="0025023C" w:rsidP="007F12D5">
      <w:pPr>
        <w:pStyle w:val="Akapitzlist"/>
        <w:numPr>
          <w:ilvl w:val="1"/>
          <w:numId w:val="14"/>
        </w:numPr>
        <w:spacing w:before="120" w:after="120" w:line="276" w:lineRule="auto"/>
        <w:rPr>
          <w:rFonts w:asciiTheme="minorHAnsi" w:hAnsiTheme="minorHAnsi" w:cstheme="minorHAnsi"/>
        </w:rPr>
      </w:pPr>
      <w:r>
        <w:rPr>
          <w:rFonts w:asciiTheme="minorHAnsi" w:hAnsiTheme="minorHAnsi" w:cstheme="minorHAnsi"/>
        </w:rPr>
        <w:t>Poniedziałek 8:00 - 17</w:t>
      </w:r>
      <w:r w:rsidR="001A3C9E" w:rsidRPr="00211481">
        <w:rPr>
          <w:rFonts w:asciiTheme="minorHAnsi" w:hAnsiTheme="minorHAnsi" w:cstheme="minorHAnsi"/>
        </w:rPr>
        <w:t xml:space="preserve">:00 </w:t>
      </w:r>
    </w:p>
    <w:p w:rsidR="001A3C9E" w:rsidRPr="00211481" w:rsidRDefault="001A3C9E" w:rsidP="007F12D5">
      <w:pPr>
        <w:pStyle w:val="Akapitzlist"/>
        <w:numPr>
          <w:ilvl w:val="1"/>
          <w:numId w:val="14"/>
        </w:numPr>
        <w:spacing w:before="120" w:after="120" w:line="276" w:lineRule="auto"/>
        <w:rPr>
          <w:rFonts w:asciiTheme="minorHAnsi" w:hAnsiTheme="minorHAnsi" w:cstheme="minorHAnsi"/>
        </w:rPr>
      </w:pPr>
      <w:r w:rsidRPr="00211481">
        <w:rPr>
          <w:rFonts w:asciiTheme="minorHAnsi" w:hAnsiTheme="minorHAnsi" w:cstheme="minorHAnsi"/>
        </w:rPr>
        <w:t xml:space="preserve">Wtorek - Czwartek 7:30 - 15:30 </w:t>
      </w:r>
    </w:p>
    <w:p w:rsidR="001A3C9E" w:rsidRDefault="0025023C" w:rsidP="007F12D5">
      <w:pPr>
        <w:pStyle w:val="Akapitzlist"/>
        <w:numPr>
          <w:ilvl w:val="1"/>
          <w:numId w:val="14"/>
        </w:numPr>
        <w:spacing w:before="120" w:after="120" w:line="276" w:lineRule="auto"/>
        <w:rPr>
          <w:rFonts w:asciiTheme="minorHAnsi" w:hAnsiTheme="minorHAnsi" w:cstheme="minorHAnsi"/>
        </w:rPr>
      </w:pPr>
      <w:r>
        <w:rPr>
          <w:rFonts w:asciiTheme="minorHAnsi" w:hAnsiTheme="minorHAnsi" w:cstheme="minorHAnsi"/>
        </w:rPr>
        <w:t>Piętek 7:30 - 14:3</w:t>
      </w:r>
      <w:r w:rsidR="001A3C9E" w:rsidRPr="00211481">
        <w:rPr>
          <w:rFonts w:asciiTheme="minorHAnsi" w:hAnsiTheme="minorHAnsi" w:cstheme="minorHAnsi"/>
        </w:rPr>
        <w:t>0</w:t>
      </w:r>
    </w:p>
    <w:p w:rsidR="0025023C" w:rsidRDefault="0025023C" w:rsidP="007F12D5">
      <w:pPr>
        <w:pStyle w:val="Akapitzlist"/>
        <w:spacing w:before="120" w:after="120" w:line="276" w:lineRule="auto"/>
        <w:ind w:left="1445" w:firstLine="0"/>
        <w:rPr>
          <w:rFonts w:asciiTheme="minorHAnsi" w:hAnsiTheme="minorHAnsi" w:cstheme="minorHAnsi"/>
        </w:rPr>
      </w:pPr>
    </w:p>
    <w:bookmarkEnd w:id="225"/>
    <w:p w:rsidR="0025023C" w:rsidRPr="0025023C" w:rsidRDefault="00684152" w:rsidP="007F12D5">
      <w:pPr>
        <w:pStyle w:val="Akapitzlist"/>
        <w:numPr>
          <w:ilvl w:val="0"/>
          <w:numId w:val="13"/>
        </w:numPr>
        <w:spacing w:before="120" w:after="120" w:line="276" w:lineRule="auto"/>
        <w:rPr>
          <w:rFonts w:asciiTheme="minorHAnsi" w:hAnsiTheme="minorHAnsi" w:cstheme="minorHAnsi"/>
        </w:rPr>
      </w:pPr>
      <w:r>
        <w:rPr>
          <w:rFonts w:asciiTheme="minorHAnsi" w:hAnsiTheme="minorHAnsi" w:cstheme="minorHAnsi"/>
        </w:rPr>
        <w:t>Obiekt</w:t>
      </w:r>
      <w:r w:rsidR="0025023C" w:rsidRPr="0025023C">
        <w:rPr>
          <w:rFonts w:asciiTheme="minorHAnsi" w:hAnsiTheme="minorHAnsi" w:cstheme="minorHAnsi"/>
        </w:rPr>
        <w:t xml:space="preserve"> </w:t>
      </w:r>
      <w:proofErr w:type="spellStart"/>
      <w:r>
        <w:rPr>
          <w:rFonts w:asciiTheme="minorHAnsi" w:hAnsiTheme="minorHAnsi" w:cstheme="minorHAnsi"/>
        </w:rPr>
        <w:t>ZBGKiM</w:t>
      </w:r>
      <w:proofErr w:type="spellEnd"/>
      <w:r w:rsidRPr="0025023C">
        <w:rPr>
          <w:rFonts w:asciiTheme="minorHAnsi" w:hAnsiTheme="minorHAnsi" w:cstheme="minorHAnsi"/>
        </w:rPr>
        <w:t xml:space="preserve"> </w:t>
      </w:r>
      <w:r w:rsidR="0025023C" w:rsidRPr="0025023C">
        <w:rPr>
          <w:rFonts w:asciiTheme="minorHAnsi" w:hAnsiTheme="minorHAnsi" w:cstheme="minorHAnsi"/>
        </w:rPr>
        <w:t>czynny jest:</w:t>
      </w:r>
    </w:p>
    <w:p w:rsidR="0025023C" w:rsidRPr="0025023C" w:rsidRDefault="0025023C" w:rsidP="007F12D5">
      <w:pPr>
        <w:pStyle w:val="Akapitzlist"/>
        <w:numPr>
          <w:ilvl w:val="0"/>
          <w:numId w:val="30"/>
        </w:numPr>
        <w:spacing w:before="120" w:after="120" w:line="276" w:lineRule="auto"/>
        <w:rPr>
          <w:rFonts w:asciiTheme="minorHAnsi" w:hAnsiTheme="minorHAnsi" w:cstheme="minorHAnsi"/>
        </w:rPr>
      </w:pPr>
      <w:r w:rsidRPr="0025023C">
        <w:rPr>
          <w:rFonts w:asciiTheme="minorHAnsi" w:hAnsiTheme="minorHAnsi" w:cstheme="minorHAnsi"/>
        </w:rPr>
        <w:t xml:space="preserve">Poniedziałek </w:t>
      </w:r>
      <w:r>
        <w:rPr>
          <w:rFonts w:asciiTheme="minorHAnsi" w:hAnsiTheme="minorHAnsi" w:cstheme="minorHAnsi"/>
        </w:rPr>
        <w:t>– Piątek 7:00 - 15</w:t>
      </w:r>
      <w:r w:rsidRPr="0025023C">
        <w:rPr>
          <w:rFonts w:asciiTheme="minorHAnsi" w:hAnsiTheme="minorHAnsi" w:cstheme="minorHAnsi"/>
        </w:rPr>
        <w:t xml:space="preserve">:00 </w:t>
      </w:r>
    </w:p>
    <w:p w:rsidR="0025023C" w:rsidRPr="0025023C" w:rsidRDefault="0025023C" w:rsidP="007F12D5">
      <w:pPr>
        <w:pStyle w:val="Akapitzlist"/>
        <w:spacing w:before="120" w:after="120" w:line="276" w:lineRule="auto"/>
        <w:ind w:left="1445" w:firstLine="0"/>
        <w:rPr>
          <w:rFonts w:asciiTheme="minorHAnsi" w:hAnsiTheme="minorHAnsi" w:cstheme="minorHAnsi"/>
        </w:rPr>
      </w:pPr>
    </w:p>
    <w:p w:rsidR="001A3C9E" w:rsidRPr="00211481" w:rsidRDefault="001A3C9E" w:rsidP="007F12D5">
      <w:pPr>
        <w:pStyle w:val="Akapitzlist"/>
        <w:numPr>
          <w:ilvl w:val="0"/>
          <w:numId w:val="13"/>
        </w:numPr>
        <w:spacing w:before="120" w:after="120" w:line="276" w:lineRule="auto"/>
        <w:rPr>
          <w:rFonts w:asciiTheme="minorHAnsi" w:hAnsiTheme="minorHAnsi" w:cstheme="minorHAnsi"/>
        </w:rPr>
      </w:pPr>
      <w:r w:rsidRPr="00211481">
        <w:rPr>
          <w:rFonts w:asciiTheme="minorHAnsi" w:hAnsiTheme="minorHAnsi" w:cstheme="minorHAnsi"/>
        </w:rPr>
        <w:t xml:space="preserve">Dostawa materiałów możliwa w godzinach pracy Urzędu, </w:t>
      </w:r>
    </w:p>
    <w:p w:rsidR="001A3C9E" w:rsidRPr="00211481" w:rsidRDefault="001A3C9E" w:rsidP="007F12D5">
      <w:pPr>
        <w:pStyle w:val="Akapitzlist"/>
        <w:numPr>
          <w:ilvl w:val="0"/>
          <w:numId w:val="13"/>
        </w:numPr>
        <w:spacing w:before="120" w:after="120" w:line="276" w:lineRule="auto"/>
        <w:rPr>
          <w:rFonts w:asciiTheme="minorHAnsi" w:hAnsiTheme="minorHAnsi" w:cstheme="minorHAnsi"/>
        </w:rPr>
      </w:pPr>
      <w:r w:rsidRPr="00211481">
        <w:rPr>
          <w:rFonts w:asciiTheme="minorHAnsi" w:hAnsiTheme="minorHAnsi" w:cstheme="minorHAnsi"/>
        </w:rPr>
        <w:t xml:space="preserve">Wykonywanie prac możliwe w godzinach od 16.00 - 22.00 (z uwagi na ciągłość pracy w obiekcie), </w:t>
      </w:r>
    </w:p>
    <w:p w:rsidR="001A3C9E" w:rsidRPr="00211481" w:rsidRDefault="001A3C9E" w:rsidP="007F12D5">
      <w:pPr>
        <w:pStyle w:val="Akapitzlist"/>
        <w:numPr>
          <w:ilvl w:val="0"/>
          <w:numId w:val="13"/>
        </w:numPr>
        <w:spacing w:before="120" w:after="120" w:line="276" w:lineRule="auto"/>
        <w:rPr>
          <w:rFonts w:asciiTheme="minorHAnsi" w:hAnsiTheme="minorHAnsi" w:cstheme="minorHAnsi"/>
        </w:rPr>
      </w:pPr>
      <w:r w:rsidRPr="00211481">
        <w:rPr>
          <w:rFonts w:asciiTheme="minorHAnsi" w:hAnsiTheme="minorHAnsi" w:cstheme="minorHAnsi"/>
        </w:rPr>
        <w:t xml:space="preserve">W remontowanym obiekcie jest dostęp do sanitariatów, </w:t>
      </w:r>
    </w:p>
    <w:p w:rsidR="001A3C9E" w:rsidRPr="00211481" w:rsidRDefault="0025023C" w:rsidP="007F12D5">
      <w:pPr>
        <w:pStyle w:val="Akapitzlist"/>
        <w:numPr>
          <w:ilvl w:val="0"/>
          <w:numId w:val="13"/>
        </w:numPr>
        <w:spacing w:before="120" w:after="120" w:line="276" w:lineRule="auto"/>
        <w:rPr>
          <w:rFonts w:asciiTheme="minorHAnsi" w:hAnsiTheme="minorHAnsi" w:cstheme="minorHAnsi"/>
        </w:rPr>
      </w:pPr>
      <w:r>
        <w:rPr>
          <w:rFonts w:asciiTheme="minorHAnsi" w:hAnsiTheme="minorHAnsi" w:cstheme="minorHAnsi"/>
        </w:rPr>
        <w:t>W</w:t>
      </w:r>
      <w:r w:rsidR="001A3C9E" w:rsidRPr="00211481">
        <w:rPr>
          <w:rFonts w:asciiTheme="minorHAnsi" w:hAnsiTheme="minorHAnsi" w:cstheme="minorHAnsi"/>
        </w:rPr>
        <w:t xml:space="preserve">szystkie prace wykonać zgodnie z aktualnie obowiązującymi normami i przepisami budowy instalacji teletechnicznych,  </w:t>
      </w:r>
    </w:p>
    <w:p w:rsidR="001A3C9E" w:rsidRPr="00211481" w:rsidRDefault="001A3C9E" w:rsidP="007F12D5">
      <w:pPr>
        <w:pStyle w:val="Akapitzlist"/>
        <w:numPr>
          <w:ilvl w:val="0"/>
          <w:numId w:val="13"/>
        </w:numPr>
        <w:spacing w:before="120" w:after="120" w:line="276" w:lineRule="auto"/>
        <w:rPr>
          <w:rFonts w:asciiTheme="minorHAnsi" w:hAnsiTheme="minorHAnsi" w:cstheme="minorHAnsi"/>
        </w:rPr>
      </w:pPr>
      <w:r w:rsidRPr="00211481">
        <w:rPr>
          <w:rFonts w:asciiTheme="minorHAnsi" w:hAnsiTheme="minorHAnsi" w:cstheme="minorHAnsi"/>
        </w:rPr>
        <w:t xml:space="preserve">wykonawca zobowiązany jest do zapewnienia ochrony obiektu podczas prowadzenia robót budowlanych. </w:t>
      </w:r>
    </w:p>
    <w:p w:rsidR="001A3C9E" w:rsidRDefault="001A3C9E" w:rsidP="007F12D5">
      <w:pPr>
        <w:spacing w:before="120" w:after="120" w:line="276" w:lineRule="auto"/>
        <w:ind w:left="0" w:firstLine="0"/>
        <w:rPr>
          <w:rFonts w:asciiTheme="minorHAnsi" w:hAnsiTheme="minorHAnsi" w:cstheme="minorHAnsi"/>
        </w:rPr>
      </w:pPr>
    </w:p>
    <w:p w:rsidR="001A0FF1" w:rsidRDefault="001A0FF1" w:rsidP="007F12D5">
      <w:pPr>
        <w:spacing w:before="120" w:after="120" w:line="276" w:lineRule="auto"/>
        <w:ind w:left="0" w:firstLine="0"/>
        <w:rPr>
          <w:rFonts w:asciiTheme="minorHAnsi" w:hAnsiTheme="minorHAnsi" w:cstheme="minorHAnsi"/>
        </w:rPr>
      </w:pPr>
    </w:p>
    <w:p w:rsidR="001A3C9E" w:rsidRDefault="001A3C9E" w:rsidP="007F12D5">
      <w:pPr>
        <w:pStyle w:val="Nagwek6"/>
        <w:spacing w:before="120" w:after="120" w:line="276" w:lineRule="auto"/>
      </w:pPr>
      <w:bookmarkStart w:id="226" w:name="_Toc501346179"/>
      <w:r>
        <w:lastRenderedPageBreak/>
        <w:t xml:space="preserve">3.1 </w:t>
      </w:r>
      <w:r w:rsidRPr="00C44238">
        <w:t>Podstawowe przepisy prawne, w których zawarte są wymagania, które powinna spełniać dokumentacja projektowa oraz realizowane zamierzenie inwestycyjne:</w:t>
      </w:r>
      <w:bookmarkEnd w:id="226"/>
    </w:p>
    <w:p w:rsidR="001A3C9E" w:rsidRPr="00211481" w:rsidRDefault="001A3C9E" w:rsidP="00E53E06">
      <w:pPr>
        <w:numPr>
          <w:ilvl w:val="4"/>
          <w:numId w:val="17"/>
        </w:numPr>
        <w:spacing w:before="120" w:after="120" w:line="276" w:lineRule="auto"/>
        <w:ind w:left="709" w:hanging="283"/>
        <w:jc w:val="both"/>
        <w:rPr>
          <w:rFonts w:asciiTheme="minorHAnsi" w:hAnsiTheme="minorHAnsi" w:cstheme="minorHAnsi"/>
        </w:rPr>
      </w:pPr>
      <w:r w:rsidRPr="00211481">
        <w:rPr>
          <w:rFonts w:asciiTheme="minorHAnsi" w:hAnsiTheme="minorHAnsi" w:cstheme="minorHAnsi"/>
        </w:rPr>
        <w:t xml:space="preserve">Postanowienia Specyfikacji Istotnych Warunków Zamówienia </w:t>
      </w:r>
    </w:p>
    <w:p w:rsidR="001A3C9E" w:rsidRPr="00211481" w:rsidRDefault="001A3C9E" w:rsidP="00E53E06">
      <w:pPr>
        <w:numPr>
          <w:ilvl w:val="4"/>
          <w:numId w:val="17"/>
        </w:numPr>
        <w:spacing w:before="120" w:after="120" w:line="276" w:lineRule="auto"/>
        <w:ind w:left="709" w:hanging="283"/>
        <w:jc w:val="both"/>
        <w:rPr>
          <w:rFonts w:asciiTheme="minorHAnsi" w:hAnsiTheme="minorHAnsi" w:cstheme="minorHAnsi"/>
        </w:rPr>
      </w:pPr>
      <w:r w:rsidRPr="00211481">
        <w:rPr>
          <w:rFonts w:asciiTheme="minorHAnsi" w:hAnsiTheme="minorHAnsi" w:cstheme="minorHAnsi"/>
        </w:rPr>
        <w:t xml:space="preserve">Ustawa z dnia 7 lipca 1994 r. - Prawo budowlane (j.t. Dz. U. Nr 156 z 2006 r., poz. 1118 z późniejszymi zmianami); </w:t>
      </w:r>
    </w:p>
    <w:p w:rsidR="001A3C9E" w:rsidRPr="00211481" w:rsidRDefault="001A3C9E" w:rsidP="00E53E06">
      <w:pPr>
        <w:spacing w:before="120" w:after="120" w:line="276" w:lineRule="auto"/>
        <w:ind w:left="485"/>
        <w:rPr>
          <w:rFonts w:asciiTheme="minorHAnsi" w:hAnsiTheme="minorHAnsi" w:cstheme="minorHAnsi"/>
        </w:rPr>
      </w:pPr>
      <w:r w:rsidRPr="00492C58">
        <w:rPr>
          <w:rFonts w:asciiTheme="minorHAnsi" w:hAnsiTheme="minorHAnsi" w:cstheme="minorHAnsi"/>
        </w:rPr>
        <w:t>c)</w:t>
      </w:r>
      <w:r w:rsidRPr="00492C58">
        <w:rPr>
          <w:rFonts w:asciiTheme="minorHAnsi" w:eastAsia="Arial" w:hAnsiTheme="minorHAnsi" w:cstheme="minorHAnsi"/>
        </w:rPr>
        <w:t xml:space="preserve"> </w:t>
      </w:r>
      <w:r w:rsidRPr="00492C58">
        <w:rPr>
          <w:rFonts w:asciiTheme="minorHAnsi" w:hAnsiTheme="minorHAnsi" w:cstheme="minorHAnsi"/>
        </w:rPr>
        <w:t>Prawo zamówień publicznych (Dz. U. z 201</w:t>
      </w:r>
      <w:ins w:id="227" w:author="Michał Siemer MS." w:date="2018-01-05T13:01:00Z">
        <w:r w:rsidR="009A31AF">
          <w:rPr>
            <w:rFonts w:asciiTheme="minorHAnsi" w:hAnsiTheme="minorHAnsi" w:cstheme="minorHAnsi"/>
          </w:rPr>
          <w:t>7</w:t>
        </w:r>
      </w:ins>
      <w:del w:id="228" w:author="Michał Siemer MS." w:date="2018-01-05T13:01:00Z">
        <w:r w:rsidRPr="00492C58" w:rsidDel="009A31AF">
          <w:rPr>
            <w:rFonts w:asciiTheme="minorHAnsi" w:hAnsiTheme="minorHAnsi" w:cstheme="minorHAnsi"/>
          </w:rPr>
          <w:delText>5</w:delText>
        </w:r>
      </w:del>
      <w:r w:rsidRPr="00492C58">
        <w:rPr>
          <w:rFonts w:asciiTheme="minorHAnsi" w:hAnsiTheme="minorHAnsi" w:cstheme="minorHAnsi"/>
        </w:rPr>
        <w:t xml:space="preserve"> r. poz. </w:t>
      </w:r>
      <w:ins w:id="229" w:author="Michał Siemer MS." w:date="2018-01-05T13:01:00Z">
        <w:r w:rsidR="009A31AF">
          <w:rPr>
            <w:rFonts w:asciiTheme="minorHAnsi" w:hAnsiTheme="minorHAnsi" w:cstheme="minorHAnsi"/>
          </w:rPr>
          <w:t>1579</w:t>
        </w:r>
      </w:ins>
      <w:bookmarkStart w:id="230" w:name="_GoBack"/>
      <w:bookmarkEnd w:id="230"/>
      <w:del w:id="231" w:author="Michał Siemer MS." w:date="2018-01-05T13:01:00Z">
        <w:r w:rsidRPr="00492C58" w:rsidDel="009A31AF">
          <w:rPr>
            <w:rFonts w:asciiTheme="minorHAnsi" w:hAnsiTheme="minorHAnsi" w:cstheme="minorHAnsi"/>
          </w:rPr>
          <w:delText>2164</w:delText>
        </w:r>
      </w:del>
      <w:r w:rsidRPr="00492C58">
        <w:rPr>
          <w:rFonts w:asciiTheme="minorHAnsi" w:hAnsiTheme="minorHAnsi" w:cstheme="minorHAnsi"/>
        </w:rPr>
        <w:t xml:space="preserve"> z </w:t>
      </w:r>
      <w:proofErr w:type="spellStart"/>
      <w:r w:rsidRPr="00492C58">
        <w:rPr>
          <w:rFonts w:asciiTheme="minorHAnsi" w:hAnsiTheme="minorHAnsi" w:cstheme="minorHAnsi"/>
        </w:rPr>
        <w:t>późn</w:t>
      </w:r>
      <w:proofErr w:type="spellEnd"/>
      <w:r w:rsidRPr="00492C58">
        <w:rPr>
          <w:rFonts w:asciiTheme="minorHAnsi" w:hAnsiTheme="minorHAnsi" w:cstheme="minorHAnsi"/>
        </w:rPr>
        <w:t>. zm.)</w:t>
      </w:r>
    </w:p>
    <w:p w:rsidR="001A3C9E" w:rsidRPr="00211481" w:rsidRDefault="001A3C9E" w:rsidP="00E53E06">
      <w:pPr>
        <w:spacing w:before="120" w:after="120" w:line="276" w:lineRule="auto"/>
        <w:ind w:left="835" w:hanging="360"/>
        <w:rPr>
          <w:rFonts w:asciiTheme="minorHAnsi" w:hAnsiTheme="minorHAnsi" w:cstheme="minorHAnsi"/>
        </w:rPr>
      </w:pPr>
      <w:r w:rsidRPr="00211481">
        <w:rPr>
          <w:rFonts w:asciiTheme="minorHAnsi" w:hAnsiTheme="minorHAnsi" w:cstheme="minorHAnsi"/>
        </w:rPr>
        <w:t>d)</w:t>
      </w:r>
      <w:r w:rsidRPr="00211481">
        <w:rPr>
          <w:rFonts w:asciiTheme="minorHAnsi" w:eastAsia="Arial" w:hAnsiTheme="minorHAnsi" w:cstheme="minorHAnsi"/>
        </w:rPr>
        <w:t xml:space="preserve"> </w:t>
      </w:r>
      <w:r>
        <w:rPr>
          <w:rFonts w:asciiTheme="minorHAnsi" w:hAnsiTheme="minorHAnsi" w:cstheme="minorHAnsi"/>
        </w:rPr>
        <w:t>Rozporządzenie ministra infrastruktury</w:t>
      </w:r>
      <w:r w:rsidRPr="00211481">
        <w:rPr>
          <w:rFonts w:asciiTheme="minorHAnsi" w:hAnsiTheme="minorHAnsi" w:cstheme="minorHAnsi"/>
        </w:rPr>
        <w:t xml:space="preserve"> z dnia 12 kwietnia 2002 r. w sprawie warunków technicznych, jakim powinny odpowiadać budynki i ich usytuowanie.   (Dz. </w:t>
      </w:r>
    </w:p>
    <w:p w:rsidR="001A3C9E" w:rsidRPr="00211481" w:rsidRDefault="001A3C9E" w:rsidP="00E53E06">
      <w:pPr>
        <w:spacing w:before="120" w:after="120" w:line="276" w:lineRule="auto"/>
        <w:ind w:left="845"/>
        <w:rPr>
          <w:rFonts w:asciiTheme="minorHAnsi" w:hAnsiTheme="minorHAnsi" w:cstheme="minorHAnsi"/>
        </w:rPr>
      </w:pPr>
      <w:r w:rsidRPr="00211481">
        <w:rPr>
          <w:rFonts w:asciiTheme="minorHAnsi" w:hAnsiTheme="minorHAnsi" w:cstheme="minorHAnsi"/>
        </w:rPr>
        <w:t xml:space="preserve">U. Nr 75 z 2002 r., poz. 690 z późniejszymi zmianami) </w:t>
      </w:r>
    </w:p>
    <w:p w:rsidR="001A3C9E" w:rsidRPr="00211481" w:rsidRDefault="001A3C9E" w:rsidP="00E53E06">
      <w:pPr>
        <w:numPr>
          <w:ilvl w:val="4"/>
          <w:numId w:val="16"/>
        </w:numPr>
        <w:spacing w:before="120" w:after="120" w:line="276" w:lineRule="auto"/>
        <w:ind w:hanging="360"/>
        <w:jc w:val="both"/>
        <w:rPr>
          <w:rFonts w:asciiTheme="minorHAnsi" w:hAnsiTheme="minorHAnsi" w:cstheme="minorHAnsi"/>
        </w:rPr>
      </w:pPr>
      <w:r w:rsidRPr="00211481">
        <w:rPr>
          <w:rFonts w:asciiTheme="minorHAnsi" w:hAnsiTheme="minorHAnsi" w:cstheme="minorHAnsi"/>
        </w:rPr>
        <w:t xml:space="preserve">Rozporządzenie Ministra Infrastruktury z dnia 2 września 2004 r. w sprawie szczegółowego zakresu i formy dokumentacji projektowej, specyfikacji technicznych wykonania i odbioru robót budowlanych oraz programu funkcjonalno-użytkowego </w:t>
      </w:r>
    </w:p>
    <w:p w:rsidR="001A3C9E" w:rsidRPr="00211481" w:rsidRDefault="001A3C9E" w:rsidP="00E53E06">
      <w:pPr>
        <w:spacing w:before="120" w:after="120" w:line="276" w:lineRule="auto"/>
        <w:ind w:left="845"/>
        <w:rPr>
          <w:rFonts w:asciiTheme="minorHAnsi" w:hAnsiTheme="minorHAnsi" w:cstheme="minorHAnsi"/>
        </w:rPr>
      </w:pPr>
      <w:r w:rsidRPr="00211481">
        <w:rPr>
          <w:rFonts w:asciiTheme="minorHAnsi" w:hAnsiTheme="minorHAnsi" w:cstheme="minorHAnsi"/>
        </w:rPr>
        <w:t xml:space="preserve">(Dz. U. Nr 202 z 2004 r., poz. 2072 z </w:t>
      </w:r>
      <w:proofErr w:type="spellStart"/>
      <w:r w:rsidRPr="00211481">
        <w:rPr>
          <w:rFonts w:asciiTheme="minorHAnsi" w:hAnsiTheme="minorHAnsi" w:cstheme="minorHAnsi"/>
        </w:rPr>
        <w:t>późn</w:t>
      </w:r>
      <w:proofErr w:type="spellEnd"/>
      <w:r w:rsidRPr="00211481">
        <w:rPr>
          <w:rFonts w:asciiTheme="minorHAnsi" w:hAnsiTheme="minorHAnsi" w:cstheme="minorHAnsi"/>
        </w:rPr>
        <w:t xml:space="preserve">. zm.); </w:t>
      </w:r>
    </w:p>
    <w:p w:rsidR="001A3C9E" w:rsidRPr="00211481" w:rsidRDefault="001A3C9E" w:rsidP="00E53E06">
      <w:pPr>
        <w:numPr>
          <w:ilvl w:val="4"/>
          <w:numId w:val="16"/>
        </w:numPr>
        <w:spacing w:before="120" w:after="120" w:line="276" w:lineRule="auto"/>
        <w:ind w:hanging="360"/>
        <w:jc w:val="both"/>
        <w:rPr>
          <w:rFonts w:asciiTheme="minorHAnsi" w:hAnsiTheme="minorHAnsi" w:cstheme="minorHAnsi"/>
        </w:rPr>
      </w:pPr>
      <w:r w:rsidRPr="00211481">
        <w:rPr>
          <w:rFonts w:asciiTheme="minorHAnsi" w:hAnsiTheme="minorHAnsi" w:cstheme="minorHAnsi"/>
        </w:rPr>
        <w:t xml:space="preserve">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 </w:t>
      </w:r>
    </w:p>
    <w:p w:rsidR="001A3C9E" w:rsidRDefault="001A3C9E" w:rsidP="00E53E06">
      <w:pPr>
        <w:numPr>
          <w:ilvl w:val="4"/>
          <w:numId w:val="16"/>
        </w:numPr>
        <w:spacing w:before="120" w:after="120" w:line="276" w:lineRule="auto"/>
        <w:ind w:hanging="360"/>
        <w:jc w:val="both"/>
      </w:pPr>
      <w:r>
        <w:t xml:space="preserve">Rozporządzenie Ministra Infrastruktury z dnia 3 lipca 2003 r. w sprawie szczegółowego zakresu i formy projektu budowlanego (Dz. U. Nr 120 z 2003 r., poz. 1133 z </w:t>
      </w:r>
      <w:proofErr w:type="spellStart"/>
      <w:r>
        <w:t>późn</w:t>
      </w:r>
      <w:proofErr w:type="spellEnd"/>
      <w:r>
        <w:t xml:space="preserve">. zm.). </w:t>
      </w:r>
    </w:p>
    <w:p w:rsidR="001A3C9E" w:rsidRDefault="001A3C9E" w:rsidP="00E53E06">
      <w:pPr>
        <w:numPr>
          <w:ilvl w:val="4"/>
          <w:numId w:val="16"/>
        </w:numPr>
        <w:spacing w:before="120" w:after="120" w:line="276" w:lineRule="auto"/>
        <w:ind w:hanging="360"/>
        <w:jc w:val="both"/>
      </w:pPr>
      <w:r>
        <w:t xml:space="preserve">oraz inne obowiązujące przepisy i normy techniczne. </w:t>
      </w:r>
    </w:p>
    <w:p w:rsidR="001A3C9E" w:rsidRDefault="001A3C9E" w:rsidP="007F12D5">
      <w:pPr>
        <w:spacing w:before="120" w:after="120" w:line="276" w:lineRule="auto"/>
      </w:pPr>
    </w:p>
    <w:p w:rsidR="001A3C9E" w:rsidRPr="00C44238" w:rsidRDefault="001A3C9E" w:rsidP="007F12D5">
      <w:pPr>
        <w:spacing w:before="120" w:after="120" w:line="276" w:lineRule="auto"/>
      </w:pPr>
    </w:p>
    <w:p w:rsidR="001A3C9E" w:rsidRPr="00BE3C0C" w:rsidRDefault="001A3C9E" w:rsidP="007F12D5">
      <w:pPr>
        <w:pStyle w:val="Nagwek6"/>
        <w:numPr>
          <w:ilvl w:val="0"/>
          <w:numId w:val="22"/>
        </w:numPr>
        <w:spacing w:before="120" w:after="120" w:line="276" w:lineRule="auto"/>
      </w:pPr>
      <w:bookmarkStart w:id="232" w:name="_Toc501346180"/>
      <w:r>
        <w:t>Dodatkowe wytyczne Inwestora</w:t>
      </w:r>
      <w:bookmarkEnd w:id="232"/>
    </w:p>
    <w:p w:rsidR="001A3C9E" w:rsidRPr="003E70FC" w:rsidRDefault="001A3C9E" w:rsidP="001A0FF1">
      <w:pPr>
        <w:spacing w:before="120" w:after="120" w:line="276" w:lineRule="auto"/>
        <w:ind w:left="0" w:firstLine="0"/>
        <w:rPr>
          <w:rFonts w:asciiTheme="minorHAnsi" w:hAnsiTheme="minorHAnsi" w:cstheme="minorHAnsi"/>
        </w:rPr>
      </w:pPr>
      <w:r w:rsidRPr="003E70FC">
        <w:rPr>
          <w:rFonts w:asciiTheme="minorHAnsi" w:hAnsiTheme="minorHAnsi" w:cstheme="minorHAnsi"/>
        </w:rPr>
        <w:t xml:space="preserve">  </w:t>
      </w:r>
      <w:r w:rsidRPr="003E70FC">
        <w:rPr>
          <w:rFonts w:asciiTheme="minorHAnsi" w:hAnsiTheme="minorHAnsi" w:cstheme="minorHAnsi"/>
        </w:rPr>
        <w:tab/>
        <w:t xml:space="preserve">Przewiduje się wykonanie prac budowlanych, jedynie w zakresie zapewnienia prawidłowego montażu i funkcjonowania  instalacji.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Należy wykonać przekucia i rozkucia konieczne do montażu instalacji, a następnie dokonać napraw i uzupełnień uszkodzonych elementów budowlanych.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Wszelkie roboty należy przeprowadzić z uzgodnieniem z Zamawiającym i zachowaniem gwarancji prawidłowego działania instalacji istniejących.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W trakcie prowadzenia robót wykonawczych wszystkie przełączenia </w:t>
      </w:r>
      <w:r>
        <w:rPr>
          <w:rFonts w:asciiTheme="minorHAnsi" w:hAnsiTheme="minorHAnsi" w:cstheme="minorHAnsi"/>
        </w:rPr>
        <w:t>instalacji, wyłączenia</w:t>
      </w:r>
      <w:r w:rsidRPr="003E70FC">
        <w:rPr>
          <w:rFonts w:asciiTheme="minorHAnsi" w:hAnsiTheme="minorHAnsi" w:cstheme="minorHAnsi"/>
        </w:rPr>
        <w:t xml:space="preserve"> z eksploatacji należy wcześniej uzgadniać z upoważnionym </w:t>
      </w:r>
      <w:r w:rsidRPr="003E70FC">
        <w:rPr>
          <w:rFonts w:asciiTheme="minorHAnsi" w:hAnsiTheme="minorHAnsi" w:cstheme="minorHAnsi"/>
        </w:rPr>
        <w:lastRenderedPageBreak/>
        <w:t>przedstawici</w:t>
      </w:r>
      <w:r>
        <w:rPr>
          <w:rFonts w:asciiTheme="minorHAnsi" w:hAnsiTheme="minorHAnsi" w:cstheme="minorHAnsi"/>
        </w:rPr>
        <w:t xml:space="preserve">elem inwestora </w:t>
      </w:r>
      <w:r w:rsidRPr="003E70FC">
        <w:rPr>
          <w:rFonts w:asciiTheme="minorHAnsi" w:hAnsiTheme="minorHAnsi" w:cstheme="minorHAnsi"/>
        </w:rPr>
        <w:t xml:space="preserve">w celu zminimalizowania niedogodności wynikających z prowadzonych prac.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Wykonawca będzie odpowiedzialny za ochronę placu budowy, wszys</w:t>
      </w:r>
      <w:r>
        <w:rPr>
          <w:rFonts w:asciiTheme="minorHAnsi" w:hAnsiTheme="minorHAnsi" w:cstheme="minorHAnsi"/>
        </w:rPr>
        <w:t xml:space="preserve">tkich materiałów  </w:t>
      </w:r>
      <w:r w:rsidRPr="003E70FC">
        <w:rPr>
          <w:rFonts w:asciiTheme="minorHAnsi" w:hAnsiTheme="minorHAnsi" w:cstheme="minorHAnsi"/>
        </w:rPr>
        <w:t xml:space="preserve"> i sprzętu instalacyjnego, od chwili rozpoczęcia do ostatecznego odbioru robót.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Wykonawca będzie stosował się do wszystkich przepisów prawnych obowiązujących w zakresie bezpieczeństwa i higieny pracy oraz bezpieczeństwa przeciwpożarowego.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Materiały wykorzystywane do montażu instalacji będą składowane w sposób nie pogarszający ich parametrów technicznych, oraz w miejscach wyznaczonych przez </w:t>
      </w:r>
    </w:p>
    <w:p w:rsidR="001A3C9E" w:rsidRPr="003E70FC" w:rsidRDefault="001A3C9E" w:rsidP="007F12D5">
      <w:pPr>
        <w:spacing w:before="120" w:after="120" w:line="276" w:lineRule="auto"/>
        <w:ind w:left="718" w:right="67"/>
        <w:jc w:val="both"/>
        <w:rPr>
          <w:rFonts w:asciiTheme="minorHAnsi" w:hAnsiTheme="minorHAnsi" w:cstheme="minorHAnsi"/>
        </w:rPr>
      </w:pPr>
      <w:r w:rsidRPr="003E70FC">
        <w:rPr>
          <w:rFonts w:asciiTheme="minorHAnsi" w:hAnsiTheme="minorHAnsi" w:cstheme="minorHAnsi"/>
        </w:rPr>
        <w:t xml:space="preserve">Zamawiającego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W trakcie prowadzonych robót należy zwrócić szczególną uwagę na zabezpieczenia przed zniszczeniem i zabrudzeniem znajdujących się w pomieszczeniach elementów wyposażenia, ze względu na fakt, iż prace prowadzone będą w budynku eksploatowanym.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Materiały łatwopalne ( jeżeli takie będą) składowane winny być w sposób zgodny z odpowiednimi przepisami i zabezpieczone przed dostępem osób trzecich.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Wykonawca będzie odpowiedzialny za wszelkie straty spowodowane swoją działalnością na terenie Zamawiającego, jako rezultat realizacji robót przez personel Wykonawcy.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Zamawiający przewiduje bieżącą kontrolę wykonywanych robót podczas realizacji przedmiotu umowy w tym: </w:t>
      </w:r>
    </w:p>
    <w:p w:rsidR="001A3C9E" w:rsidRPr="003E70FC" w:rsidRDefault="001A3C9E" w:rsidP="007F12D5">
      <w:pPr>
        <w:numPr>
          <w:ilvl w:val="1"/>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stosowane gotowe wyroby instalacyjne, w odniesieniu do dokumentów potwierdzających ich dopuszczenie do obrotu oraz zgodność parametrów z projektami i specyfikacjami technicznymi </w:t>
      </w:r>
    </w:p>
    <w:p w:rsidR="001A3C9E" w:rsidRPr="003E70FC" w:rsidRDefault="001A3C9E" w:rsidP="007F12D5">
      <w:pPr>
        <w:numPr>
          <w:ilvl w:val="1"/>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sposób wykonania robót budowlanych w aspekcie zgodności wykonania z projektami             i specyfikacjami technicznymi, </w:t>
      </w:r>
    </w:p>
    <w:p w:rsidR="001A3C9E" w:rsidRPr="00BE3C0C" w:rsidRDefault="001A3C9E" w:rsidP="007F12D5">
      <w:pPr>
        <w:numPr>
          <w:ilvl w:val="0"/>
          <w:numId w:val="1"/>
        </w:numPr>
        <w:spacing w:before="120" w:after="120" w:line="276" w:lineRule="auto"/>
        <w:ind w:left="718" w:right="67" w:hanging="425"/>
        <w:jc w:val="both"/>
        <w:rPr>
          <w:rFonts w:asciiTheme="minorHAnsi" w:hAnsiTheme="minorHAnsi" w:cstheme="minorHAnsi"/>
        </w:rPr>
      </w:pPr>
      <w:r w:rsidRPr="00BE3C0C">
        <w:rPr>
          <w:rFonts w:asciiTheme="minorHAnsi" w:hAnsiTheme="minorHAnsi" w:cstheme="minorHAnsi"/>
        </w:rPr>
        <w:t xml:space="preserve">Po zakończeniu robót wykonawca zobowiązany jest do przywrócenia terenu do stanu pierwotnego.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Wszelkie pozostałości budowlane np. gruz, zdemontowane instalacje,</w:t>
      </w:r>
      <w:r>
        <w:rPr>
          <w:rFonts w:asciiTheme="minorHAnsi" w:hAnsiTheme="minorHAnsi" w:cstheme="minorHAnsi"/>
        </w:rPr>
        <w:t xml:space="preserve"> należy wywieźć</w:t>
      </w:r>
      <w:r w:rsidRPr="003E70FC">
        <w:rPr>
          <w:rFonts w:asciiTheme="minorHAnsi" w:hAnsiTheme="minorHAnsi" w:cstheme="minorHAnsi"/>
        </w:rPr>
        <w:t xml:space="preserve"> z terenu inwestycji i utylizować na koszt wykonawcy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Wykonawca zobowiązany jest uruchomić instalację w zakresie przedmiotu zamówienia  </w:t>
      </w:r>
    </w:p>
    <w:p w:rsidR="001A3C9E" w:rsidRPr="003E70FC" w:rsidRDefault="001A3C9E" w:rsidP="007F12D5">
      <w:pPr>
        <w:numPr>
          <w:ilvl w:val="0"/>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Po zakończeniu prac należy wykonać niezbędne prace wykończeniowo budowlane, w celu przywrócenia obiektu i występujących w nim instalacji do stanu istniejącego. </w:t>
      </w:r>
    </w:p>
    <w:p w:rsidR="001A3C9E" w:rsidRPr="00BE3C0C" w:rsidRDefault="001A3C9E" w:rsidP="007F12D5">
      <w:pPr>
        <w:numPr>
          <w:ilvl w:val="0"/>
          <w:numId w:val="1"/>
        </w:numPr>
        <w:spacing w:before="120" w:after="120" w:line="276" w:lineRule="auto"/>
        <w:ind w:left="718" w:right="67" w:hanging="425"/>
        <w:jc w:val="both"/>
        <w:rPr>
          <w:rFonts w:asciiTheme="minorHAnsi" w:hAnsiTheme="minorHAnsi" w:cstheme="minorHAnsi"/>
        </w:rPr>
      </w:pPr>
      <w:r w:rsidRPr="00BE3C0C">
        <w:rPr>
          <w:rFonts w:asciiTheme="minorHAnsi" w:hAnsiTheme="minorHAnsi" w:cstheme="minorHAnsi"/>
        </w:rPr>
        <w:t xml:space="preserve">Po zrealizowaniu przedmiotu zamówienia wykonawca zobowiązany jest dostarczyć Zamawiającemu dwa egzemplarze niżej wymienionych dokumentów w wersji papierowej oraz na nośniku CD: </w:t>
      </w:r>
    </w:p>
    <w:p w:rsidR="001A3C9E" w:rsidRPr="003E70FC" w:rsidRDefault="001A3C9E" w:rsidP="007F12D5">
      <w:pPr>
        <w:numPr>
          <w:ilvl w:val="1"/>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lastRenderedPageBreak/>
        <w:t xml:space="preserve">dokumentację powykonawczą, </w:t>
      </w:r>
    </w:p>
    <w:p w:rsidR="001A3C9E" w:rsidRPr="003E70FC" w:rsidRDefault="001A3C9E" w:rsidP="007F12D5">
      <w:pPr>
        <w:numPr>
          <w:ilvl w:val="1"/>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dokumentację </w:t>
      </w:r>
      <w:proofErr w:type="spellStart"/>
      <w:r w:rsidRPr="003E70FC">
        <w:rPr>
          <w:rFonts w:asciiTheme="minorHAnsi" w:hAnsiTheme="minorHAnsi" w:cstheme="minorHAnsi"/>
        </w:rPr>
        <w:t>techniczno</w:t>
      </w:r>
      <w:proofErr w:type="spellEnd"/>
      <w:r w:rsidRPr="003E70FC">
        <w:rPr>
          <w:rFonts w:asciiTheme="minorHAnsi" w:hAnsiTheme="minorHAnsi" w:cstheme="minorHAnsi"/>
        </w:rPr>
        <w:t xml:space="preserve"> – ruchową zamontowanych urządzeń, </w:t>
      </w:r>
    </w:p>
    <w:p w:rsidR="001A3C9E" w:rsidRPr="003E70FC" w:rsidRDefault="001A3C9E" w:rsidP="007F12D5">
      <w:pPr>
        <w:numPr>
          <w:ilvl w:val="1"/>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atesty, certyfikaty, aprobaty techniczne na zastosowane materiały i urządzenia, </w:t>
      </w:r>
    </w:p>
    <w:p w:rsidR="001A3C9E" w:rsidRDefault="001A3C9E" w:rsidP="007F12D5">
      <w:pPr>
        <w:numPr>
          <w:ilvl w:val="1"/>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karty gwarancyjne producenta na zastosowane urządzenia,</w:t>
      </w:r>
    </w:p>
    <w:p w:rsidR="001A3C9E" w:rsidRPr="003E70FC" w:rsidRDefault="001A3C9E" w:rsidP="007F12D5">
      <w:pPr>
        <w:numPr>
          <w:ilvl w:val="1"/>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protokoły z dokonywanych prób i pomiarów.  </w:t>
      </w:r>
    </w:p>
    <w:p w:rsidR="001A3C9E" w:rsidRDefault="001A3C9E" w:rsidP="007F12D5">
      <w:pPr>
        <w:numPr>
          <w:ilvl w:val="1"/>
          <w:numId w:val="1"/>
        </w:numPr>
        <w:spacing w:before="120" w:after="120" w:line="276" w:lineRule="auto"/>
        <w:ind w:right="67" w:hanging="425"/>
        <w:jc w:val="both"/>
        <w:rPr>
          <w:rFonts w:asciiTheme="minorHAnsi" w:hAnsiTheme="minorHAnsi" w:cstheme="minorHAnsi"/>
        </w:rPr>
      </w:pPr>
      <w:r w:rsidRPr="003E70FC">
        <w:rPr>
          <w:rFonts w:asciiTheme="minorHAnsi" w:hAnsiTheme="minorHAnsi" w:cstheme="minorHAnsi"/>
        </w:rPr>
        <w:t xml:space="preserve">dziennik budowy wraz z oświadczeniem kierownika budowy o zakończeniu robót </w:t>
      </w:r>
      <w:r>
        <w:rPr>
          <w:rFonts w:asciiTheme="minorHAnsi" w:hAnsiTheme="minorHAnsi" w:cstheme="minorHAnsi"/>
        </w:rPr>
        <w:t>jeżeli będzie wymagane</w:t>
      </w:r>
      <w:r w:rsidR="007F12D5">
        <w:rPr>
          <w:rFonts w:asciiTheme="minorHAnsi" w:hAnsiTheme="minorHAnsi" w:cstheme="minorHAnsi"/>
        </w:rPr>
        <w:t xml:space="preserve">. </w:t>
      </w:r>
    </w:p>
    <w:p w:rsidR="007F12D5" w:rsidRDefault="007F12D5" w:rsidP="007F12D5">
      <w:pPr>
        <w:spacing w:before="120" w:after="120" w:line="276" w:lineRule="auto"/>
        <w:ind w:right="67"/>
        <w:rPr>
          <w:rFonts w:asciiTheme="minorHAnsi" w:hAnsiTheme="minorHAnsi" w:cstheme="minorHAnsi"/>
        </w:rPr>
      </w:pPr>
    </w:p>
    <w:p w:rsidR="007F12D5" w:rsidRPr="003E70FC" w:rsidRDefault="007F12D5" w:rsidP="007F12D5">
      <w:pPr>
        <w:spacing w:before="120" w:after="120" w:line="276" w:lineRule="auto"/>
        <w:ind w:right="67"/>
        <w:rPr>
          <w:rFonts w:asciiTheme="minorHAnsi" w:hAnsiTheme="minorHAnsi" w:cstheme="minorHAnsi"/>
        </w:rPr>
      </w:pPr>
    </w:p>
    <w:p w:rsidR="001A3C9E" w:rsidRPr="00C10BAF" w:rsidRDefault="001A3C9E" w:rsidP="007F12D5">
      <w:pPr>
        <w:pStyle w:val="Nagwek6"/>
        <w:spacing w:before="120" w:after="120" w:line="276" w:lineRule="auto"/>
        <w:ind w:left="0"/>
      </w:pPr>
      <w:bookmarkStart w:id="233" w:name="_Toc501346181"/>
      <w:r>
        <w:t xml:space="preserve">5 </w:t>
      </w:r>
      <w:r w:rsidRPr="00C10BAF">
        <w:t>Normy i przepisy prawne</w:t>
      </w:r>
      <w:bookmarkEnd w:id="233"/>
      <w:r w:rsidRPr="00C10BAF">
        <w:t xml:space="preserve">  </w:t>
      </w:r>
    </w:p>
    <w:p w:rsidR="001A3C9E" w:rsidRPr="003E70FC" w:rsidRDefault="001A3C9E" w:rsidP="001A0FF1">
      <w:pPr>
        <w:spacing w:before="120" w:after="120" w:line="276" w:lineRule="auto"/>
        <w:ind w:left="0" w:firstLine="0"/>
        <w:rPr>
          <w:rFonts w:asciiTheme="minorHAnsi" w:hAnsiTheme="minorHAnsi" w:cstheme="minorHAnsi"/>
        </w:rPr>
      </w:pPr>
      <w:r w:rsidRPr="003E70FC">
        <w:rPr>
          <w:rFonts w:asciiTheme="minorHAnsi" w:hAnsiTheme="minorHAnsi" w:cstheme="minorHAnsi"/>
        </w:rPr>
        <w:t xml:space="preserve">Projekt wykonawczy oraz wykonane instalacje muszą być zgodne z obowiązującymi przepisami i normami m.in.: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Ustawa, Prawo budowlane (teks jednolity Dz.U Nr 207 z 2003 r poz. 2016 z późniejszymi zmianami)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Rozporządzenie MI z dnia 2.09.2004 roku w sprawie szczegółowego zakresu i formy dokumentacji projektowej, specyfikacji technicznej wykonania i odbioru robót budowlanych oraz programu funkcjonalno-użytkowego ( Dz.U. Nr 202 z 2004 r poz. 2072)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Rozporządzenie MI z dnia 18.05.2004 roku w sprawie określenia metod i podstaw sporządzania kosztorysu inwestorskiego (Dz. U. Nr 130 z 2004 r poz. 1389)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PN-EN 50173-1:2007 Technika informatyczna -- Systemy okablowania strukturalnego --           </w:t>
      </w:r>
    </w:p>
    <w:p w:rsidR="001A3C9E" w:rsidRPr="003E70FC" w:rsidRDefault="001A3C9E" w:rsidP="007F12D5">
      <w:pPr>
        <w:spacing w:before="120" w:after="120" w:line="276" w:lineRule="auto"/>
        <w:ind w:left="437" w:right="67"/>
        <w:jc w:val="both"/>
        <w:rPr>
          <w:rFonts w:asciiTheme="minorHAnsi" w:hAnsiTheme="minorHAnsi" w:cstheme="minorHAnsi"/>
        </w:rPr>
      </w:pPr>
      <w:r w:rsidRPr="003E70FC">
        <w:rPr>
          <w:rFonts w:asciiTheme="minorHAnsi" w:hAnsiTheme="minorHAnsi" w:cstheme="minorHAnsi"/>
        </w:rPr>
        <w:t xml:space="preserve">Część 1: Wymagania ogólne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PN-EN 60603-7-5:2010 Złącza do urządzeń elektronicznych -- Część 7-5: Specyfikacja szczegółowa dotycząca 8-torowych złączy ekranowanych, swobodnych i stałych, do </w:t>
      </w:r>
      <w:proofErr w:type="spellStart"/>
      <w:r w:rsidRPr="003E70FC">
        <w:rPr>
          <w:rFonts w:asciiTheme="minorHAnsi" w:hAnsiTheme="minorHAnsi" w:cstheme="minorHAnsi"/>
        </w:rPr>
        <w:t>przesyłu</w:t>
      </w:r>
      <w:proofErr w:type="spellEnd"/>
      <w:r w:rsidRPr="003E70FC">
        <w:rPr>
          <w:rFonts w:asciiTheme="minorHAnsi" w:hAnsiTheme="minorHAnsi" w:cstheme="minorHAnsi"/>
        </w:rPr>
        <w:t xml:space="preserve"> danych o częstotliwościach do 500 MHz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PN-EN 50174-2 Technika informatyczna. Planowanie i wykonawstwo instalacji wewnątrz budynków.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PN-IEC 60364-1:2000 Instalacje elektryczne w obiektach budowlanych. Zakres, przedmiot            i wymagania podstawowe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PN-IEC 60364-3:2000 Instalacje elektryczne w obiektach budowlanych. Ustalanie ogólnych charakterystyk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PN-IEC 60364-4-41:2000 Instalacje elektryczne w obiektach budowlanych. Ochrona dla zapewnienia bezpieczeństwa. Ochrona przeciwporażeniowa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PN-IEC 60364-5-52:2000 Instalacje elektryczne w obiektach budowlanych. Dobór i montaż wyposażenia elektrycznego. </w:t>
      </w:r>
      <w:proofErr w:type="spellStart"/>
      <w:r w:rsidRPr="003E70FC">
        <w:rPr>
          <w:rFonts w:asciiTheme="minorHAnsi" w:hAnsiTheme="minorHAnsi" w:cstheme="minorHAnsi"/>
        </w:rPr>
        <w:t>Oprzewodowanie</w:t>
      </w:r>
      <w:proofErr w:type="spellEnd"/>
      <w:r w:rsidRPr="003E70FC">
        <w:rPr>
          <w:rFonts w:asciiTheme="minorHAnsi" w:hAnsiTheme="minorHAnsi" w:cstheme="minorHAnsi"/>
        </w:rPr>
        <w:t xml:space="preserve">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lastRenderedPageBreak/>
        <w:t xml:space="preserve">PN-IEC 60364-5-53:2000  Instalacje elektryczne w obiektach budowlanych. Dobór i montaż wyposażenia elektrycznego. Aparatura rozdzielcza i sterownicza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PN-IEC 60364-6-61:2000 Instalacje elektryczne w obiektach budowlanych. Sprawdzanie. </w:t>
      </w:r>
    </w:p>
    <w:p w:rsidR="001A3C9E" w:rsidRPr="003E70FC" w:rsidRDefault="001A3C9E" w:rsidP="007F12D5">
      <w:pPr>
        <w:spacing w:before="120" w:after="120" w:line="276" w:lineRule="auto"/>
        <w:ind w:left="437" w:right="67"/>
        <w:jc w:val="both"/>
        <w:rPr>
          <w:rFonts w:asciiTheme="minorHAnsi" w:hAnsiTheme="minorHAnsi" w:cstheme="minorHAnsi"/>
        </w:rPr>
      </w:pPr>
      <w:r w:rsidRPr="003E70FC">
        <w:rPr>
          <w:rFonts w:asciiTheme="minorHAnsi" w:hAnsiTheme="minorHAnsi" w:cstheme="minorHAnsi"/>
        </w:rPr>
        <w:t xml:space="preserve">Sprawdzanie odbiorcze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PN ISO IEC 27001 Technika informatyczna -- Techniki bezpieczeństwa -- Systemy zarządzania bezpieczeństwem informacji -- Wymagania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Polskie Normy i Normy Branżowe </w:t>
      </w:r>
    </w:p>
    <w:p w:rsidR="001A3C9E" w:rsidRPr="003E70FC" w:rsidRDefault="001A3C9E" w:rsidP="007F12D5">
      <w:pPr>
        <w:numPr>
          <w:ilvl w:val="0"/>
          <w:numId w:val="2"/>
        </w:numPr>
        <w:spacing w:before="120" w:after="120" w:line="276" w:lineRule="auto"/>
        <w:ind w:left="428" w:right="67" w:hanging="286"/>
        <w:jc w:val="both"/>
        <w:rPr>
          <w:rFonts w:asciiTheme="minorHAnsi" w:hAnsiTheme="minorHAnsi" w:cstheme="minorHAnsi"/>
        </w:rPr>
      </w:pPr>
      <w:r w:rsidRPr="003E70FC">
        <w:rPr>
          <w:rFonts w:asciiTheme="minorHAnsi" w:hAnsiTheme="minorHAnsi" w:cstheme="minorHAnsi"/>
        </w:rPr>
        <w:t xml:space="preserve">Aprobaty techniczne </w:t>
      </w:r>
    </w:p>
    <w:p w:rsidR="001A3C9E" w:rsidRDefault="001A3C9E" w:rsidP="007F12D5">
      <w:pPr>
        <w:spacing w:before="120" w:after="120" w:line="276" w:lineRule="auto"/>
        <w:ind w:left="0" w:firstLine="0"/>
        <w:rPr>
          <w:rFonts w:asciiTheme="minorHAnsi" w:hAnsiTheme="minorHAnsi" w:cstheme="minorHAnsi"/>
        </w:rPr>
      </w:pPr>
      <w:r w:rsidRPr="003E70FC">
        <w:rPr>
          <w:rFonts w:asciiTheme="minorHAnsi" w:hAnsiTheme="minorHAnsi" w:cstheme="minorHAnsi"/>
        </w:rPr>
        <w:t xml:space="preserve"> </w:t>
      </w:r>
    </w:p>
    <w:p w:rsidR="0025023C" w:rsidRDefault="0025023C" w:rsidP="007F12D5">
      <w:pPr>
        <w:spacing w:before="120" w:after="120" w:line="276" w:lineRule="auto"/>
        <w:ind w:left="0" w:firstLine="0"/>
        <w:rPr>
          <w:rFonts w:asciiTheme="minorHAnsi" w:hAnsiTheme="minorHAnsi" w:cstheme="minorHAnsi"/>
        </w:rPr>
      </w:pPr>
    </w:p>
    <w:p w:rsidR="0025023C" w:rsidRDefault="0025023C" w:rsidP="007F12D5">
      <w:pPr>
        <w:spacing w:before="120" w:after="120" w:line="276" w:lineRule="auto"/>
        <w:ind w:left="0" w:firstLine="0"/>
        <w:rPr>
          <w:rFonts w:asciiTheme="minorHAnsi" w:hAnsiTheme="minorHAnsi" w:cstheme="minorHAnsi"/>
        </w:rPr>
      </w:pPr>
    </w:p>
    <w:p w:rsidR="001A3C9E" w:rsidRDefault="001A3C9E" w:rsidP="007F12D5">
      <w:pPr>
        <w:pStyle w:val="Nagwek6"/>
        <w:numPr>
          <w:ilvl w:val="0"/>
          <w:numId w:val="21"/>
        </w:numPr>
        <w:spacing w:before="120" w:after="120" w:line="276" w:lineRule="auto"/>
      </w:pPr>
      <w:bookmarkStart w:id="234" w:name="_Toc501346182"/>
      <w:r w:rsidRPr="00C10BAF">
        <w:t>Minimalna charakterystyka sprzętu aktywnego</w:t>
      </w:r>
      <w:r>
        <w:t xml:space="preserve"> i pasywnego</w:t>
      </w:r>
      <w:bookmarkEnd w:id="234"/>
    </w:p>
    <w:p w:rsidR="001A3C9E" w:rsidRPr="00AE1E45" w:rsidRDefault="001A3C9E" w:rsidP="007F12D5">
      <w:pPr>
        <w:spacing w:before="120" w:after="120" w:line="276" w:lineRule="auto"/>
        <w:ind w:left="0" w:firstLine="0"/>
      </w:pPr>
    </w:p>
    <w:p w:rsidR="001A3C9E" w:rsidRDefault="001A3C9E" w:rsidP="007F12D5">
      <w:pPr>
        <w:pStyle w:val="Nagwek6"/>
        <w:spacing w:before="120" w:after="120" w:line="276" w:lineRule="auto"/>
      </w:pPr>
      <w:r w:rsidRPr="003E70FC">
        <w:t xml:space="preserve"> </w:t>
      </w:r>
      <w:bookmarkStart w:id="235" w:name="_Toc501346183"/>
      <w:r>
        <w:t>6.1 Sprzęt pasywny</w:t>
      </w:r>
      <w:bookmarkEnd w:id="235"/>
    </w:p>
    <w:p w:rsidR="001A3C9E" w:rsidRPr="00AE1E45" w:rsidRDefault="001A3C9E" w:rsidP="007F12D5">
      <w:pPr>
        <w:spacing w:before="120" w:after="120" w:line="276" w:lineRule="auto"/>
      </w:pPr>
    </w:p>
    <w:p w:rsidR="001A3C9E" w:rsidRPr="003E70FC" w:rsidRDefault="001A3C9E" w:rsidP="007F12D5">
      <w:pPr>
        <w:pStyle w:val="Nagwek6"/>
        <w:spacing w:before="120" w:after="120" w:line="276" w:lineRule="auto"/>
      </w:pPr>
      <w:r w:rsidRPr="003E70FC">
        <w:t xml:space="preserve"> </w:t>
      </w:r>
      <w:bookmarkStart w:id="236" w:name="_Toc501346184"/>
      <w:r>
        <w:t xml:space="preserve">6.1.1 </w:t>
      </w:r>
      <w:r w:rsidRPr="005F0FC6">
        <w:t>Kabel teleinformatyczny, FTP (F/UTP) kat.5e 350MHz PVC</w:t>
      </w:r>
      <w:bookmarkEnd w:id="236"/>
    </w:p>
    <w:p w:rsidR="001A3C9E" w:rsidRPr="007F12D5" w:rsidRDefault="00E53E06" w:rsidP="00E53E06">
      <w:pPr>
        <w:spacing w:before="120" w:after="120" w:line="276" w:lineRule="auto"/>
        <w:ind w:left="0" w:firstLine="0"/>
        <w:jc w:val="both"/>
        <w:rPr>
          <w:rFonts w:asciiTheme="minorHAnsi" w:hAnsiTheme="minorHAnsi" w:cstheme="minorHAnsi"/>
          <w:sz w:val="28"/>
        </w:rPr>
      </w:pPr>
      <w:r>
        <w:rPr>
          <w:rFonts w:asciiTheme="minorHAnsi" w:hAnsiTheme="minorHAnsi" w:cstheme="minorHAnsi"/>
          <w:sz w:val="28"/>
        </w:rPr>
        <w:tab/>
      </w:r>
      <w:r w:rsidR="001A3C9E" w:rsidRPr="007F12D5">
        <w:rPr>
          <w:rFonts w:asciiTheme="minorHAnsi" w:hAnsiTheme="minorHAnsi" w:cs="Arial"/>
          <w:szCs w:val="23"/>
          <w:shd w:val="clear" w:color="auto" w:fill="FFFFFF"/>
        </w:rPr>
        <w:t xml:space="preserve">Czteroparowy kabel ekranowany kategorii 5e jest przeznaczony do teleinformatycznych systemów transmisji danych. Konstrukcja kabla opiera się na 4 parach drutów skręconych wzajemnie ze sobą w taki sposób aby zredukować przesłuchy </w:t>
      </w:r>
      <w:proofErr w:type="spellStart"/>
      <w:r w:rsidR="001A3C9E" w:rsidRPr="007F12D5">
        <w:rPr>
          <w:rFonts w:asciiTheme="minorHAnsi" w:hAnsiTheme="minorHAnsi" w:cs="Arial"/>
          <w:szCs w:val="23"/>
          <w:shd w:val="clear" w:color="auto" w:fill="FFFFFF"/>
        </w:rPr>
        <w:t>międzyparowe</w:t>
      </w:r>
      <w:proofErr w:type="spellEnd"/>
      <w:r w:rsidR="001A3C9E" w:rsidRPr="007F12D5">
        <w:rPr>
          <w:rFonts w:asciiTheme="minorHAnsi" w:hAnsiTheme="minorHAnsi" w:cs="Arial"/>
          <w:szCs w:val="23"/>
          <w:shd w:val="clear" w:color="auto" w:fill="FFFFFF"/>
        </w:rPr>
        <w:t xml:space="preserve">. Dodatkowo pary zostały zabezpieczone ekranem z folii aluminiowej. Dzięki temu kabel ten można używać w miejscach gdzie narażony jest zarówno na podsłuch z zewnątrz jak i zakłócenia elektromagnetyczne pochodzące m.in. od opraw oświetleniowych wysokonapięciowych, silników elektrycznych itp.. Kabel ten jest dostępny w powłoce zewnętrznej PVC. Kabel posiada 4 pary drutów z oznaczeniem kolorowym. Kabel testowany do </w:t>
      </w:r>
      <w:proofErr w:type="spellStart"/>
      <w:r w:rsidR="001A3C9E" w:rsidRPr="007F12D5">
        <w:rPr>
          <w:rFonts w:asciiTheme="minorHAnsi" w:hAnsiTheme="minorHAnsi" w:cs="Arial"/>
          <w:szCs w:val="23"/>
          <w:shd w:val="clear" w:color="auto" w:fill="FFFFFF"/>
        </w:rPr>
        <w:t>czestotliwości</w:t>
      </w:r>
      <w:proofErr w:type="spellEnd"/>
      <w:r w:rsidR="001A3C9E" w:rsidRPr="007F12D5">
        <w:rPr>
          <w:rFonts w:asciiTheme="minorHAnsi" w:hAnsiTheme="minorHAnsi" w:cs="Arial"/>
          <w:szCs w:val="23"/>
          <w:shd w:val="clear" w:color="auto" w:fill="FFFFFF"/>
        </w:rPr>
        <w:t xml:space="preserve"> 350MHz. Na kablu nadrukowane jest oznaczenie producenta, zgodność z normami oraz znacznik długości.</w:t>
      </w:r>
      <w:r w:rsidR="001A3C9E" w:rsidRPr="007F12D5">
        <w:rPr>
          <w:rStyle w:val="apple-converted-space"/>
          <w:rFonts w:asciiTheme="minorHAnsi" w:hAnsiTheme="minorHAnsi" w:cs="Arial"/>
          <w:szCs w:val="23"/>
          <w:shd w:val="clear" w:color="auto" w:fill="FFFFFF"/>
        </w:rPr>
        <w:t> </w:t>
      </w:r>
    </w:p>
    <w:p w:rsidR="001A3C9E" w:rsidRDefault="001A3C9E" w:rsidP="007F12D5">
      <w:pPr>
        <w:spacing w:before="120" w:after="120" w:line="276" w:lineRule="auto"/>
        <w:ind w:left="0" w:firstLine="0"/>
        <w:rPr>
          <w:rFonts w:asciiTheme="minorHAnsi" w:hAnsiTheme="minorHAnsi" w:cstheme="minorHAnsi"/>
        </w:rPr>
      </w:pPr>
      <w:r w:rsidRPr="007F12D5">
        <w:rPr>
          <w:rFonts w:asciiTheme="minorHAnsi" w:hAnsiTheme="minorHAnsi" w:cs="Arial"/>
          <w:szCs w:val="23"/>
        </w:rPr>
        <w:br/>
      </w:r>
    </w:p>
    <w:p w:rsidR="001A3C9E" w:rsidRDefault="001A3C9E" w:rsidP="007F12D5">
      <w:pPr>
        <w:pStyle w:val="Nagwek6"/>
        <w:spacing w:before="120" w:after="120" w:line="276" w:lineRule="auto"/>
      </w:pPr>
      <w:bookmarkStart w:id="237" w:name="_Toc501346185"/>
      <w:r>
        <w:t xml:space="preserve">6.1.2 </w:t>
      </w:r>
      <w:proofErr w:type="spellStart"/>
      <w:r w:rsidRPr="005F0FC6">
        <w:t>Patch</w:t>
      </w:r>
      <w:proofErr w:type="spellEnd"/>
      <w:r w:rsidRPr="005F0FC6">
        <w:t xml:space="preserve"> Panel kat. 6 24 porty RJ-45 1U</w:t>
      </w:r>
      <w:bookmarkEnd w:id="237"/>
    </w:p>
    <w:p w:rsidR="001A3C9E" w:rsidRPr="005F0FC6" w:rsidRDefault="001A3C9E" w:rsidP="007F12D5">
      <w:pPr>
        <w:spacing w:before="120" w:after="120" w:line="276" w:lineRule="auto"/>
        <w:ind w:left="0" w:firstLine="0"/>
        <w:rPr>
          <w:rFonts w:asciiTheme="minorHAnsi" w:hAnsiTheme="minorHAnsi" w:cstheme="minorHAnsi"/>
        </w:rPr>
      </w:pPr>
      <w:r w:rsidRPr="005F0FC6">
        <w:rPr>
          <w:rFonts w:asciiTheme="minorHAnsi" w:hAnsiTheme="minorHAnsi" w:cstheme="minorHAnsi"/>
        </w:rPr>
        <w:t>Podstawowy element systemu kategorii 6 zaprojektowany do wykonywania głównych i pośrednich punktów dystrybucyjnych w</w:t>
      </w:r>
      <w:r>
        <w:rPr>
          <w:rFonts w:asciiTheme="minorHAnsi" w:hAnsiTheme="minorHAnsi" w:cstheme="minorHAnsi"/>
        </w:rPr>
        <w:t>e wszyst</w:t>
      </w:r>
      <w:r w:rsidRPr="005F0FC6">
        <w:rPr>
          <w:rFonts w:asciiTheme="minorHAnsi" w:hAnsiTheme="minorHAnsi" w:cstheme="minorHAnsi"/>
        </w:rPr>
        <w:t>kich sieciach teleinformatycznych nienarażonych na działanie</w:t>
      </w:r>
      <w:r>
        <w:rPr>
          <w:rFonts w:asciiTheme="minorHAnsi" w:hAnsiTheme="minorHAnsi" w:cstheme="minorHAnsi"/>
        </w:rPr>
        <w:t xml:space="preserve"> zakłóceń elektromagnetycznych.</w:t>
      </w:r>
    </w:p>
    <w:p w:rsidR="001A3C9E" w:rsidRDefault="001A3C9E" w:rsidP="007F12D5">
      <w:pPr>
        <w:spacing w:before="120" w:after="120" w:line="276" w:lineRule="auto"/>
        <w:ind w:left="0" w:firstLine="0"/>
        <w:rPr>
          <w:rFonts w:asciiTheme="minorHAnsi" w:hAnsiTheme="minorHAnsi" w:cstheme="minorHAnsi"/>
        </w:rPr>
      </w:pPr>
      <w:r w:rsidRPr="005F0FC6">
        <w:rPr>
          <w:rFonts w:asciiTheme="minorHAnsi" w:hAnsiTheme="minorHAnsi" w:cstheme="minorHAnsi"/>
        </w:rPr>
        <w:t xml:space="preserve">- 24 portów RJ45, </w:t>
      </w:r>
    </w:p>
    <w:p w:rsidR="001A3C9E" w:rsidRPr="005F0FC6" w:rsidRDefault="001A3C9E" w:rsidP="007F12D5">
      <w:pPr>
        <w:spacing w:before="120" w:after="120" w:line="276" w:lineRule="auto"/>
        <w:ind w:left="0" w:firstLine="0"/>
        <w:rPr>
          <w:rFonts w:asciiTheme="minorHAnsi" w:hAnsiTheme="minorHAnsi" w:cstheme="minorHAnsi"/>
        </w:rPr>
      </w:pPr>
      <w:r w:rsidRPr="005F0FC6">
        <w:rPr>
          <w:rFonts w:asciiTheme="minorHAnsi" w:hAnsiTheme="minorHAnsi" w:cstheme="minorHAnsi"/>
        </w:rPr>
        <w:t>- W panelach STP układ kompensacyjny zrealizowany bezpośrednio na płytce drukowanej.</w:t>
      </w:r>
    </w:p>
    <w:p w:rsidR="001A3C9E" w:rsidRPr="005F0FC6" w:rsidRDefault="001A3C9E" w:rsidP="007F12D5">
      <w:pPr>
        <w:spacing w:before="120" w:after="120" w:line="276" w:lineRule="auto"/>
        <w:ind w:left="0" w:firstLine="0"/>
        <w:rPr>
          <w:rFonts w:asciiTheme="minorHAnsi" w:hAnsiTheme="minorHAnsi" w:cstheme="minorHAnsi"/>
        </w:rPr>
      </w:pPr>
      <w:r w:rsidRPr="005F0FC6">
        <w:rPr>
          <w:rFonts w:asciiTheme="minorHAnsi" w:hAnsiTheme="minorHAnsi" w:cstheme="minorHAnsi"/>
        </w:rPr>
        <w:lastRenderedPageBreak/>
        <w:t>- Uniwersalne złącza szczelinowe</w:t>
      </w:r>
    </w:p>
    <w:p w:rsidR="001A3C9E" w:rsidRDefault="001A3C9E" w:rsidP="007F12D5">
      <w:pPr>
        <w:spacing w:before="120" w:after="120" w:line="276" w:lineRule="auto"/>
        <w:ind w:left="0" w:firstLine="0"/>
        <w:rPr>
          <w:rFonts w:asciiTheme="minorHAnsi" w:hAnsiTheme="minorHAnsi" w:cstheme="minorHAnsi"/>
        </w:rPr>
      </w:pPr>
      <w:r w:rsidRPr="005F0FC6">
        <w:rPr>
          <w:rFonts w:asciiTheme="minorHAnsi" w:hAnsiTheme="minorHAnsi" w:cstheme="minorHAnsi"/>
        </w:rPr>
        <w:t xml:space="preserve">Tory kategorii 5e (klasa E) przewidziane są do pracy przy częstotliwościach do 250 MHz z przepływnością binarną do 1 </w:t>
      </w:r>
      <w:proofErr w:type="spellStart"/>
      <w:r w:rsidRPr="005F0FC6">
        <w:rPr>
          <w:rFonts w:asciiTheme="minorHAnsi" w:hAnsiTheme="minorHAnsi" w:cstheme="minorHAnsi"/>
        </w:rPr>
        <w:t>Gb</w:t>
      </w:r>
      <w:proofErr w:type="spellEnd"/>
      <w:r w:rsidRPr="005F0FC6">
        <w:rPr>
          <w:rFonts w:asciiTheme="minorHAnsi" w:hAnsiTheme="minorHAnsi" w:cstheme="minorHAnsi"/>
        </w:rPr>
        <w:t>/s.</w:t>
      </w:r>
    </w:p>
    <w:p w:rsidR="007F12D5" w:rsidRPr="003E70FC" w:rsidRDefault="007F12D5" w:rsidP="007F12D5">
      <w:pPr>
        <w:spacing w:before="120" w:after="120" w:line="276" w:lineRule="auto"/>
        <w:ind w:left="0" w:firstLine="0"/>
        <w:rPr>
          <w:rFonts w:asciiTheme="minorHAnsi" w:hAnsiTheme="minorHAnsi" w:cstheme="minorHAnsi"/>
        </w:rPr>
      </w:pPr>
    </w:p>
    <w:p w:rsidR="00941C4D" w:rsidRPr="003E70FC" w:rsidRDefault="00941C4D" w:rsidP="007F12D5">
      <w:pPr>
        <w:pStyle w:val="Nagwek6"/>
        <w:spacing w:before="120" w:after="120" w:line="276" w:lineRule="auto"/>
      </w:pPr>
      <w:bookmarkStart w:id="238" w:name="_Toc501346186"/>
      <w:bookmarkStart w:id="239" w:name="_Hlk478423515"/>
      <w:r>
        <w:t>6.1.3 S</w:t>
      </w:r>
      <w:r w:rsidRPr="002C6032">
        <w:t xml:space="preserve">zafa </w:t>
      </w:r>
      <w:proofErr w:type="spellStart"/>
      <w:r w:rsidRPr="002C6032">
        <w:t>rack</w:t>
      </w:r>
      <w:proofErr w:type="spellEnd"/>
      <w:r w:rsidRPr="002C6032">
        <w:t xml:space="preserve"> </w:t>
      </w:r>
      <w:r>
        <w:t>19” 800x8</w:t>
      </w:r>
      <w:r w:rsidRPr="002C6032">
        <w:t>00 42u</w:t>
      </w:r>
      <w:bookmarkEnd w:id="238"/>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 xml:space="preserve">Szafa </w:t>
      </w:r>
      <w:proofErr w:type="spellStart"/>
      <w:r w:rsidRPr="00D5638B">
        <w:rPr>
          <w:rFonts w:asciiTheme="minorHAnsi" w:hAnsiTheme="minorHAnsi" w:cstheme="minorHAnsi"/>
        </w:rPr>
        <w:t>Rack</w:t>
      </w:r>
      <w:proofErr w:type="spellEnd"/>
      <w:r w:rsidRPr="00D5638B">
        <w:rPr>
          <w:rFonts w:asciiTheme="minorHAnsi" w:hAnsiTheme="minorHAnsi" w:cstheme="minorHAnsi"/>
        </w:rPr>
        <w:t xml:space="preserve"> 19" 42U stojąca</w:t>
      </w:r>
      <w:r>
        <w:rPr>
          <w:rFonts w:asciiTheme="minorHAnsi" w:hAnsiTheme="minorHAnsi" w:cstheme="minorHAnsi"/>
        </w:rPr>
        <w:t>:</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rozmiar: 42U</w:t>
      </w:r>
    </w:p>
    <w:p w:rsidR="00941C4D" w:rsidRPr="00D5638B" w:rsidRDefault="00941C4D" w:rsidP="007F12D5">
      <w:pPr>
        <w:spacing w:before="120" w:after="120" w:line="276" w:lineRule="auto"/>
        <w:ind w:left="0" w:firstLine="0"/>
        <w:rPr>
          <w:rFonts w:asciiTheme="minorHAnsi" w:hAnsiTheme="minorHAnsi" w:cstheme="minorHAnsi"/>
        </w:rPr>
      </w:pPr>
      <w:r>
        <w:rPr>
          <w:rFonts w:asciiTheme="minorHAnsi" w:hAnsiTheme="minorHAnsi" w:cstheme="minorHAnsi"/>
        </w:rPr>
        <w:t>wymiary: 800 x 8</w:t>
      </w:r>
      <w:r w:rsidRPr="00D5638B">
        <w:rPr>
          <w:rFonts w:asciiTheme="minorHAnsi" w:hAnsiTheme="minorHAnsi" w:cstheme="minorHAnsi"/>
        </w:rPr>
        <w:t>00 x 2055mm (szer./gł./wys.)</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drzwi przednie perforowane metalowe</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drzwi boczne zatrzaskowe z zamknięciem na klucz (możliwość demontażu)</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drzwi tylne zamykane na klucz</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otwory na przewody:</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od góry</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od dołu</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otwory wentylacyjne:</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w ścianach bocznych</w:t>
      </w:r>
    </w:p>
    <w:p w:rsidR="00941C4D" w:rsidRPr="00D5638B" w:rsidRDefault="00941C4D"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w drzwiach</w:t>
      </w:r>
    </w:p>
    <w:p w:rsidR="00941C4D" w:rsidRDefault="00941C4D" w:rsidP="007F12D5">
      <w:pPr>
        <w:spacing w:before="120" w:after="120" w:line="276" w:lineRule="auto"/>
        <w:ind w:left="0" w:firstLine="0"/>
        <w:rPr>
          <w:rFonts w:asciiTheme="minorHAnsi" w:hAnsiTheme="minorHAnsi" w:cstheme="minorHAnsi"/>
        </w:rPr>
      </w:pPr>
      <w:r>
        <w:rPr>
          <w:rFonts w:asciiTheme="minorHAnsi" w:hAnsiTheme="minorHAnsi" w:cstheme="minorHAnsi"/>
        </w:rPr>
        <w:t>zamontowane 2 wentylatory</w:t>
      </w:r>
      <w:r w:rsidRPr="00D5638B">
        <w:rPr>
          <w:rFonts w:asciiTheme="minorHAnsi" w:hAnsiTheme="minorHAnsi" w:cstheme="minorHAnsi"/>
        </w:rPr>
        <w:t xml:space="preserve"> w suficie</w:t>
      </w:r>
      <w:r w:rsidRPr="003E70FC">
        <w:rPr>
          <w:rFonts w:asciiTheme="minorHAnsi" w:hAnsiTheme="minorHAnsi" w:cstheme="minorHAnsi"/>
        </w:rPr>
        <w:t xml:space="preserve"> </w:t>
      </w:r>
    </w:p>
    <w:p w:rsidR="00941C4D" w:rsidRDefault="00941C4D" w:rsidP="007F12D5">
      <w:pPr>
        <w:spacing w:before="120" w:after="120" w:line="276" w:lineRule="auto"/>
        <w:ind w:left="0" w:firstLine="0"/>
        <w:rPr>
          <w:rFonts w:asciiTheme="minorHAnsi" w:hAnsiTheme="minorHAnsi" w:cstheme="minorHAnsi"/>
        </w:rPr>
      </w:pPr>
      <w:r>
        <w:rPr>
          <w:rFonts w:asciiTheme="minorHAnsi" w:hAnsiTheme="minorHAnsi" w:cstheme="minorHAnsi"/>
        </w:rPr>
        <w:t>zamontowane 2 półki stałe</w:t>
      </w:r>
    </w:p>
    <w:p w:rsidR="00941C4D" w:rsidRDefault="00941C4D" w:rsidP="007F12D5">
      <w:pPr>
        <w:spacing w:before="120" w:after="120" w:line="276" w:lineRule="auto"/>
        <w:ind w:left="0" w:firstLine="0"/>
        <w:rPr>
          <w:rFonts w:asciiTheme="minorHAnsi" w:hAnsiTheme="minorHAnsi" w:cstheme="minorHAnsi"/>
        </w:rPr>
      </w:pPr>
      <w:r>
        <w:rPr>
          <w:rFonts w:asciiTheme="minorHAnsi" w:hAnsiTheme="minorHAnsi" w:cstheme="minorHAnsi"/>
        </w:rPr>
        <w:t>zamontowane 2 listwy zasilające</w:t>
      </w:r>
    </w:p>
    <w:bookmarkEnd w:id="239"/>
    <w:p w:rsidR="00941C4D" w:rsidRPr="003E70FC" w:rsidRDefault="00941C4D" w:rsidP="007F12D5">
      <w:pPr>
        <w:spacing w:before="120" w:after="120" w:line="276" w:lineRule="auto"/>
        <w:ind w:left="0" w:firstLine="0"/>
        <w:rPr>
          <w:rFonts w:asciiTheme="minorHAnsi" w:hAnsiTheme="minorHAnsi" w:cstheme="minorHAnsi"/>
        </w:rPr>
      </w:pPr>
      <w:r>
        <w:rPr>
          <w:rFonts w:asciiTheme="minorHAnsi" w:hAnsiTheme="minorHAnsi" w:cstheme="minorHAnsi"/>
        </w:rPr>
        <w:t>zamontowany gniezdnik 1U na 60 + 6 złączy LSA 2/10</w:t>
      </w:r>
    </w:p>
    <w:p w:rsidR="001A3C9E" w:rsidRDefault="001A3C9E" w:rsidP="007F12D5">
      <w:pPr>
        <w:spacing w:before="120" w:after="120" w:line="276" w:lineRule="auto"/>
        <w:ind w:left="0" w:firstLine="0"/>
        <w:rPr>
          <w:rFonts w:asciiTheme="minorHAnsi" w:hAnsiTheme="minorHAnsi" w:cstheme="minorHAnsi"/>
        </w:rPr>
      </w:pPr>
    </w:p>
    <w:p w:rsidR="006D300B" w:rsidRPr="003E70FC" w:rsidRDefault="006D300B" w:rsidP="007F12D5">
      <w:pPr>
        <w:spacing w:before="120" w:after="120" w:line="276" w:lineRule="auto"/>
        <w:ind w:left="0" w:firstLine="0"/>
        <w:rPr>
          <w:rFonts w:asciiTheme="minorHAnsi" w:hAnsiTheme="minorHAnsi" w:cstheme="minorHAnsi"/>
        </w:rPr>
      </w:pPr>
    </w:p>
    <w:p w:rsidR="001A3C9E" w:rsidRPr="003E70FC" w:rsidRDefault="001A3C9E" w:rsidP="007F12D5">
      <w:pPr>
        <w:pStyle w:val="Nagwek6"/>
        <w:spacing w:before="120" w:after="120" w:line="276" w:lineRule="auto"/>
      </w:pPr>
      <w:r w:rsidRPr="003E70FC">
        <w:t xml:space="preserve"> </w:t>
      </w:r>
    </w:p>
    <w:p w:rsidR="001A3C9E" w:rsidRPr="00D5638B" w:rsidRDefault="001A3C9E" w:rsidP="007F12D5">
      <w:pPr>
        <w:pStyle w:val="Nagwek6"/>
        <w:spacing w:before="120" w:after="120" w:line="276" w:lineRule="auto"/>
      </w:pPr>
      <w:r w:rsidRPr="003E70FC">
        <w:t xml:space="preserve"> </w:t>
      </w:r>
      <w:bookmarkStart w:id="240" w:name="_Toc501346187"/>
      <w:r w:rsidR="00B048B4">
        <w:t>6.1.</w:t>
      </w:r>
      <w:r w:rsidR="00941C4D">
        <w:t>4</w:t>
      </w:r>
      <w:r>
        <w:t xml:space="preserve"> </w:t>
      </w:r>
      <w:r w:rsidR="00B048B4">
        <w:t xml:space="preserve">Szafa </w:t>
      </w:r>
      <w:proofErr w:type="spellStart"/>
      <w:r w:rsidR="00B048B4">
        <w:t>rack</w:t>
      </w:r>
      <w:proofErr w:type="spellEnd"/>
      <w:r w:rsidR="00B048B4">
        <w:t xml:space="preserve"> 19” 800x10</w:t>
      </w:r>
      <w:r w:rsidR="00B048B4" w:rsidRPr="00B048B4">
        <w:t>00 42u</w:t>
      </w:r>
      <w:bookmarkEnd w:id="240"/>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 xml:space="preserve">Szafa </w:t>
      </w:r>
      <w:proofErr w:type="spellStart"/>
      <w:r w:rsidRPr="00D5638B">
        <w:rPr>
          <w:rFonts w:asciiTheme="minorHAnsi" w:hAnsiTheme="minorHAnsi" w:cstheme="minorHAnsi"/>
        </w:rPr>
        <w:t>Rack</w:t>
      </w:r>
      <w:proofErr w:type="spellEnd"/>
      <w:r w:rsidRPr="00D5638B">
        <w:rPr>
          <w:rFonts w:asciiTheme="minorHAnsi" w:hAnsiTheme="minorHAnsi" w:cstheme="minorHAnsi"/>
        </w:rPr>
        <w:t xml:space="preserve"> 19" 42U stojąca</w:t>
      </w:r>
      <w:r>
        <w:rPr>
          <w:rFonts w:asciiTheme="minorHAnsi" w:hAnsiTheme="minorHAnsi" w:cstheme="minorHAnsi"/>
        </w:rPr>
        <w:t>:</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rozmiar: 42U</w:t>
      </w:r>
    </w:p>
    <w:p w:rsidR="00B048B4" w:rsidRPr="00D5638B" w:rsidRDefault="00B048B4" w:rsidP="007F12D5">
      <w:pPr>
        <w:spacing w:before="120" w:after="120" w:line="276" w:lineRule="auto"/>
        <w:ind w:left="0" w:firstLine="0"/>
        <w:rPr>
          <w:rFonts w:asciiTheme="minorHAnsi" w:hAnsiTheme="minorHAnsi" w:cstheme="minorHAnsi"/>
        </w:rPr>
      </w:pPr>
      <w:r>
        <w:rPr>
          <w:rFonts w:asciiTheme="minorHAnsi" w:hAnsiTheme="minorHAnsi" w:cstheme="minorHAnsi"/>
        </w:rPr>
        <w:t xml:space="preserve">wymiary: 800 x </w:t>
      </w:r>
      <w:r w:rsidR="001520D5">
        <w:rPr>
          <w:rFonts w:asciiTheme="minorHAnsi" w:hAnsiTheme="minorHAnsi" w:cstheme="minorHAnsi"/>
        </w:rPr>
        <w:t>10</w:t>
      </w:r>
      <w:r w:rsidRPr="00D5638B">
        <w:rPr>
          <w:rFonts w:asciiTheme="minorHAnsi" w:hAnsiTheme="minorHAnsi" w:cstheme="minorHAnsi"/>
        </w:rPr>
        <w:t>00 x 2055mm (szer./gł./wys.)</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drzwi przednie perforowane metalowe</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drzwi boczne zatrzaskowe z zamknięciem na klucz (możliwość demontażu)</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drzwi tylne zamykane na klucz</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lastRenderedPageBreak/>
        <w:t>otwory na przewody:</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od góry</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od dołu</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otwory wentylacyjne:</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w ścianach bocznych</w:t>
      </w:r>
    </w:p>
    <w:p w:rsidR="00B048B4" w:rsidRPr="00D5638B" w:rsidRDefault="00B048B4" w:rsidP="007F12D5">
      <w:pPr>
        <w:spacing w:before="120" w:after="120" w:line="276" w:lineRule="auto"/>
        <w:ind w:left="0" w:firstLine="0"/>
        <w:rPr>
          <w:rFonts w:asciiTheme="minorHAnsi" w:hAnsiTheme="minorHAnsi" w:cstheme="minorHAnsi"/>
        </w:rPr>
      </w:pPr>
      <w:r w:rsidRPr="00D5638B">
        <w:rPr>
          <w:rFonts w:asciiTheme="minorHAnsi" w:hAnsiTheme="minorHAnsi" w:cstheme="minorHAnsi"/>
        </w:rPr>
        <w:t>w drzwiach</w:t>
      </w:r>
    </w:p>
    <w:p w:rsidR="00B048B4" w:rsidRDefault="00B048B4" w:rsidP="007F12D5">
      <w:pPr>
        <w:spacing w:before="120" w:after="120" w:line="276" w:lineRule="auto"/>
        <w:ind w:left="0" w:firstLine="0"/>
        <w:rPr>
          <w:rFonts w:asciiTheme="minorHAnsi" w:hAnsiTheme="minorHAnsi" w:cstheme="minorHAnsi"/>
        </w:rPr>
      </w:pPr>
      <w:r>
        <w:rPr>
          <w:rFonts w:asciiTheme="minorHAnsi" w:hAnsiTheme="minorHAnsi" w:cstheme="minorHAnsi"/>
        </w:rPr>
        <w:t>zamontowane 2 wentylatory</w:t>
      </w:r>
      <w:r w:rsidRPr="00D5638B">
        <w:rPr>
          <w:rFonts w:asciiTheme="minorHAnsi" w:hAnsiTheme="minorHAnsi" w:cstheme="minorHAnsi"/>
        </w:rPr>
        <w:t xml:space="preserve"> w suficie</w:t>
      </w:r>
      <w:r w:rsidRPr="003E70FC">
        <w:rPr>
          <w:rFonts w:asciiTheme="minorHAnsi" w:hAnsiTheme="minorHAnsi" w:cstheme="minorHAnsi"/>
        </w:rPr>
        <w:t xml:space="preserve"> </w:t>
      </w:r>
    </w:p>
    <w:p w:rsidR="00B048B4" w:rsidRDefault="00B048B4" w:rsidP="007F12D5">
      <w:pPr>
        <w:spacing w:before="120" w:after="120" w:line="276" w:lineRule="auto"/>
        <w:ind w:left="0" w:firstLine="0"/>
        <w:rPr>
          <w:rFonts w:asciiTheme="minorHAnsi" w:hAnsiTheme="minorHAnsi" w:cstheme="minorHAnsi"/>
        </w:rPr>
      </w:pPr>
      <w:r>
        <w:rPr>
          <w:rFonts w:asciiTheme="minorHAnsi" w:hAnsiTheme="minorHAnsi" w:cstheme="minorHAnsi"/>
        </w:rPr>
        <w:t>zamontowane 2 półki stałe</w:t>
      </w:r>
    </w:p>
    <w:p w:rsidR="00B048B4" w:rsidRDefault="00B048B4" w:rsidP="007F12D5">
      <w:pPr>
        <w:spacing w:before="120" w:after="120" w:line="276" w:lineRule="auto"/>
        <w:ind w:left="0" w:firstLine="0"/>
        <w:rPr>
          <w:rFonts w:asciiTheme="minorHAnsi" w:hAnsiTheme="minorHAnsi" w:cstheme="minorHAnsi"/>
        </w:rPr>
      </w:pPr>
      <w:r>
        <w:rPr>
          <w:rFonts w:asciiTheme="minorHAnsi" w:hAnsiTheme="minorHAnsi" w:cstheme="minorHAnsi"/>
        </w:rPr>
        <w:t>zamontowane 2 listwy zasilające</w:t>
      </w:r>
    </w:p>
    <w:p w:rsidR="001A3C9E" w:rsidRDefault="001A3C9E" w:rsidP="007F12D5">
      <w:pPr>
        <w:spacing w:before="120" w:after="120" w:line="276" w:lineRule="auto"/>
        <w:ind w:left="0" w:firstLine="0"/>
        <w:rPr>
          <w:rFonts w:asciiTheme="minorHAnsi" w:hAnsiTheme="minorHAnsi" w:cstheme="minorHAnsi"/>
        </w:rPr>
      </w:pPr>
    </w:p>
    <w:p w:rsidR="001A3C9E" w:rsidRPr="003E70FC" w:rsidRDefault="001A3C9E" w:rsidP="007F12D5">
      <w:pPr>
        <w:spacing w:before="120" w:after="120" w:line="276" w:lineRule="auto"/>
        <w:ind w:left="0" w:firstLine="0"/>
        <w:rPr>
          <w:rFonts w:asciiTheme="minorHAnsi" w:hAnsiTheme="minorHAnsi" w:cstheme="minorHAnsi"/>
        </w:rPr>
      </w:pPr>
    </w:p>
    <w:p w:rsidR="001A3C9E" w:rsidRDefault="001A3C9E" w:rsidP="007F12D5">
      <w:pPr>
        <w:pStyle w:val="Nagwek6"/>
        <w:spacing w:before="120" w:after="120" w:line="276" w:lineRule="auto"/>
      </w:pPr>
      <w:bookmarkStart w:id="241" w:name="_Toc501346188"/>
      <w:r>
        <w:t>6.2 Sprzęt aktywny</w:t>
      </w:r>
      <w:bookmarkEnd w:id="241"/>
      <w:r w:rsidRPr="003E70FC">
        <w:t xml:space="preserve"> </w:t>
      </w:r>
    </w:p>
    <w:p w:rsidR="007F6DF7" w:rsidRPr="007F6DF7" w:rsidRDefault="007F6DF7" w:rsidP="007F12D5">
      <w:pPr>
        <w:spacing w:before="120" w:after="120" w:line="276" w:lineRule="auto"/>
      </w:pPr>
    </w:p>
    <w:p w:rsidR="001A3C9E" w:rsidRPr="0080089A" w:rsidRDefault="001A3C9E" w:rsidP="007F12D5">
      <w:pPr>
        <w:pStyle w:val="Nagwek6"/>
        <w:spacing w:before="120" w:after="120" w:line="276" w:lineRule="auto"/>
      </w:pPr>
      <w:bookmarkStart w:id="242" w:name="_Toc501346189"/>
      <w:r>
        <w:t>6.2.1 Switch 48 portowy</w:t>
      </w:r>
      <w:bookmarkEnd w:id="242"/>
    </w:p>
    <w:p w:rsidR="001A3C9E" w:rsidRPr="007F12D5" w:rsidRDefault="001A3C9E" w:rsidP="007F12D5">
      <w:pPr>
        <w:spacing w:before="120" w:after="120" w:line="276" w:lineRule="auto"/>
        <w:ind w:left="0" w:firstLine="0"/>
        <w:rPr>
          <w:rFonts w:asciiTheme="minorHAnsi" w:hAnsiTheme="minorHAnsi" w:cstheme="minorHAnsi"/>
        </w:rPr>
      </w:pP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Specyfikacja</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Cechy zarządzania</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Typ przełącznika  - </w:t>
      </w:r>
      <w:proofErr w:type="spellStart"/>
      <w:r w:rsidRPr="00784F6F">
        <w:rPr>
          <w:rFonts w:asciiTheme="minorHAnsi" w:hAnsiTheme="minorHAnsi" w:cstheme="minorHAnsi"/>
        </w:rPr>
        <w:t>zarządzalny</w:t>
      </w:r>
      <w:proofErr w:type="spellEnd"/>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Przełącznik wielowarstwowy  - L3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obsługa jakość serwisu (</w:t>
      </w:r>
      <w:proofErr w:type="spellStart"/>
      <w:r w:rsidRPr="00784F6F">
        <w:rPr>
          <w:rFonts w:asciiTheme="minorHAnsi" w:hAnsiTheme="minorHAnsi" w:cstheme="minorHAnsi"/>
        </w:rPr>
        <w:t>QoS</w:t>
      </w:r>
      <w:proofErr w:type="spellEnd"/>
      <w:r w:rsidRPr="00784F6F">
        <w:rPr>
          <w:rFonts w:asciiTheme="minorHAnsi" w:hAnsiTheme="minorHAnsi" w:cstheme="minorHAnsi"/>
        </w:rPr>
        <w:t>)</w:t>
      </w:r>
      <w:r w:rsidRPr="00784F6F">
        <w:rPr>
          <w:rFonts w:asciiTheme="minorHAnsi" w:hAnsiTheme="minorHAnsi" w:cstheme="minorHAnsi"/>
        </w:rPr>
        <w:tab/>
        <w:t xml:space="preserve">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Łączność</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Podstawowe przełączanie RJ-45 Liczba portów Ethernet - 48</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Podstawowe przełączania Ethernet RJ-45 porty typ  - Gigabit Ethernet (10/100/1000)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Liczba portów SFP Combo - 2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Ilość slotów Modułu SFP+ - 2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Ilość portów Gigabit Ethernet - 48  </w:t>
      </w:r>
    </w:p>
    <w:p w:rsidR="00784F6F" w:rsidRPr="00784F6F" w:rsidRDefault="00784F6F" w:rsidP="00784F6F">
      <w:pPr>
        <w:pStyle w:val="Akapitzlist"/>
        <w:spacing w:before="120" w:after="120" w:line="276" w:lineRule="auto"/>
        <w:ind w:left="284" w:firstLine="0"/>
        <w:rPr>
          <w:rFonts w:asciiTheme="minorHAnsi" w:hAnsiTheme="minorHAnsi" w:cstheme="minorHAnsi"/>
        </w:rPr>
      </w:pP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Sieć komputerowa</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Standardy komunikacyjne - IEEE 802.1D,IEEE 802.1Q,IEEE 802.1s,IEEE 802.1w,IEEE 802.1x,IEEE 802.3,IEEE 802.3ab,IEEE 802.3ad,IEEE 802.3u,IEEE 802.3x,IEEE 802.3z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Blokowanie </w:t>
      </w:r>
      <w:proofErr w:type="spellStart"/>
      <w:r w:rsidRPr="00784F6F">
        <w:rPr>
          <w:rFonts w:asciiTheme="minorHAnsi" w:hAnsiTheme="minorHAnsi" w:cstheme="minorHAnsi"/>
        </w:rPr>
        <w:t>head</w:t>
      </w:r>
      <w:proofErr w:type="spellEnd"/>
      <w:r w:rsidRPr="00784F6F">
        <w:rPr>
          <w:rFonts w:asciiTheme="minorHAnsi" w:hAnsiTheme="minorHAnsi" w:cstheme="minorHAnsi"/>
        </w:rPr>
        <w:t>-of-</w:t>
      </w:r>
      <w:proofErr w:type="spellStart"/>
      <w:r w:rsidRPr="00784F6F">
        <w:rPr>
          <w:rFonts w:asciiTheme="minorHAnsi" w:hAnsiTheme="minorHAnsi" w:cstheme="minorHAnsi"/>
        </w:rPr>
        <w:t>line</w:t>
      </w:r>
      <w:proofErr w:type="spellEnd"/>
      <w:r w:rsidRPr="00784F6F">
        <w:rPr>
          <w:rFonts w:asciiTheme="minorHAnsi" w:hAnsiTheme="minorHAnsi" w:cstheme="minorHAnsi"/>
        </w:rPr>
        <w:t xml:space="preserve"> (HOL) - 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Podpora kontroli przepływu - 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Agregator połączenia - 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Klient DHCP - 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Obsługa sieci VLAN - 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lastRenderedPageBreak/>
        <w:t>•</w:t>
      </w:r>
      <w:r w:rsidRPr="00784F6F">
        <w:rPr>
          <w:rFonts w:asciiTheme="minorHAnsi" w:hAnsiTheme="minorHAnsi" w:cstheme="minorHAnsi"/>
        </w:rPr>
        <w:tab/>
        <w:t xml:space="preserve">Szybkość transmisji danych - 10/100/1000Mbps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Przepustowość </w:t>
      </w:r>
      <w:proofErr w:type="spellStart"/>
      <w:r w:rsidRPr="00784F6F">
        <w:rPr>
          <w:rFonts w:asciiTheme="minorHAnsi" w:hAnsiTheme="minorHAnsi" w:cstheme="minorHAnsi"/>
        </w:rPr>
        <w:t>rutowania</w:t>
      </w:r>
      <w:proofErr w:type="spellEnd"/>
      <w:r w:rsidRPr="00784F6F">
        <w:rPr>
          <w:rFonts w:asciiTheme="minorHAnsi" w:hAnsiTheme="minorHAnsi" w:cstheme="minorHAnsi"/>
        </w:rPr>
        <w:t xml:space="preserve">/przełączania - Min 80  </w:t>
      </w:r>
      <w:proofErr w:type="spellStart"/>
      <w:r w:rsidRPr="00784F6F">
        <w:rPr>
          <w:rFonts w:asciiTheme="minorHAnsi" w:hAnsiTheme="minorHAnsi" w:cstheme="minorHAnsi"/>
        </w:rPr>
        <w:t>Gbit</w:t>
      </w:r>
      <w:proofErr w:type="spellEnd"/>
      <w:r w:rsidRPr="00784F6F">
        <w:rPr>
          <w:rFonts w:asciiTheme="minorHAnsi" w:hAnsiTheme="minorHAnsi" w:cstheme="minorHAnsi"/>
        </w:rPr>
        <w:t>/s</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Wielkość tabeli adresów  - 8000  wejścia</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Liczba </w:t>
      </w:r>
      <w:proofErr w:type="spellStart"/>
      <w:r w:rsidRPr="00784F6F">
        <w:rPr>
          <w:rFonts w:asciiTheme="minorHAnsi" w:hAnsiTheme="minorHAnsi" w:cstheme="minorHAnsi"/>
        </w:rPr>
        <w:t>VLANs</w:t>
      </w:r>
      <w:proofErr w:type="spellEnd"/>
      <w:r w:rsidRPr="00784F6F">
        <w:rPr>
          <w:rFonts w:asciiTheme="minorHAnsi" w:hAnsiTheme="minorHAnsi" w:cstheme="minorHAnsi"/>
        </w:rPr>
        <w:t xml:space="preserve"> - 4096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Maksymalna szybkość przesyłania danych - 1  </w:t>
      </w:r>
      <w:proofErr w:type="spellStart"/>
      <w:r w:rsidRPr="00784F6F">
        <w:rPr>
          <w:rFonts w:asciiTheme="minorHAnsi" w:hAnsiTheme="minorHAnsi" w:cstheme="minorHAnsi"/>
        </w:rPr>
        <w:t>Gbit</w:t>
      </w:r>
      <w:proofErr w:type="spellEnd"/>
      <w:r w:rsidRPr="00784F6F">
        <w:rPr>
          <w:rFonts w:asciiTheme="minorHAnsi" w:hAnsiTheme="minorHAnsi" w:cstheme="minorHAnsi"/>
        </w:rPr>
        <w:t>/s</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Zgodny z Jumbo </w:t>
      </w:r>
      <w:proofErr w:type="spellStart"/>
      <w:r w:rsidRPr="00784F6F">
        <w:rPr>
          <w:rFonts w:asciiTheme="minorHAnsi" w:hAnsiTheme="minorHAnsi" w:cstheme="minorHAnsi"/>
        </w:rPr>
        <w:t>Frames</w:t>
      </w:r>
      <w:proofErr w:type="spellEnd"/>
      <w:r w:rsidRPr="00784F6F">
        <w:rPr>
          <w:rFonts w:asciiTheme="minorHAnsi" w:hAnsiTheme="minorHAnsi" w:cstheme="minorHAnsi"/>
        </w:rPr>
        <w:t xml:space="preserve"> - 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Ochrona</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Szyfrowanie / bezpieczeństwo - 802.1x RADIUS,MD5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obsługuje SSH/SSL - 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Protokoły</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Obsługiwane protokoły sieciowe  - TCP/IP, ARP, DHCP, HTTP, UDP, ICMP, IPv6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Praca</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r>
      <w:proofErr w:type="spellStart"/>
      <w:r w:rsidRPr="00784F6F">
        <w:rPr>
          <w:rFonts w:asciiTheme="minorHAnsi" w:hAnsiTheme="minorHAnsi" w:cstheme="minorHAnsi"/>
        </w:rPr>
        <w:t>Stackowalny</w:t>
      </w:r>
      <w:proofErr w:type="spellEnd"/>
      <w:r w:rsidRPr="00784F6F">
        <w:rPr>
          <w:rFonts w:asciiTheme="minorHAnsi" w:hAnsiTheme="minorHAnsi" w:cstheme="minorHAnsi"/>
        </w:rPr>
        <w:t xml:space="preserve"> - 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Taktowanie procesora - Min 600  </w:t>
      </w:r>
      <w:proofErr w:type="spellStart"/>
      <w:r w:rsidRPr="00784F6F">
        <w:rPr>
          <w:rFonts w:asciiTheme="minorHAnsi" w:hAnsiTheme="minorHAnsi" w:cstheme="minorHAnsi"/>
        </w:rPr>
        <w:t>Mhz</w:t>
      </w:r>
      <w:proofErr w:type="spellEnd"/>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Pojemność pamięci wewnętrznej - Min 128  MB</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 xml:space="preserve">Aktualizacje oprogramowania urządzenia - Tak  </w:t>
      </w:r>
    </w:p>
    <w:p w:rsidR="00784F6F" w:rsidRPr="00784F6F"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Zarządzanie energią</w:t>
      </w:r>
    </w:p>
    <w:p w:rsidR="001A3C9E" w:rsidRDefault="00784F6F" w:rsidP="00784F6F">
      <w:pPr>
        <w:pStyle w:val="Akapitzlist"/>
        <w:spacing w:before="120" w:after="120" w:line="276" w:lineRule="auto"/>
        <w:ind w:left="284" w:firstLine="0"/>
        <w:rPr>
          <w:rFonts w:asciiTheme="minorHAnsi" w:hAnsiTheme="minorHAnsi" w:cstheme="minorHAnsi"/>
        </w:rPr>
      </w:pPr>
      <w:r w:rsidRPr="00784F6F">
        <w:rPr>
          <w:rFonts w:asciiTheme="minorHAnsi" w:hAnsiTheme="minorHAnsi" w:cstheme="minorHAnsi"/>
        </w:rPr>
        <w:t>•</w:t>
      </w:r>
      <w:r w:rsidRPr="00784F6F">
        <w:rPr>
          <w:rFonts w:asciiTheme="minorHAnsi" w:hAnsiTheme="minorHAnsi" w:cstheme="minorHAnsi"/>
        </w:rPr>
        <w:tab/>
        <w:t>Napięcie wejściowe AC - 100-240  V</w:t>
      </w:r>
    </w:p>
    <w:p w:rsidR="00784F6F" w:rsidRDefault="00784F6F" w:rsidP="00784F6F">
      <w:pPr>
        <w:pStyle w:val="Akapitzlist"/>
        <w:spacing w:before="120" w:after="120" w:line="276" w:lineRule="auto"/>
        <w:ind w:left="284" w:firstLine="0"/>
        <w:rPr>
          <w:rFonts w:asciiTheme="minorHAnsi" w:hAnsiTheme="minorHAnsi" w:cstheme="minorHAnsi"/>
        </w:rPr>
      </w:pPr>
    </w:p>
    <w:p w:rsidR="00784F6F" w:rsidRDefault="00784F6F" w:rsidP="00784F6F">
      <w:pPr>
        <w:pStyle w:val="Akapitzlist"/>
        <w:spacing w:before="120" w:after="120" w:line="276" w:lineRule="auto"/>
        <w:ind w:left="284" w:firstLine="0"/>
        <w:rPr>
          <w:rFonts w:asciiTheme="minorHAnsi" w:hAnsiTheme="minorHAnsi" w:cstheme="minorHAnsi"/>
        </w:rPr>
      </w:pPr>
    </w:p>
    <w:p w:rsidR="00784F6F" w:rsidRDefault="00784F6F" w:rsidP="00784F6F">
      <w:pPr>
        <w:pStyle w:val="Akapitzlist"/>
        <w:spacing w:before="120" w:after="120" w:line="276" w:lineRule="auto"/>
        <w:ind w:left="284" w:firstLine="0"/>
        <w:rPr>
          <w:rFonts w:asciiTheme="minorHAnsi" w:hAnsiTheme="minorHAnsi" w:cstheme="minorHAnsi"/>
        </w:rPr>
      </w:pPr>
    </w:p>
    <w:p w:rsidR="001A3C9E" w:rsidRDefault="00B048B4" w:rsidP="007F12D5">
      <w:pPr>
        <w:pStyle w:val="Nagwek6"/>
        <w:spacing w:before="120" w:after="120" w:line="276" w:lineRule="auto"/>
      </w:pPr>
      <w:bookmarkStart w:id="243" w:name="_Toc501346190"/>
      <w:r>
        <w:t>6.2.2</w:t>
      </w:r>
      <w:r w:rsidR="001A3C9E">
        <w:t xml:space="preserve"> Centrala telefoniczna</w:t>
      </w:r>
      <w:r>
        <w:t xml:space="preserve"> dla Urzędu Miasta</w:t>
      </w:r>
      <w:bookmarkEnd w:id="243"/>
    </w:p>
    <w:p w:rsidR="001A3C9E" w:rsidRPr="007F12D5" w:rsidRDefault="001A3C9E" w:rsidP="007F12D5">
      <w:pPr>
        <w:autoSpaceDE w:val="0"/>
        <w:autoSpaceDN w:val="0"/>
        <w:adjustRightInd w:val="0"/>
        <w:spacing w:before="120" w:after="120" w:line="276" w:lineRule="auto"/>
        <w:rPr>
          <w:rFonts w:asciiTheme="minorHAnsi" w:hAnsiTheme="minorHAnsi"/>
          <w:szCs w:val="24"/>
        </w:rPr>
      </w:pPr>
      <w:r w:rsidRPr="007F12D5">
        <w:rPr>
          <w:rFonts w:asciiTheme="minorHAnsi" w:hAnsiTheme="minorHAnsi"/>
          <w:szCs w:val="24"/>
        </w:rPr>
        <w:t>Specyfikacja techniczna - wymagania minimalne:</w:t>
      </w:r>
    </w:p>
    <w:p w:rsidR="00675B6A" w:rsidRPr="00CD11F1" w:rsidRDefault="00675B6A">
      <w:pPr>
        <w:pStyle w:val="Akapitzlist"/>
        <w:numPr>
          <w:ilvl w:val="0"/>
          <w:numId w:val="33"/>
        </w:numPr>
        <w:autoSpaceDE w:val="0"/>
        <w:autoSpaceDN w:val="0"/>
        <w:adjustRightInd w:val="0"/>
        <w:spacing w:before="120" w:after="120" w:line="276" w:lineRule="auto"/>
        <w:rPr>
          <w:ins w:id="244" w:author="Jarosław Łabędzki" w:date="2017-12-18T07:27:00Z"/>
          <w:rFonts w:asciiTheme="minorHAnsi" w:hAnsiTheme="minorHAnsi"/>
          <w:szCs w:val="24"/>
          <w:rPrChange w:id="245" w:author="Jarosław Łabędzki" w:date="2017-12-18T07:30:00Z">
            <w:rPr>
              <w:ins w:id="246" w:author="Jarosław Łabędzki" w:date="2017-12-18T07:27:00Z"/>
            </w:rPr>
          </w:rPrChange>
        </w:rPr>
        <w:pPrChange w:id="247" w:author="Jarosław Łabędzki" w:date="2017-12-18T07:30:00Z">
          <w:pPr>
            <w:autoSpaceDE w:val="0"/>
            <w:autoSpaceDN w:val="0"/>
            <w:adjustRightInd w:val="0"/>
            <w:spacing w:before="120" w:after="120" w:line="276" w:lineRule="auto"/>
          </w:pPr>
        </w:pPrChange>
      </w:pPr>
      <w:ins w:id="248" w:author="Jarosław Łabędzki" w:date="2017-12-18T07:27:00Z">
        <w:r w:rsidRPr="00CD11F1">
          <w:rPr>
            <w:rFonts w:asciiTheme="minorHAnsi" w:hAnsiTheme="minorHAnsi"/>
            <w:szCs w:val="24"/>
            <w:rPrChange w:id="249" w:author="Jarosław Łabędzki" w:date="2017-12-18T07:30:00Z">
              <w:rPr/>
            </w:rPrChange>
          </w:rPr>
          <w:t>współpraca z telefonami systemowymi IP i SIP</w:t>
        </w:r>
      </w:ins>
    </w:p>
    <w:p w:rsidR="00675B6A" w:rsidRPr="00CD11F1" w:rsidRDefault="00675B6A">
      <w:pPr>
        <w:pStyle w:val="Akapitzlist"/>
        <w:numPr>
          <w:ilvl w:val="0"/>
          <w:numId w:val="33"/>
        </w:numPr>
        <w:autoSpaceDE w:val="0"/>
        <w:autoSpaceDN w:val="0"/>
        <w:adjustRightInd w:val="0"/>
        <w:spacing w:before="120" w:after="120" w:line="276" w:lineRule="auto"/>
        <w:rPr>
          <w:ins w:id="250" w:author="Jarosław Łabędzki" w:date="2017-12-18T07:27:00Z"/>
          <w:rFonts w:asciiTheme="minorHAnsi" w:hAnsiTheme="minorHAnsi"/>
          <w:szCs w:val="24"/>
          <w:rPrChange w:id="251" w:author="Jarosław Łabędzki" w:date="2017-12-18T07:30:00Z">
            <w:rPr>
              <w:ins w:id="252" w:author="Jarosław Łabędzki" w:date="2017-12-18T07:27:00Z"/>
            </w:rPr>
          </w:rPrChange>
        </w:rPr>
        <w:pPrChange w:id="253" w:author="Jarosław Łabędzki" w:date="2017-12-18T07:30:00Z">
          <w:pPr>
            <w:autoSpaceDE w:val="0"/>
            <w:autoSpaceDN w:val="0"/>
            <w:adjustRightInd w:val="0"/>
            <w:spacing w:before="120" w:after="120" w:line="276" w:lineRule="auto"/>
          </w:pPr>
        </w:pPrChange>
      </w:pPr>
      <w:ins w:id="254" w:author="Jarosław Łabędzki" w:date="2017-12-18T07:27:00Z">
        <w:r w:rsidRPr="00CD11F1">
          <w:rPr>
            <w:rFonts w:asciiTheme="minorHAnsi" w:hAnsiTheme="minorHAnsi"/>
            <w:szCs w:val="24"/>
            <w:rPrChange w:id="255" w:author="Jarosław Łabędzki" w:date="2017-12-18T07:30:00Z">
              <w:rPr/>
            </w:rPrChange>
          </w:rPr>
          <w:t xml:space="preserve">otwarte protokoły (HTTP / </w:t>
        </w:r>
        <w:proofErr w:type="spellStart"/>
        <w:r w:rsidRPr="00CD11F1">
          <w:rPr>
            <w:rFonts w:asciiTheme="minorHAnsi" w:hAnsiTheme="minorHAnsi"/>
            <w:szCs w:val="24"/>
            <w:rPrChange w:id="256" w:author="Jarosław Łabędzki" w:date="2017-12-18T07:30:00Z">
              <w:rPr/>
            </w:rPrChange>
          </w:rPr>
          <w:t>EbdRECP</w:t>
        </w:r>
        <w:proofErr w:type="spellEnd"/>
        <w:r w:rsidRPr="00CD11F1">
          <w:rPr>
            <w:rFonts w:asciiTheme="minorHAnsi" w:hAnsiTheme="minorHAnsi"/>
            <w:szCs w:val="24"/>
            <w:rPrChange w:id="257" w:author="Jarosław Łabędzki" w:date="2017-12-18T07:30:00Z">
              <w:rPr/>
            </w:rPrChange>
          </w:rPr>
          <w:t xml:space="preserve"> / TAPI / HOTELP / XML / CTIP)</w:t>
        </w:r>
      </w:ins>
    </w:p>
    <w:p w:rsidR="00675B6A" w:rsidRPr="00CD11F1" w:rsidRDefault="00675B6A">
      <w:pPr>
        <w:pStyle w:val="Akapitzlist"/>
        <w:numPr>
          <w:ilvl w:val="0"/>
          <w:numId w:val="33"/>
        </w:numPr>
        <w:autoSpaceDE w:val="0"/>
        <w:autoSpaceDN w:val="0"/>
        <w:adjustRightInd w:val="0"/>
        <w:spacing w:before="120" w:after="120" w:line="276" w:lineRule="auto"/>
        <w:rPr>
          <w:ins w:id="258" w:author="Jarosław Łabędzki" w:date="2017-12-18T07:27:00Z"/>
          <w:rFonts w:asciiTheme="minorHAnsi" w:hAnsiTheme="minorHAnsi"/>
          <w:szCs w:val="24"/>
          <w:rPrChange w:id="259" w:author="Jarosław Łabędzki" w:date="2017-12-18T07:30:00Z">
            <w:rPr>
              <w:ins w:id="260" w:author="Jarosław Łabędzki" w:date="2017-12-18T07:27:00Z"/>
            </w:rPr>
          </w:rPrChange>
        </w:rPr>
        <w:pPrChange w:id="261" w:author="Jarosław Łabędzki" w:date="2017-12-18T07:30:00Z">
          <w:pPr>
            <w:autoSpaceDE w:val="0"/>
            <w:autoSpaceDN w:val="0"/>
            <w:adjustRightInd w:val="0"/>
            <w:spacing w:before="120" w:after="120" w:line="276" w:lineRule="auto"/>
          </w:pPr>
        </w:pPrChange>
      </w:pPr>
      <w:ins w:id="262" w:author="Jarosław Łabędzki" w:date="2017-12-18T07:27:00Z">
        <w:r w:rsidRPr="00CD11F1">
          <w:rPr>
            <w:rFonts w:asciiTheme="minorHAnsi" w:hAnsiTheme="minorHAnsi"/>
            <w:szCs w:val="24"/>
            <w:rPrChange w:id="263" w:author="Jarosław Łabędzki" w:date="2017-12-18T07:30:00Z">
              <w:rPr/>
            </w:rPrChange>
          </w:rPr>
          <w:t>telefonia internetowa VoIP</w:t>
        </w:r>
      </w:ins>
    </w:p>
    <w:p w:rsidR="00675B6A" w:rsidRPr="00CD11F1" w:rsidRDefault="00675B6A">
      <w:pPr>
        <w:pStyle w:val="Akapitzlist"/>
        <w:numPr>
          <w:ilvl w:val="0"/>
          <w:numId w:val="33"/>
        </w:numPr>
        <w:autoSpaceDE w:val="0"/>
        <w:autoSpaceDN w:val="0"/>
        <w:adjustRightInd w:val="0"/>
        <w:spacing w:before="120" w:after="120" w:line="276" w:lineRule="auto"/>
        <w:rPr>
          <w:ins w:id="264" w:author="Jarosław Łabędzki" w:date="2017-12-18T07:27:00Z"/>
          <w:rFonts w:asciiTheme="minorHAnsi" w:hAnsiTheme="minorHAnsi"/>
          <w:szCs w:val="24"/>
          <w:rPrChange w:id="265" w:author="Jarosław Łabędzki" w:date="2017-12-18T07:30:00Z">
            <w:rPr>
              <w:ins w:id="266" w:author="Jarosław Łabędzki" w:date="2017-12-18T07:27:00Z"/>
            </w:rPr>
          </w:rPrChange>
        </w:rPr>
        <w:pPrChange w:id="267" w:author="Jarosław Łabędzki" w:date="2017-12-18T07:30:00Z">
          <w:pPr>
            <w:autoSpaceDE w:val="0"/>
            <w:autoSpaceDN w:val="0"/>
            <w:adjustRightInd w:val="0"/>
            <w:spacing w:before="120" w:after="120" w:line="276" w:lineRule="auto"/>
          </w:pPr>
        </w:pPrChange>
      </w:pPr>
      <w:ins w:id="268" w:author="Jarosław Łabędzki" w:date="2017-12-18T07:27:00Z">
        <w:r w:rsidRPr="00CD11F1">
          <w:rPr>
            <w:rFonts w:asciiTheme="minorHAnsi" w:hAnsiTheme="minorHAnsi"/>
            <w:szCs w:val="24"/>
            <w:rPrChange w:id="269" w:author="Jarosław Łabędzki" w:date="2017-12-18T07:30:00Z">
              <w:rPr/>
            </w:rPrChange>
          </w:rPr>
          <w:t>zaawansowane zarządzanie i kontrola kosztów</w:t>
        </w:r>
      </w:ins>
    </w:p>
    <w:p w:rsidR="00675B6A" w:rsidRPr="00CD11F1" w:rsidRDefault="00675B6A">
      <w:pPr>
        <w:pStyle w:val="Akapitzlist"/>
        <w:numPr>
          <w:ilvl w:val="0"/>
          <w:numId w:val="33"/>
        </w:numPr>
        <w:autoSpaceDE w:val="0"/>
        <w:autoSpaceDN w:val="0"/>
        <w:adjustRightInd w:val="0"/>
        <w:spacing w:before="120" w:after="120" w:line="276" w:lineRule="auto"/>
        <w:rPr>
          <w:ins w:id="270" w:author="Jarosław Łabędzki" w:date="2017-12-18T07:27:00Z"/>
          <w:rFonts w:asciiTheme="minorHAnsi" w:hAnsiTheme="minorHAnsi"/>
          <w:szCs w:val="24"/>
          <w:rPrChange w:id="271" w:author="Jarosław Łabędzki" w:date="2017-12-18T07:30:00Z">
            <w:rPr>
              <w:ins w:id="272" w:author="Jarosław Łabędzki" w:date="2017-12-18T07:27:00Z"/>
            </w:rPr>
          </w:rPrChange>
        </w:rPr>
        <w:pPrChange w:id="273" w:author="Jarosław Łabędzki" w:date="2017-12-18T07:30:00Z">
          <w:pPr>
            <w:autoSpaceDE w:val="0"/>
            <w:autoSpaceDN w:val="0"/>
            <w:adjustRightInd w:val="0"/>
            <w:spacing w:before="120" w:after="120" w:line="276" w:lineRule="auto"/>
          </w:pPr>
        </w:pPrChange>
      </w:pPr>
      <w:ins w:id="274" w:author="Jarosław Łabędzki" w:date="2017-12-18T07:27:00Z">
        <w:r w:rsidRPr="00CD11F1">
          <w:rPr>
            <w:rFonts w:asciiTheme="minorHAnsi" w:hAnsiTheme="minorHAnsi"/>
            <w:szCs w:val="24"/>
            <w:rPrChange w:id="275" w:author="Jarosław Łabędzki" w:date="2017-12-18T07:30:00Z">
              <w:rPr/>
            </w:rPrChange>
          </w:rPr>
          <w:t>zintegrowana bramka GSM</w:t>
        </w:r>
      </w:ins>
    </w:p>
    <w:p w:rsidR="00675B6A" w:rsidRPr="00CD11F1" w:rsidRDefault="00675B6A">
      <w:pPr>
        <w:pStyle w:val="Akapitzlist"/>
        <w:numPr>
          <w:ilvl w:val="0"/>
          <w:numId w:val="33"/>
        </w:numPr>
        <w:autoSpaceDE w:val="0"/>
        <w:autoSpaceDN w:val="0"/>
        <w:adjustRightInd w:val="0"/>
        <w:spacing w:before="120" w:after="120" w:line="276" w:lineRule="auto"/>
        <w:rPr>
          <w:ins w:id="276" w:author="Jarosław Łabędzki" w:date="2017-12-18T07:27:00Z"/>
          <w:rFonts w:asciiTheme="minorHAnsi" w:hAnsiTheme="minorHAnsi"/>
          <w:szCs w:val="24"/>
          <w:rPrChange w:id="277" w:author="Jarosław Łabędzki" w:date="2017-12-18T07:30:00Z">
            <w:rPr>
              <w:ins w:id="278" w:author="Jarosław Łabędzki" w:date="2017-12-18T07:27:00Z"/>
            </w:rPr>
          </w:rPrChange>
        </w:rPr>
        <w:pPrChange w:id="279" w:author="Jarosław Łabędzki" w:date="2017-12-18T07:30:00Z">
          <w:pPr>
            <w:autoSpaceDE w:val="0"/>
            <w:autoSpaceDN w:val="0"/>
            <w:adjustRightInd w:val="0"/>
            <w:spacing w:before="120" w:after="120" w:line="276" w:lineRule="auto"/>
          </w:pPr>
        </w:pPrChange>
      </w:pPr>
      <w:ins w:id="280" w:author="Jarosław Łabędzki" w:date="2017-12-18T07:27:00Z">
        <w:r w:rsidRPr="00CD11F1">
          <w:rPr>
            <w:rFonts w:asciiTheme="minorHAnsi" w:hAnsiTheme="minorHAnsi"/>
            <w:szCs w:val="24"/>
            <w:rPrChange w:id="281" w:author="Jarosław Łabędzki" w:date="2017-12-18T07:30:00Z">
              <w:rPr/>
            </w:rPrChange>
          </w:rPr>
          <w:t>zintegrowane nagrywanie rozmów</w:t>
        </w:r>
      </w:ins>
    </w:p>
    <w:p w:rsidR="00675B6A" w:rsidRPr="00CD11F1" w:rsidRDefault="00675B6A">
      <w:pPr>
        <w:pStyle w:val="Akapitzlist"/>
        <w:numPr>
          <w:ilvl w:val="0"/>
          <w:numId w:val="33"/>
        </w:numPr>
        <w:autoSpaceDE w:val="0"/>
        <w:autoSpaceDN w:val="0"/>
        <w:adjustRightInd w:val="0"/>
        <w:spacing w:before="120" w:after="120" w:line="276" w:lineRule="auto"/>
        <w:rPr>
          <w:ins w:id="282" w:author="Jarosław Łabędzki" w:date="2017-12-18T07:27:00Z"/>
          <w:rFonts w:asciiTheme="minorHAnsi" w:hAnsiTheme="minorHAnsi"/>
          <w:szCs w:val="24"/>
          <w:rPrChange w:id="283" w:author="Jarosław Łabędzki" w:date="2017-12-18T07:30:00Z">
            <w:rPr>
              <w:ins w:id="284" w:author="Jarosław Łabędzki" w:date="2017-12-18T07:27:00Z"/>
            </w:rPr>
          </w:rPrChange>
        </w:rPr>
        <w:pPrChange w:id="285" w:author="Jarosław Łabędzki" w:date="2017-12-18T07:30:00Z">
          <w:pPr>
            <w:autoSpaceDE w:val="0"/>
            <w:autoSpaceDN w:val="0"/>
            <w:adjustRightInd w:val="0"/>
            <w:spacing w:before="120" w:after="120" w:line="276" w:lineRule="auto"/>
          </w:pPr>
        </w:pPrChange>
      </w:pPr>
      <w:ins w:id="286" w:author="Jarosław Łabędzki" w:date="2017-12-18T07:27:00Z">
        <w:r w:rsidRPr="00CD11F1">
          <w:rPr>
            <w:rFonts w:asciiTheme="minorHAnsi" w:hAnsiTheme="minorHAnsi"/>
            <w:szCs w:val="24"/>
            <w:rPrChange w:id="287" w:author="Jarosław Łabędzki" w:date="2017-12-18T07:30:00Z">
              <w:rPr/>
            </w:rPrChange>
          </w:rPr>
          <w:t>sterowanie urządzeniami zewnętrznymi</w:t>
        </w:r>
      </w:ins>
    </w:p>
    <w:p w:rsidR="00675B6A" w:rsidRPr="00CD11F1" w:rsidRDefault="00675B6A">
      <w:pPr>
        <w:pStyle w:val="Akapitzlist"/>
        <w:numPr>
          <w:ilvl w:val="0"/>
          <w:numId w:val="33"/>
        </w:numPr>
        <w:autoSpaceDE w:val="0"/>
        <w:autoSpaceDN w:val="0"/>
        <w:adjustRightInd w:val="0"/>
        <w:spacing w:before="120" w:after="120" w:line="276" w:lineRule="auto"/>
        <w:rPr>
          <w:ins w:id="288" w:author="Jarosław Łabędzki" w:date="2017-12-18T07:27:00Z"/>
          <w:rFonts w:asciiTheme="minorHAnsi" w:hAnsiTheme="minorHAnsi"/>
          <w:szCs w:val="24"/>
          <w:rPrChange w:id="289" w:author="Jarosław Łabędzki" w:date="2017-12-18T07:30:00Z">
            <w:rPr>
              <w:ins w:id="290" w:author="Jarosław Łabędzki" w:date="2017-12-18T07:27:00Z"/>
            </w:rPr>
          </w:rPrChange>
        </w:rPr>
        <w:pPrChange w:id="291" w:author="Jarosław Łabędzki" w:date="2017-12-18T07:30:00Z">
          <w:pPr>
            <w:autoSpaceDE w:val="0"/>
            <w:autoSpaceDN w:val="0"/>
            <w:adjustRightInd w:val="0"/>
            <w:spacing w:before="120" w:after="120" w:line="276" w:lineRule="auto"/>
          </w:pPr>
        </w:pPrChange>
      </w:pPr>
      <w:ins w:id="292" w:author="Jarosław Łabędzki" w:date="2017-12-18T07:27:00Z">
        <w:r w:rsidRPr="00CD11F1">
          <w:rPr>
            <w:rFonts w:asciiTheme="minorHAnsi" w:hAnsiTheme="minorHAnsi"/>
            <w:szCs w:val="24"/>
            <w:rPrChange w:id="293" w:author="Jarosław Łabędzki" w:date="2017-12-18T07:30:00Z">
              <w:rPr/>
            </w:rPrChange>
          </w:rPr>
          <w:t>zasilanie rezerwowe minimum na 8h</w:t>
        </w:r>
      </w:ins>
    </w:p>
    <w:p w:rsidR="00675B6A" w:rsidRPr="00CD11F1" w:rsidRDefault="00675B6A">
      <w:pPr>
        <w:pStyle w:val="Akapitzlist"/>
        <w:numPr>
          <w:ilvl w:val="0"/>
          <w:numId w:val="33"/>
        </w:numPr>
        <w:autoSpaceDE w:val="0"/>
        <w:autoSpaceDN w:val="0"/>
        <w:adjustRightInd w:val="0"/>
        <w:spacing w:before="120" w:after="120" w:line="276" w:lineRule="auto"/>
        <w:rPr>
          <w:ins w:id="294" w:author="Jarosław Łabędzki" w:date="2017-12-18T07:27:00Z"/>
          <w:rFonts w:asciiTheme="minorHAnsi" w:hAnsiTheme="minorHAnsi"/>
          <w:szCs w:val="24"/>
          <w:rPrChange w:id="295" w:author="Jarosław Łabędzki" w:date="2017-12-18T07:30:00Z">
            <w:rPr>
              <w:ins w:id="296" w:author="Jarosław Łabędzki" w:date="2017-12-18T07:27:00Z"/>
            </w:rPr>
          </w:rPrChange>
        </w:rPr>
        <w:pPrChange w:id="297" w:author="Jarosław Łabędzki" w:date="2017-12-18T07:30:00Z">
          <w:pPr>
            <w:autoSpaceDE w:val="0"/>
            <w:autoSpaceDN w:val="0"/>
            <w:adjustRightInd w:val="0"/>
            <w:spacing w:before="120" w:after="120" w:line="276" w:lineRule="auto"/>
          </w:pPr>
        </w:pPrChange>
      </w:pPr>
      <w:ins w:id="298" w:author="Jarosław Łabędzki" w:date="2017-12-18T07:27:00Z">
        <w:r w:rsidRPr="00CD11F1">
          <w:rPr>
            <w:rFonts w:asciiTheme="minorHAnsi" w:hAnsiTheme="minorHAnsi"/>
            <w:szCs w:val="24"/>
            <w:rPrChange w:id="299" w:author="Jarosław Łabędzki" w:date="2017-12-18T07:30:00Z">
              <w:rPr/>
            </w:rPrChange>
          </w:rPr>
          <w:t>pamięć do arch</w:t>
        </w:r>
      </w:ins>
      <w:ins w:id="300" w:author="Jarosław Łabędzki" w:date="2017-12-18T07:31:00Z">
        <w:r w:rsidR="00CD11F1">
          <w:rPr>
            <w:rFonts w:asciiTheme="minorHAnsi" w:hAnsiTheme="minorHAnsi"/>
            <w:szCs w:val="24"/>
          </w:rPr>
          <w:t>i</w:t>
        </w:r>
      </w:ins>
      <w:ins w:id="301" w:author="Jarosław Łabędzki" w:date="2017-12-18T07:27:00Z">
        <w:r w:rsidRPr="00CD11F1">
          <w:rPr>
            <w:rFonts w:asciiTheme="minorHAnsi" w:hAnsiTheme="minorHAnsi"/>
            <w:szCs w:val="24"/>
            <w:rPrChange w:id="302" w:author="Jarosław Łabędzki" w:date="2017-12-18T07:30:00Z">
              <w:rPr/>
            </w:rPrChange>
          </w:rPr>
          <w:t>wizacji rozmów 500Gb</w:t>
        </w:r>
      </w:ins>
    </w:p>
    <w:p w:rsidR="00675B6A" w:rsidRPr="00CD11F1" w:rsidRDefault="00675B6A">
      <w:pPr>
        <w:pStyle w:val="Akapitzlist"/>
        <w:numPr>
          <w:ilvl w:val="0"/>
          <w:numId w:val="33"/>
        </w:numPr>
        <w:autoSpaceDE w:val="0"/>
        <w:autoSpaceDN w:val="0"/>
        <w:adjustRightInd w:val="0"/>
        <w:spacing w:before="120" w:after="120" w:line="276" w:lineRule="auto"/>
        <w:rPr>
          <w:ins w:id="303" w:author="Jarosław Łabędzki" w:date="2017-12-18T07:27:00Z"/>
          <w:rFonts w:asciiTheme="minorHAnsi" w:hAnsiTheme="minorHAnsi"/>
          <w:szCs w:val="24"/>
          <w:rPrChange w:id="304" w:author="Jarosław Łabędzki" w:date="2017-12-18T07:30:00Z">
            <w:rPr>
              <w:ins w:id="305" w:author="Jarosław Łabędzki" w:date="2017-12-18T07:27:00Z"/>
            </w:rPr>
          </w:rPrChange>
        </w:rPr>
        <w:pPrChange w:id="306" w:author="Jarosław Łabędzki" w:date="2017-12-18T07:30:00Z">
          <w:pPr>
            <w:autoSpaceDE w:val="0"/>
            <w:autoSpaceDN w:val="0"/>
            <w:adjustRightInd w:val="0"/>
            <w:spacing w:before="120" w:after="120" w:line="276" w:lineRule="auto"/>
          </w:pPr>
        </w:pPrChange>
      </w:pPr>
      <w:ins w:id="307" w:author="Jarosław Łabędzki" w:date="2017-12-18T07:27:00Z">
        <w:r w:rsidRPr="00CD11F1">
          <w:rPr>
            <w:rFonts w:asciiTheme="minorHAnsi" w:hAnsiTheme="minorHAnsi"/>
            <w:szCs w:val="24"/>
            <w:rPrChange w:id="308" w:author="Jarosław Łabędzki" w:date="2017-12-18T07:30:00Z">
              <w:rPr/>
            </w:rPrChange>
          </w:rPr>
          <w:t>obudowa RACK</w:t>
        </w:r>
      </w:ins>
    </w:p>
    <w:p w:rsidR="00675B6A" w:rsidRPr="00CD11F1" w:rsidRDefault="00675B6A">
      <w:pPr>
        <w:pStyle w:val="Akapitzlist"/>
        <w:numPr>
          <w:ilvl w:val="0"/>
          <w:numId w:val="33"/>
        </w:numPr>
        <w:autoSpaceDE w:val="0"/>
        <w:autoSpaceDN w:val="0"/>
        <w:adjustRightInd w:val="0"/>
        <w:spacing w:before="120" w:after="120" w:line="276" w:lineRule="auto"/>
        <w:rPr>
          <w:ins w:id="309" w:author="Jarosław Łabędzki" w:date="2017-12-18T07:27:00Z"/>
          <w:rFonts w:asciiTheme="minorHAnsi" w:hAnsiTheme="minorHAnsi"/>
          <w:szCs w:val="24"/>
          <w:rPrChange w:id="310" w:author="Jarosław Łabędzki" w:date="2017-12-18T07:30:00Z">
            <w:rPr>
              <w:ins w:id="311" w:author="Jarosław Łabędzki" w:date="2017-12-18T07:27:00Z"/>
            </w:rPr>
          </w:rPrChange>
        </w:rPr>
        <w:pPrChange w:id="312" w:author="Jarosław Łabędzki" w:date="2017-12-18T07:30:00Z">
          <w:pPr>
            <w:autoSpaceDE w:val="0"/>
            <w:autoSpaceDN w:val="0"/>
            <w:adjustRightInd w:val="0"/>
            <w:spacing w:before="120" w:after="120" w:line="276" w:lineRule="auto"/>
          </w:pPr>
        </w:pPrChange>
      </w:pPr>
      <w:ins w:id="313" w:author="Jarosław Łabędzki" w:date="2017-12-18T07:27:00Z">
        <w:r w:rsidRPr="00CD11F1">
          <w:rPr>
            <w:rFonts w:asciiTheme="minorHAnsi" w:hAnsiTheme="minorHAnsi"/>
            <w:szCs w:val="24"/>
            <w:rPrChange w:id="314" w:author="Jarosław Łabędzki" w:date="2017-12-18T07:30:00Z">
              <w:rPr/>
            </w:rPrChange>
          </w:rPr>
          <w:t>6 analogowych linii miejskich</w:t>
        </w:r>
      </w:ins>
    </w:p>
    <w:p w:rsidR="00675B6A" w:rsidRPr="00CD11F1" w:rsidRDefault="00675B6A">
      <w:pPr>
        <w:pStyle w:val="Akapitzlist"/>
        <w:numPr>
          <w:ilvl w:val="0"/>
          <w:numId w:val="33"/>
        </w:numPr>
        <w:autoSpaceDE w:val="0"/>
        <w:autoSpaceDN w:val="0"/>
        <w:adjustRightInd w:val="0"/>
        <w:spacing w:before="120" w:after="120" w:line="276" w:lineRule="auto"/>
        <w:rPr>
          <w:ins w:id="315" w:author="Jarosław Łabędzki" w:date="2017-12-18T07:27:00Z"/>
          <w:rFonts w:asciiTheme="minorHAnsi" w:hAnsiTheme="minorHAnsi"/>
          <w:szCs w:val="24"/>
          <w:rPrChange w:id="316" w:author="Jarosław Łabędzki" w:date="2017-12-18T07:30:00Z">
            <w:rPr>
              <w:ins w:id="317" w:author="Jarosław Łabędzki" w:date="2017-12-18T07:27:00Z"/>
            </w:rPr>
          </w:rPrChange>
        </w:rPr>
        <w:pPrChange w:id="318" w:author="Jarosław Łabędzki" w:date="2017-12-18T07:30:00Z">
          <w:pPr>
            <w:autoSpaceDE w:val="0"/>
            <w:autoSpaceDN w:val="0"/>
            <w:adjustRightInd w:val="0"/>
            <w:spacing w:before="120" w:after="120" w:line="276" w:lineRule="auto"/>
          </w:pPr>
        </w:pPrChange>
      </w:pPr>
      <w:ins w:id="319" w:author="Jarosław Łabędzki" w:date="2017-12-18T07:27:00Z">
        <w:r w:rsidRPr="00CD11F1">
          <w:rPr>
            <w:rFonts w:asciiTheme="minorHAnsi" w:hAnsiTheme="minorHAnsi"/>
            <w:szCs w:val="24"/>
            <w:rPrChange w:id="320" w:author="Jarosław Łabędzki" w:date="2017-12-18T07:30:00Z">
              <w:rPr/>
            </w:rPrChange>
          </w:rPr>
          <w:t>6 łączy ISDN BRA (2B+D) – miejskie</w:t>
        </w:r>
      </w:ins>
    </w:p>
    <w:p w:rsidR="00675B6A" w:rsidRPr="00CD11F1" w:rsidRDefault="00675B6A">
      <w:pPr>
        <w:pStyle w:val="Akapitzlist"/>
        <w:numPr>
          <w:ilvl w:val="0"/>
          <w:numId w:val="33"/>
        </w:numPr>
        <w:autoSpaceDE w:val="0"/>
        <w:autoSpaceDN w:val="0"/>
        <w:adjustRightInd w:val="0"/>
        <w:spacing w:before="120" w:after="120" w:line="276" w:lineRule="auto"/>
        <w:rPr>
          <w:ins w:id="321" w:author="Jarosław Łabędzki" w:date="2017-12-18T07:27:00Z"/>
          <w:rFonts w:asciiTheme="minorHAnsi" w:hAnsiTheme="minorHAnsi"/>
          <w:szCs w:val="24"/>
          <w:rPrChange w:id="322" w:author="Jarosław Łabędzki" w:date="2017-12-18T07:30:00Z">
            <w:rPr>
              <w:ins w:id="323" w:author="Jarosław Łabędzki" w:date="2017-12-18T07:27:00Z"/>
            </w:rPr>
          </w:rPrChange>
        </w:rPr>
        <w:pPrChange w:id="324" w:author="Jarosław Łabędzki" w:date="2017-12-18T07:30:00Z">
          <w:pPr>
            <w:autoSpaceDE w:val="0"/>
            <w:autoSpaceDN w:val="0"/>
            <w:adjustRightInd w:val="0"/>
            <w:spacing w:before="120" w:after="120" w:line="276" w:lineRule="auto"/>
          </w:pPr>
        </w:pPrChange>
      </w:pPr>
      <w:ins w:id="325" w:author="Jarosław Łabędzki" w:date="2017-12-18T07:27:00Z">
        <w:r w:rsidRPr="00CD11F1">
          <w:rPr>
            <w:rFonts w:asciiTheme="minorHAnsi" w:hAnsiTheme="minorHAnsi"/>
            <w:szCs w:val="24"/>
            <w:rPrChange w:id="326" w:author="Jarosław Łabędzki" w:date="2017-12-18T07:30:00Z">
              <w:rPr/>
            </w:rPrChange>
          </w:rPr>
          <w:t>1 łączy ISDN PRA (30B+D)</w:t>
        </w:r>
      </w:ins>
    </w:p>
    <w:p w:rsidR="00675B6A" w:rsidRPr="00CD11F1" w:rsidRDefault="00675B6A">
      <w:pPr>
        <w:pStyle w:val="Akapitzlist"/>
        <w:numPr>
          <w:ilvl w:val="0"/>
          <w:numId w:val="33"/>
        </w:numPr>
        <w:autoSpaceDE w:val="0"/>
        <w:autoSpaceDN w:val="0"/>
        <w:adjustRightInd w:val="0"/>
        <w:spacing w:before="120" w:after="120" w:line="276" w:lineRule="auto"/>
        <w:rPr>
          <w:ins w:id="327" w:author="Jarosław Łabędzki" w:date="2017-12-18T07:27:00Z"/>
          <w:rFonts w:asciiTheme="minorHAnsi" w:hAnsiTheme="minorHAnsi"/>
          <w:szCs w:val="24"/>
          <w:rPrChange w:id="328" w:author="Jarosław Łabędzki" w:date="2017-12-18T07:30:00Z">
            <w:rPr>
              <w:ins w:id="329" w:author="Jarosław Łabędzki" w:date="2017-12-18T07:27:00Z"/>
            </w:rPr>
          </w:rPrChange>
        </w:rPr>
        <w:pPrChange w:id="330" w:author="Jarosław Łabędzki" w:date="2017-12-18T07:30:00Z">
          <w:pPr>
            <w:autoSpaceDE w:val="0"/>
            <w:autoSpaceDN w:val="0"/>
            <w:adjustRightInd w:val="0"/>
            <w:spacing w:before="120" w:after="120" w:line="276" w:lineRule="auto"/>
          </w:pPr>
        </w:pPrChange>
      </w:pPr>
      <w:ins w:id="331" w:author="Jarosław Łabędzki" w:date="2017-12-18T07:27:00Z">
        <w:r w:rsidRPr="00CD11F1">
          <w:rPr>
            <w:rFonts w:asciiTheme="minorHAnsi" w:hAnsiTheme="minorHAnsi"/>
            <w:szCs w:val="24"/>
            <w:rPrChange w:id="332" w:author="Jarosław Łabędzki" w:date="2017-12-18T07:30:00Z">
              <w:rPr/>
            </w:rPrChange>
          </w:rPr>
          <w:t>min 35 analogowych portów wewnętrznych</w:t>
        </w:r>
      </w:ins>
    </w:p>
    <w:p w:rsidR="00675B6A" w:rsidRPr="00CD11F1" w:rsidRDefault="00675B6A">
      <w:pPr>
        <w:pStyle w:val="Akapitzlist"/>
        <w:numPr>
          <w:ilvl w:val="0"/>
          <w:numId w:val="33"/>
        </w:numPr>
        <w:autoSpaceDE w:val="0"/>
        <w:autoSpaceDN w:val="0"/>
        <w:adjustRightInd w:val="0"/>
        <w:spacing w:before="120" w:after="120" w:line="276" w:lineRule="auto"/>
        <w:rPr>
          <w:ins w:id="333" w:author="Jarosław Łabędzki" w:date="2017-12-18T07:27:00Z"/>
          <w:rFonts w:asciiTheme="minorHAnsi" w:hAnsiTheme="minorHAnsi"/>
          <w:szCs w:val="24"/>
          <w:rPrChange w:id="334" w:author="Jarosław Łabędzki" w:date="2017-12-18T07:30:00Z">
            <w:rPr>
              <w:ins w:id="335" w:author="Jarosław Łabędzki" w:date="2017-12-18T07:27:00Z"/>
            </w:rPr>
          </w:rPrChange>
        </w:rPr>
        <w:pPrChange w:id="336" w:author="Jarosław Łabędzki" w:date="2017-12-18T07:30:00Z">
          <w:pPr>
            <w:autoSpaceDE w:val="0"/>
            <w:autoSpaceDN w:val="0"/>
            <w:adjustRightInd w:val="0"/>
            <w:spacing w:before="120" w:after="120" w:line="276" w:lineRule="auto"/>
          </w:pPr>
        </w:pPrChange>
      </w:pPr>
      <w:ins w:id="337" w:author="Jarosław Łabędzki" w:date="2017-12-18T07:27:00Z">
        <w:r w:rsidRPr="00CD11F1">
          <w:rPr>
            <w:rFonts w:asciiTheme="minorHAnsi" w:hAnsiTheme="minorHAnsi"/>
            <w:szCs w:val="24"/>
            <w:rPrChange w:id="338" w:author="Jarosław Łabędzki" w:date="2017-12-18T07:30:00Z">
              <w:rPr/>
            </w:rPrChange>
          </w:rPr>
          <w:t>min 14 cyfrowych portów systemowych (w tym IP)</w:t>
        </w:r>
      </w:ins>
    </w:p>
    <w:p w:rsidR="00CD11F1" w:rsidRPr="00CD11F1" w:rsidRDefault="00675B6A">
      <w:pPr>
        <w:pStyle w:val="Akapitzlist"/>
        <w:numPr>
          <w:ilvl w:val="0"/>
          <w:numId w:val="33"/>
        </w:numPr>
        <w:autoSpaceDE w:val="0"/>
        <w:autoSpaceDN w:val="0"/>
        <w:adjustRightInd w:val="0"/>
        <w:spacing w:before="120" w:after="120" w:line="276" w:lineRule="auto"/>
        <w:rPr>
          <w:ins w:id="339" w:author="Jarosław Łabędzki" w:date="2017-12-18T07:30:00Z"/>
          <w:rFonts w:asciiTheme="minorHAnsi" w:hAnsiTheme="minorHAnsi"/>
          <w:szCs w:val="24"/>
          <w:rPrChange w:id="340" w:author="Jarosław Łabędzki" w:date="2017-12-18T07:30:00Z">
            <w:rPr>
              <w:ins w:id="341" w:author="Jarosław Łabędzki" w:date="2017-12-18T07:30:00Z"/>
            </w:rPr>
          </w:rPrChange>
        </w:rPr>
        <w:pPrChange w:id="342" w:author="Jarosław Łabędzki" w:date="2017-12-18T07:30:00Z">
          <w:pPr>
            <w:autoSpaceDE w:val="0"/>
            <w:autoSpaceDN w:val="0"/>
            <w:adjustRightInd w:val="0"/>
            <w:spacing w:before="120" w:after="120" w:line="276" w:lineRule="auto"/>
          </w:pPr>
        </w:pPrChange>
      </w:pPr>
      <w:ins w:id="343" w:author="Jarosław Łabędzki" w:date="2017-12-18T07:27:00Z">
        <w:r w:rsidRPr="00CD11F1">
          <w:rPr>
            <w:rFonts w:asciiTheme="minorHAnsi" w:hAnsiTheme="minorHAnsi"/>
            <w:szCs w:val="24"/>
            <w:rPrChange w:id="344" w:author="Jarosław Łabędzki" w:date="2017-12-18T07:30:00Z">
              <w:rPr/>
            </w:rPrChange>
          </w:rPr>
          <w:t>1 port GSM.</w:t>
        </w:r>
        <w:r w:rsidRPr="00CD11F1" w:rsidDel="00675B6A">
          <w:rPr>
            <w:rFonts w:asciiTheme="minorHAnsi" w:hAnsiTheme="minorHAnsi"/>
            <w:szCs w:val="24"/>
            <w:rPrChange w:id="345" w:author="Jarosław Łabędzki" w:date="2017-12-18T07:30:00Z">
              <w:rPr/>
            </w:rPrChange>
          </w:rPr>
          <w:t xml:space="preserve"> </w:t>
        </w:r>
      </w:ins>
    </w:p>
    <w:p w:rsidR="001A3C9E" w:rsidRPr="007F12D5" w:rsidDel="00675B6A" w:rsidRDefault="001A3C9E" w:rsidP="00675B6A">
      <w:pPr>
        <w:autoSpaceDE w:val="0"/>
        <w:autoSpaceDN w:val="0"/>
        <w:adjustRightInd w:val="0"/>
        <w:spacing w:before="120" w:after="120" w:line="276" w:lineRule="auto"/>
        <w:rPr>
          <w:del w:id="346" w:author="Jarosław Łabędzki" w:date="2017-12-18T07:26:00Z"/>
          <w:rFonts w:asciiTheme="minorHAnsi" w:hAnsiTheme="minorHAnsi"/>
          <w:szCs w:val="24"/>
        </w:rPr>
      </w:pPr>
      <w:del w:id="347" w:author="Jarosław Łabędzki" w:date="2017-12-18T07:26:00Z">
        <w:r w:rsidRPr="007F12D5" w:rsidDel="00675B6A">
          <w:rPr>
            <w:rFonts w:asciiTheme="minorHAnsi" w:hAnsiTheme="minorHAnsi"/>
            <w:szCs w:val="24"/>
          </w:rPr>
          <w:lastRenderedPageBreak/>
          <w:delText>Jednostka centralna</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48" w:author="Jarosław Łabędzki" w:date="2017-12-18T07:26:00Z"/>
          <w:rFonts w:asciiTheme="minorHAnsi" w:hAnsiTheme="minorHAnsi"/>
          <w:szCs w:val="24"/>
        </w:rPr>
      </w:pPr>
      <w:del w:id="349" w:author="Jarosław Łabędzki" w:date="2017-12-18T07:26:00Z">
        <w:r w:rsidRPr="007F12D5" w:rsidDel="00675B6A">
          <w:rPr>
            <w:rFonts w:asciiTheme="minorHAnsi" w:hAnsiTheme="minorHAnsi"/>
            <w:szCs w:val="24"/>
          </w:rPr>
          <w:delText>współpraca z telefonami systemowymi IP i SIP</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50" w:author="Jarosław Łabędzki" w:date="2017-12-18T07:26:00Z"/>
          <w:rFonts w:asciiTheme="minorHAnsi" w:hAnsiTheme="minorHAnsi"/>
          <w:szCs w:val="24"/>
        </w:rPr>
      </w:pPr>
      <w:del w:id="351" w:author="Jarosław Łabędzki" w:date="2017-12-18T07:26:00Z">
        <w:r w:rsidRPr="007F12D5" w:rsidDel="00675B6A">
          <w:rPr>
            <w:rFonts w:asciiTheme="minorHAnsi" w:hAnsiTheme="minorHAnsi"/>
            <w:szCs w:val="24"/>
          </w:rPr>
          <w:delText>otwarte protokoły (HTTP / EbdRECP / TAPI / HOTELP / XML / CTIP)</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52" w:author="Jarosław Łabędzki" w:date="2017-12-18T07:26:00Z"/>
          <w:rFonts w:asciiTheme="minorHAnsi" w:hAnsiTheme="minorHAnsi"/>
          <w:szCs w:val="24"/>
        </w:rPr>
      </w:pPr>
      <w:del w:id="353" w:author="Jarosław Łabędzki" w:date="2017-12-18T07:26:00Z">
        <w:r w:rsidRPr="007F12D5" w:rsidDel="00675B6A">
          <w:rPr>
            <w:rFonts w:asciiTheme="minorHAnsi" w:hAnsiTheme="minorHAnsi"/>
            <w:szCs w:val="24"/>
          </w:rPr>
          <w:delText>telefonia internetowa VoIP</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54" w:author="Jarosław Łabędzki" w:date="2017-12-18T07:26:00Z"/>
          <w:rFonts w:asciiTheme="minorHAnsi" w:hAnsiTheme="minorHAnsi"/>
          <w:szCs w:val="24"/>
        </w:rPr>
      </w:pPr>
      <w:del w:id="355" w:author="Jarosław Łabędzki" w:date="2017-12-18T07:26:00Z">
        <w:r w:rsidRPr="007F12D5" w:rsidDel="00675B6A">
          <w:rPr>
            <w:rFonts w:asciiTheme="minorHAnsi" w:hAnsiTheme="minorHAnsi"/>
            <w:szCs w:val="24"/>
          </w:rPr>
          <w:delText>zaawansowane zarządzanie i kontrola kosztów</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56" w:author="Jarosław Łabędzki" w:date="2017-12-18T07:26:00Z"/>
          <w:rFonts w:asciiTheme="minorHAnsi" w:hAnsiTheme="minorHAnsi"/>
          <w:szCs w:val="24"/>
        </w:rPr>
      </w:pPr>
      <w:del w:id="357" w:author="Jarosław Łabędzki" w:date="2017-12-18T07:26:00Z">
        <w:r w:rsidRPr="007F12D5" w:rsidDel="00675B6A">
          <w:rPr>
            <w:rFonts w:asciiTheme="minorHAnsi" w:hAnsiTheme="minorHAnsi"/>
            <w:szCs w:val="24"/>
          </w:rPr>
          <w:delText>zintegrowana bramka GSM</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58" w:author="Jarosław Łabędzki" w:date="2017-12-18T07:26:00Z"/>
          <w:rFonts w:asciiTheme="minorHAnsi" w:hAnsiTheme="minorHAnsi"/>
          <w:szCs w:val="24"/>
        </w:rPr>
      </w:pPr>
      <w:del w:id="359" w:author="Jarosław Łabędzki" w:date="2017-12-18T07:26:00Z">
        <w:r w:rsidRPr="007F12D5" w:rsidDel="00675B6A">
          <w:rPr>
            <w:rFonts w:asciiTheme="minorHAnsi" w:hAnsiTheme="minorHAnsi"/>
            <w:szCs w:val="24"/>
          </w:rPr>
          <w:delText>zintegrowane nagrywanie rozmów</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60" w:author="Jarosław Łabędzki" w:date="2017-12-18T07:26:00Z"/>
          <w:rFonts w:asciiTheme="minorHAnsi" w:hAnsiTheme="minorHAnsi"/>
          <w:szCs w:val="24"/>
        </w:rPr>
      </w:pPr>
      <w:del w:id="361" w:author="Jarosław Łabędzki" w:date="2017-12-18T07:26:00Z">
        <w:r w:rsidRPr="007F12D5" w:rsidDel="00675B6A">
          <w:rPr>
            <w:rFonts w:asciiTheme="minorHAnsi" w:hAnsiTheme="minorHAnsi"/>
            <w:szCs w:val="24"/>
          </w:rPr>
          <w:delText>sterowanie urządzeniami zewnętrznymi</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62" w:author="Jarosław Łabędzki" w:date="2017-12-18T07:26:00Z"/>
          <w:rFonts w:asciiTheme="minorHAnsi" w:hAnsiTheme="minorHAnsi"/>
          <w:szCs w:val="24"/>
        </w:rPr>
      </w:pPr>
      <w:del w:id="363" w:author="Jarosław Łabędzki" w:date="2017-12-18T07:26:00Z">
        <w:r w:rsidRPr="007F12D5" w:rsidDel="00675B6A">
          <w:rPr>
            <w:rFonts w:asciiTheme="minorHAnsi" w:hAnsiTheme="minorHAnsi"/>
            <w:szCs w:val="24"/>
          </w:rPr>
          <w:delText>zasilanie rezerwowe minimum na 8h</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64" w:author="Jarosław Łabędzki" w:date="2017-12-18T07:26:00Z"/>
          <w:rFonts w:asciiTheme="minorHAnsi" w:hAnsiTheme="minorHAnsi"/>
          <w:szCs w:val="24"/>
        </w:rPr>
      </w:pPr>
      <w:del w:id="365" w:author="Jarosław Łabędzki" w:date="2017-12-18T07:26:00Z">
        <w:r w:rsidRPr="007F12D5" w:rsidDel="00675B6A">
          <w:rPr>
            <w:rFonts w:asciiTheme="minorHAnsi" w:hAnsiTheme="minorHAnsi"/>
            <w:szCs w:val="24"/>
          </w:rPr>
          <w:delText>pamięć do archwizacji rozmów minimum 1Tb</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66" w:author="Jarosław Łabędzki" w:date="2017-12-18T07:26:00Z"/>
          <w:rFonts w:asciiTheme="minorHAnsi" w:hAnsiTheme="minorHAnsi"/>
          <w:szCs w:val="24"/>
        </w:rPr>
      </w:pPr>
      <w:del w:id="367" w:author="Jarosław Łabędzki" w:date="2017-12-18T07:26:00Z">
        <w:r w:rsidRPr="007F12D5" w:rsidDel="00675B6A">
          <w:rPr>
            <w:rFonts w:asciiTheme="minorHAnsi" w:hAnsiTheme="minorHAnsi"/>
            <w:szCs w:val="24"/>
          </w:rPr>
          <w:delText>obudowa RACK</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68" w:author="Jarosław Łabędzki" w:date="2017-12-18T07:26:00Z"/>
          <w:rFonts w:asciiTheme="minorHAnsi" w:hAnsiTheme="minorHAnsi"/>
          <w:szCs w:val="24"/>
        </w:rPr>
      </w:pPr>
      <w:del w:id="369" w:author="Jarosław Łabędzki" w:date="2017-12-18T07:26:00Z">
        <w:r w:rsidRPr="007F12D5" w:rsidDel="00675B6A">
          <w:rPr>
            <w:rFonts w:asciiTheme="minorHAnsi" w:hAnsiTheme="minorHAnsi"/>
            <w:szCs w:val="24"/>
          </w:rPr>
          <w:delText>12 analogowych linii miejskich</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70" w:author="Jarosław Łabędzki" w:date="2017-12-18T07:26:00Z"/>
          <w:rFonts w:asciiTheme="minorHAnsi" w:hAnsiTheme="minorHAnsi"/>
          <w:szCs w:val="24"/>
        </w:rPr>
      </w:pPr>
      <w:del w:id="371" w:author="Jarosław Łabędzki" w:date="2017-12-18T07:26:00Z">
        <w:r w:rsidRPr="007F12D5" w:rsidDel="00675B6A">
          <w:rPr>
            <w:rFonts w:asciiTheme="minorHAnsi" w:hAnsiTheme="minorHAnsi"/>
            <w:szCs w:val="24"/>
          </w:rPr>
          <w:delText>12 łączy ISDN BRA (2B+D) – miejskie</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72" w:author="Jarosław Łabędzki" w:date="2017-12-18T07:26:00Z"/>
          <w:rFonts w:asciiTheme="minorHAnsi" w:hAnsiTheme="minorHAnsi"/>
          <w:szCs w:val="24"/>
        </w:rPr>
      </w:pPr>
      <w:del w:id="373" w:author="Jarosław Łabędzki" w:date="2017-12-18T07:26:00Z">
        <w:r w:rsidRPr="007F12D5" w:rsidDel="00675B6A">
          <w:rPr>
            <w:rFonts w:asciiTheme="minorHAnsi" w:hAnsiTheme="minorHAnsi"/>
            <w:szCs w:val="24"/>
          </w:rPr>
          <w:delText>2 łączy ISDN PRA (30B+D)</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74" w:author="Jarosław Łabędzki" w:date="2017-12-18T07:26:00Z"/>
          <w:rFonts w:asciiTheme="minorHAnsi" w:hAnsiTheme="minorHAnsi"/>
          <w:szCs w:val="24"/>
        </w:rPr>
      </w:pPr>
      <w:del w:id="375" w:author="Jarosław Łabędzki" w:date="2017-12-18T07:26:00Z">
        <w:r w:rsidRPr="007F12D5" w:rsidDel="00675B6A">
          <w:rPr>
            <w:rFonts w:asciiTheme="minorHAnsi" w:hAnsiTheme="minorHAnsi"/>
            <w:szCs w:val="24"/>
          </w:rPr>
          <w:delText>128 analogowych portów wewnętrznych</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76" w:author="Jarosław Łabędzki" w:date="2017-12-18T07:26:00Z"/>
          <w:rFonts w:asciiTheme="minorHAnsi" w:hAnsiTheme="minorHAnsi"/>
          <w:szCs w:val="24"/>
        </w:rPr>
      </w:pPr>
      <w:del w:id="377" w:author="Jarosław Łabędzki" w:date="2017-12-18T07:26:00Z">
        <w:r w:rsidRPr="007F12D5" w:rsidDel="00675B6A">
          <w:rPr>
            <w:rFonts w:asciiTheme="minorHAnsi" w:hAnsiTheme="minorHAnsi"/>
            <w:szCs w:val="24"/>
          </w:rPr>
          <w:delText>124 cyfrowych portów systemowych (w tym IP)</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78" w:author="Jarosław Łabędzki" w:date="2017-12-18T07:26:00Z"/>
          <w:rFonts w:asciiTheme="minorHAnsi" w:hAnsiTheme="minorHAnsi"/>
          <w:szCs w:val="24"/>
        </w:rPr>
      </w:pPr>
      <w:del w:id="379" w:author="Jarosław Łabędzki" w:date="2017-12-18T07:26:00Z">
        <w:r w:rsidRPr="007F12D5" w:rsidDel="00675B6A">
          <w:rPr>
            <w:rFonts w:asciiTheme="minorHAnsi" w:hAnsiTheme="minorHAnsi"/>
            <w:szCs w:val="24"/>
          </w:rPr>
          <w:delText xml:space="preserve">1000 </w:delText>
        </w:r>
      </w:del>
      <w:ins w:id="380" w:author="HP" w:date="2017-08-04T07:09:00Z">
        <w:del w:id="381" w:author="Jarosław Łabędzki" w:date="2017-12-18T07:26:00Z">
          <w:r w:rsidR="000856C5" w:rsidDel="00675B6A">
            <w:rPr>
              <w:rFonts w:asciiTheme="minorHAnsi" w:hAnsiTheme="minorHAnsi"/>
              <w:szCs w:val="24"/>
            </w:rPr>
            <w:delText>5</w:delText>
          </w:r>
          <w:r w:rsidR="000856C5" w:rsidRPr="007F12D5" w:rsidDel="00675B6A">
            <w:rPr>
              <w:rFonts w:asciiTheme="minorHAnsi" w:hAnsiTheme="minorHAnsi"/>
              <w:szCs w:val="24"/>
            </w:rPr>
            <w:delText xml:space="preserve">0 </w:delText>
          </w:r>
        </w:del>
      </w:ins>
      <w:del w:id="382" w:author="Jarosław Łabędzki" w:date="2017-12-18T07:26:00Z">
        <w:r w:rsidRPr="007F12D5" w:rsidDel="00675B6A">
          <w:rPr>
            <w:rFonts w:asciiTheme="minorHAnsi" w:hAnsiTheme="minorHAnsi"/>
            <w:szCs w:val="24"/>
          </w:rPr>
          <w:delText>abonentów SIP (VoIP)</w:delText>
        </w:r>
      </w:del>
    </w:p>
    <w:p w:rsidR="001A3C9E" w:rsidRPr="007F12D5" w:rsidDel="00675B6A" w:rsidRDefault="001A3C9E" w:rsidP="007F12D5">
      <w:pPr>
        <w:pStyle w:val="Akapitzlist"/>
        <w:numPr>
          <w:ilvl w:val="0"/>
          <w:numId w:val="18"/>
        </w:numPr>
        <w:autoSpaceDE w:val="0"/>
        <w:autoSpaceDN w:val="0"/>
        <w:adjustRightInd w:val="0"/>
        <w:spacing w:before="120" w:after="120" w:line="276" w:lineRule="auto"/>
        <w:rPr>
          <w:del w:id="383" w:author="Jarosław Łabędzki" w:date="2017-12-18T07:26:00Z"/>
          <w:rFonts w:asciiTheme="minorHAnsi" w:hAnsiTheme="minorHAnsi"/>
          <w:szCs w:val="24"/>
        </w:rPr>
      </w:pPr>
      <w:del w:id="384" w:author="Jarosław Łabędzki" w:date="2017-12-18T07:26:00Z">
        <w:r w:rsidRPr="007F12D5" w:rsidDel="00675B6A">
          <w:rPr>
            <w:rFonts w:asciiTheme="minorHAnsi" w:hAnsiTheme="minorHAnsi"/>
            <w:szCs w:val="24"/>
          </w:rPr>
          <w:delText xml:space="preserve">100 </w:delText>
        </w:r>
      </w:del>
      <w:ins w:id="385" w:author="HP" w:date="2017-08-04T07:09:00Z">
        <w:del w:id="386" w:author="Jarosław Łabędzki" w:date="2017-12-18T07:26:00Z">
          <w:r w:rsidR="000856C5" w:rsidDel="00675B6A">
            <w:rPr>
              <w:rFonts w:asciiTheme="minorHAnsi" w:hAnsiTheme="minorHAnsi"/>
              <w:szCs w:val="24"/>
            </w:rPr>
            <w:delText>5</w:delText>
          </w:r>
          <w:r w:rsidR="000856C5" w:rsidRPr="007F12D5" w:rsidDel="00675B6A">
            <w:rPr>
              <w:rFonts w:asciiTheme="minorHAnsi" w:hAnsiTheme="minorHAnsi"/>
              <w:szCs w:val="24"/>
            </w:rPr>
            <w:delText xml:space="preserve"> </w:delText>
          </w:r>
        </w:del>
      </w:ins>
      <w:del w:id="387" w:author="Jarosław Łabędzki" w:date="2017-12-18T07:26:00Z">
        <w:r w:rsidRPr="007F12D5" w:rsidDel="00675B6A">
          <w:rPr>
            <w:rFonts w:asciiTheme="minorHAnsi" w:hAnsiTheme="minorHAnsi"/>
            <w:szCs w:val="24"/>
          </w:rPr>
          <w:delText>translacji SIP (VoIP)</w:delText>
        </w:r>
      </w:del>
    </w:p>
    <w:p w:rsidR="001A3C9E" w:rsidRPr="007F12D5" w:rsidDel="00675B6A" w:rsidRDefault="00162353" w:rsidP="007F12D5">
      <w:pPr>
        <w:pStyle w:val="Akapitzlist"/>
        <w:numPr>
          <w:ilvl w:val="0"/>
          <w:numId w:val="18"/>
        </w:numPr>
        <w:autoSpaceDE w:val="0"/>
        <w:autoSpaceDN w:val="0"/>
        <w:adjustRightInd w:val="0"/>
        <w:spacing w:before="120" w:after="120" w:line="276" w:lineRule="auto"/>
        <w:rPr>
          <w:del w:id="388" w:author="Jarosław Łabędzki" w:date="2017-12-18T07:26:00Z"/>
          <w:rFonts w:asciiTheme="minorHAnsi" w:hAnsiTheme="minorHAnsi"/>
          <w:szCs w:val="24"/>
        </w:rPr>
      </w:pPr>
      <w:del w:id="389" w:author="Jarosław Łabędzki" w:date="2017-12-18T07:26:00Z">
        <w:r w:rsidRPr="007F12D5" w:rsidDel="00675B6A">
          <w:rPr>
            <w:rFonts w:asciiTheme="minorHAnsi" w:hAnsiTheme="minorHAnsi"/>
            <w:szCs w:val="24"/>
          </w:rPr>
          <w:delText>4</w:delText>
        </w:r>
        <w:r w:rsidR="001A3C9E" w:rsidRPr="007F12D5" w:rsidDel="00675B6A">
          <w:rPr>
            <w:rFonts w:asciiTheme="minorHAnsi" w:hAnsiTheme="minorHAnsi"/>
            <w:szCs w:val="24"/>
          </w:rPr>
          <w:delText xml:space="preserve"> portów GSM</w:delText>
        </w:r>
        <w:r w:rsidR="00E53E06" w:rsidDel="00675B6A">
          <w:rPr>
            <w:rFonts w:asciiTheme="minorHAnsi" w:hAnsiTheme="minorHAnsi"/>
            <w:szCs w:val="24"/>
          </w:rPr>
          <w:delText>.</w:delText>
        </w:r>
      </w:del>
    </w:p>
    <w:p w:rsidR="00B048B4" w:rsidRDefault="00B048B4" w:rsidP="007F12D5">
      <w:pPr>
        <w:autoSpaceDE w:val="0"/>
        <w:autoSpaceDN w:val="0"/>
        <w:adjustRightInd w:val="0"/>
        <w:spacing w:before="120" w:after="120" w:line="276" w:lineRule="auto"/>
        <w:rPr>
          <w:szCs w:val="24"/>
        </w:rPr>
      </w:pPr>
    </w:p>
    <w:p w:rsidR="00B048B4" w:rsidRDefault="00B048B4" w:rsidP="007F12D5">
      <w:pPr>
        <w:pStyle w:val="Nagwek6"/>
        <w:spacing w:before="120" w:after="120" w:line="276" w:lineRule="auto"/>
      </w:pPr>
      <w:bookmarkStart w:id="390" w:name="_Toc501346191"/>
      <w:r>
        <w:t xml:space="preserve">6.2.3 Centrala telefoniczna dla </w:t>
      </w:r>
      <w:proofErr w:type="spellStart"/>
      <w:r>
        <w:rPr>
          <w:rFonts w:asciiTheme="minorHAnsi" w:hAnsiTheme="minorHAnsi" w:cstheme="minorHAnsi"/>
        </w:rPr>
        <w:t>ZBGKiM</w:t>
      </w:r>
      <w:bookmarkEnd w:id="390"/>
      <w:proofErr w:type="spellEnd"/>
    </w:p>
    <w:p w:rsidR="00B048B4" w:rsidRPr="007F12D5" w:rsidRDefault="00B048B4" w:rsidP="007F12D5">
      <w:pPr>
        <w:autoSpaceDE w:val="0"/>
        <w:autoSpaceDN w:val="0"/>
        <w:adjustRightInd w:val="0"/>
        <w:spacing w:before="120" w:after="120" w:line="276" w:lineRule="auto"/>
        <w:rPr>
          <w:rFonts w:asciiTheme="minorHAnsi" w:hAnsiTheme="minorHAnsi"/>
          <w:szCs w:val="24"/>
        </w:rPr>
      </w:pPr>
      <w:r w:rsidRPr="007F12D5">
        <w:rPr>
          <w:rFonts w:asciiTheme="minorHAnsi" w:hAnsiTheme="minorHAnsi"/>
          <w:szCs w:val="24"/>
        </w:rPr>
        <w:t>Specyfikacja techniczna - wymagania minimalne:</w:t>
      </w:r>
    </w:p>
    <w:p w:rsidR="00B048B4" w:rsidRPr="007F12D5" w:rsidDel="00CD11F1" w:rsidRDefault="00B048B4" w:rsidP="007F12D5">
      <w:pPr>
        <w:autoSpaceDE w:val="0"/>
        <w:autoSpaceDN w:val="0"/>
        <w:adjustRightInd w:val="0"/>
        <w:spacing w:before="120" w:after="120" w:line="276" w:lineRule="auto"/>
        <w:rPr>
          <w:del w:id="391" w:author="Jarosław Łabędzki" w:date="2017-12-18T07:36:00Z"/>
          <w:rFonts w:asciiTheme="minorHAnsi" w:hAnsiTheme="minorHAnsi"/>
          <w:szCs w:val="24"/>
        </w:rPr>
      </w:pPr>
      <w:del w:id="392" w:author="Jarosław Łabędzki" w:date="2017-12-18T07:36:00Z">
        <w:r w:rsidRPr="007F12D5" w:rsidDel="00CD11F1">
          <w:rPr>
            <w:rFonts w:asciiTheme="minorHAnsi" w:hAnsiTheme="minorHAnsi"/>
            <w:szCs w:val="24"/>
          </w:rPr>
          <w:delText>Jednostka centralna</w:delText>
        </w:r>
      </w:del>
    </w:p>
    <w:p w:rsidR="00CD11F1" w:rsidRPr="00CD11F1" w:rsidRDefault="00CD11F1">
      <w:pPr>
        <w:pStyle w:val="Akapitzlist"/>
        <w:numPr>
          <w:ilvl w:val="0"/>
          <w:numId w:val="34"/>
        </w:numPr>
        <w:autoSpaceDE w:val="0"/>
        <w:autoSpaceDN w:val="0"/>
        <w:adjustRightInd w:val="0"/>
        <w:spacing w:before="120" w:after="120" w:line="276" w:lineRule="auto"/>
        <w:rPr>
          <w:ins w:id="393" w:author="Jarosław Łabędzki" w:date="2017-12-18T07:32:00Z"/>
          <w:rFonts w:asciiTheme="minorHAnsi" w:hAnsiTheme="minorHAnsi"/>
          <w:szCs w:val="24"/>
          <w:rPrChange w:id="394" w:author="Jarosław Łabędzki" w:date="2017-12-18T07:32:00Z">
            <w:rPr>
              <w:ins w:id="395" w:author="Jarosław Łabędzki" w:date="2017-12-18T07:32:00Z"/>
            </w:rPr>
          </w:rPrChange>
        </w:rPr>
        <w:pPrChange w:id="396" w:author="Jarosław Łabędzki" w:date="2017-12-18T07:32:00Z">
          <w:pPr>
            <w:autoSpaceDE w:val="0"/>
            <w:autoSpaceDN w:val="0"/>
            <w:adjustRightInd w:val="0"/>
            <w:spacing w:before="120" w:after="120" w:line="276" w:lineRule="auto"/>
          </w:pPr>
        </w:pPrChange>
      </w:pPr>
      <w:ins w:id="397" w:author="Jarosław Łabędzki" w:date="2017-12-18T07:32:00Z">
        <w:r w:rsidRPr="00CD11F1">
          <w:rPr>
            <w:rFonts w:asciiTheme="minorHAnsi" w:hAnsiTheme="minorHAnsi"/>
            <w:szCs w:val="24"/>
            <w:rPrChange w:id="398" w:author="Jarosław Łabędzki" w:date="2017-12-18T07:32:00Z">
              <w:rPr/>
            </w:rPrChange>
          </w:rPr>
          <w:t>współpraca z telefonami systemowymi IP i SIP</w:t>
        </w:r>
      </w:ins>
    </w:p>
    <w:p w:rsidR="00CD11F1" w:rsidRPr="00CD11F1" w:rsidRDefault="00CD11F1">
      <w:pPr>
        <w:pStyle w:val="Akapitzlist"/>
        <w:numPr>
          <w:ilvl w:val="0"/>
          <w:numId w:val="34"/>
        </w:numPr>
        <w:autoSpaceDE w:val="0"/>
        <w:autoSpaceDN w:val="0"/>
        <w:adjustRightInd w:val="0"/>
        <w:spacing w:before="120" w:after="120" w:line="276" w:lineRule="auto"/>
        <w:rPr>
          <w:ins w:id="399" w:author="Jarosław Łabędzki" w:date="2017-12-18T07:32:00Z"/>
          <w:rFonts w:asciiTheme="minorHAnsi" w:hAnsiTheme="minorHAnsi"/>
          <w:szCs w:val="24"/>
          <w:rPrChange w:id="400" w:author="Jarosław Łabędzki" w:date="2017-12-18T07:32:00Z">
            <w:rPr>
              <w:ins w:id="401" w:author="Jarosław Łabędzki" w:date="2017-12-18T07:32:00Z"/>
            </w:rPr>
          </w:rPrChange>
        </w:rPr>
        <w:pPrChange w:id="402" w:author="Jarosław Łabędzki" w:date="2017-12-18T07:32:00Z">
          <w:pPr>
            <w:autoSpaceDE w:val="0"/>
            <w:autoSpaceDN w:val="0"/>
            <w:adjustRightInd w:val="0"/>
            <w:spacing w:before="120" w:after="120" w:line="276" w:lineRule="auto"/>
          </w:pPr>
        </w:pPrChange>
      </w:pPr>
      <w:ins w:id="403" w:author="Jarosław Łabędzki" w:date="2017-12-18T07:32:00Z">
        <w:r w:rsidRPr="00CD11F1">
          <w:rPr>
            <w:rFonts w:asciiTheme="minorHAnsi" w:hAnsiTheme="minorHAnsi"/>
            <w:szCs w:val="24"/>
            <w:rPrChange w:id="404" w:author="Jarosław Łabędzki" w:date="2017-12-18T07:32:00Z">
              <w:rPr/>
            </w:rPrChange>
          </w:rPr>
          <w:t xml:space="preserve">otwarte protokoły (HTTP / </w:t>
        </w:r>
        <w:proofErr w:type="spellStart"/>
        <w:r w:rsidRPr="00CD11F1">
          <w:rPr>
            <w:rFonts w:asciiTheme="minorHAnsi" w:hAnsiTheme="minorHAnsi"/>
            <w:szCs w:val="24"/>
            <w:rPrChange w:id="405" w:author="Jarosław Łabędzki" w:date="2017-12-18T07:32:00Z">
              <w:rPr/>
            </w:rPrChange>
          </w:rPr>
          <w:t>EbdRECP</w:t>
        </w:r>
        <w:proofErr w:type="spellEnd"/>
        <w:r w:rsidRPr="00CD11F1">
          <w:rPr>
            <w:rFonts w:asciiTheme="minorHAnsi" w:hAnsiTheme="minorHAnsi"/>
            <w:szCs w:val="24"/>
            <w:rPrChange w:id="406" w:author="Jarosław Łabędzki" w:date="2017-12-18T07:32:00Z">
              <w:rPr/>
            </w:rPrChange>
          </w:rPr>
          <w:t xml:space="preserve"> / TAPI / HOTELP / XML / CTIP)</w:t>
        </w:r>
      </w:ins>
    </w:p>
    <w:p w:rsidR="00CD11F1" w:rsidRPr="00CD11F1" w:rsidRDefault="00CD11F1">
      <w:pPr>
        <w:pStyle w:val="Akapitzlist"/>
        <w:numPr>
          <w:ilvl w:val="0"/>
          <w:numId w:val="34"/>
        </w:numPr>
        <w:autoSpaceDE w:val="0"/>
        <w:autoSpaceDN w:val="0"/>
        <w:adjustRightInd w:val="0"/>
        <w:spacing w:before="120" w:after="120" w:line="276" w:lineRule="auto"/>
        <w:rPr>
          <w:ins w:id="407" w:author="Jarosław Łabędzki" w:date="2017-12-18T07:32:00Z"/>
          <w:rFonts w:asciiTheme="minorHAnsi" w:hAnsiTheme="minorHAnsi"/>
          <w:szCs w:val="24"/>
          <w:rPrChange w:id="408" w:author="Jarosław Łabędzki" w:date="2017-12-18T07:32:00Z">
            <w:rPr>
              <w:ins w:id="409" w:author="Jarosław Łabędzki" w:date="2017-12-18T07:32:00Z"/>
            </w:rPr>
          </w:rPrChange>
        </w:rPr>
        <w:pPrChange w:id="410" w:author="Jarosław Łabędzki" w:date="2017-12-18T07:32:00Z">
          <w:pPr>
            <w:autoSpaceDE w:val="0"/>
            <w:autoSpaceDN w:val="0"/>
            <w:adjustRightInd w:val="0"/>
            <w:spacing w:before="120" w:after="120" w:line="276" w:lineRule="auto"/>
          </w:pPr>
        </w:pPrChange>
      </w:pPr>
      <w:ins w:id="411" w:author="Jarosław Łabędzki" w:date="2017-12-18T07:32:00Z">
        <w:r w:rsidRPr="00CD11F1">
          <w:rPr>
            <w:rFonts w:asciiTheme="minorHAnsi" w:hAnsiTheme="minorHAnsi"/>
            <w:szCs w:val="24"/>
            <w:rPrChange w:id="412" w:author="Jarosław Łabędzki" w:date="2017-12-18T07:32:00Z">
              <w:rPr/>
            </w:rPrChange>
          </w:rPr>
          <w:t>telefonia internetowa VoIP</w:t>
        </w:r>
      </w:ins>
    </w:p>
    <w:p w:rsidR="00CD11F1" w:rsidRPr="00CD11F1" w:rsidRDefault="00CD11F1">
      <w:pPr>
        <w:pStyle w:val="Akapitzlist"/>
        <w:numPr>
          <w:ilvl w:val="0"/>
          <w:numId w:val="34"/>
        </w:numPr>
        <w:autoSpaceDE w:val="0"/>
        <w:autoSpaceDN w:val="0"/>
        <w:adjustRightInd w:val="0"/>
        <w:spacing w:before="120" w:after="120" w:line="276" w:lineRule="auto"/>
        <w:rPr>
          <w:ins w:id="413" w:author="Jarosław Łabędzki" w:date="2017-12-18T07:32:00Z"/>
          <w:rFonts w:asciiTheme="minorHAnsi" w:hAnsiTheme="minorHAnsi"/>
          <w:szCs w:val="24"/>
          <w:rPrChange w:id="414" w:author="Jarosław Łabędzki" w:date="2017-12-18T07:32:00Z">
            <w:rPr>
              <w:ins w:id="415" w:author="Jarosław Łabędzki" w:date="2017-12-18T07:32:00Z"/>
            </w:rPr>
          </w:rPrChange>
        </w:rPr>
        <w:pPrChange w:id="416" w:author="Jarosław Łabędzki" w:date="2017-12-18T07:32:00Z">
          <w:pPr>
            <w:autoSpaceDE w:val="0"/>
            <w:autoSpaceDN w:val="0"/>
            <w:adjustRightInd w:val="0"/>
            <w:spacing w:before="120" w:after="120" w:line="276" w:lineRule="auto"/>
          </w:pPr>
        </w:pPrChange>
      </w:pPr>
      <w:ins w:id="417" w:author="Jarosław Łabędzki" w:date="2017-12-18T07:32:00Z">
        <w:r w:rsidRPr="00CD11F1">
          <w:rPr>
            <w:rFonts w:asciiTheme="minorHAnsi" w:hAnsiTheme="minorHAnsi"/>
            <w:szCs w:val="24"/>
            <w:rPrChange w:id="418" w:author="Jarosław Łabędzki" w:date="2017-12-18T07:32:00Z">
              <w:rPr/>
            </w:rPrChange>
          </w:rPr>
          <w:t>zaawansowane zarządzanie i kontrola kosztów</w:t>
        </w:r>
      </w:ins>
    </w:p>
    <w:p w:rsidR="00CD11F1" w:rsidRPr="00CD11F1" w:rsidRDefault="00CD11F1">
      <w:pPr>
        <w:pStyle w:val="Akapitzlist"/>
        <w:numPr>
          <w:ilvl w:val="0"/>
          <w:numId w:val="34"/>
        </w:numPr>
        <w:autoSpaceDE w:val="0"/>
        <w:autoSpaceDN w:val="0"/>
        <w:adjustRightInd w:val="0"/>
        <w:spacing w:before="120" w:after="120" w:line="276" w:lineRule="auto"/>
        <w:rPr>
          <w:ins w:id="419" w:author="Jarosław Łabędzki" w:date="2017-12-18T07:32:00Z"/>
          <w:rFonts w:asciiTheme="minorHAnsi" w:hAnsiTheme="minorHAnsi"/>
          <w:szCs w:val="24"/>
          <w:rPrChange w:id="420" w:author="Jarosław Łabędzki" w:date="2017-12-18T07:32:00Z">
            <w:rPr>
              <w:ins w:id="421" w:author="Jarosław Łabędzki" w:date="2017-12-18T07:32:00Z"/>
            </w:rPr>
          </w:rPrChange>
        </w:rPr>
        <w:pPrChange w:id="422" w:author="Jarosław Łabędzki" w:date="2017-12-18T07:32:00Z">
          <w:pPr>
            <w:autoSpaceDE w:val="0"/>
            <w:autoSpaceDN w:val="0"/>
            <w:adjustRightInd w:val="0"/>
            <w:spacing w:before="120" w:after="120" w:line="276" w:lineRule="auto"/>
          </w:pPr>
        </w:pPrChange>
      </w:pPr>
      <w:ins w:id="423" w:author="Jarosław Łabędzki" w:date="2017-12-18T07:32:00Z">
        <w:r w:rsidRPr="00CD11F1">
          <w:rPr>
            <w:rFonts w:asciiTheme="minorHAnsi" w:hAnsiTheme="minorHAnsi"/>
            <w:szCs w:val="24"/>
            <w:rPrChange w:id="424" w:author="Jarosław Łabędzki" w:date="2017-12-18T07:32:00Z">
              <w:rPr/>
            </w:rPrChange>
          </w:rPr>
          <w:t>zintegrowane nagrywanie rozmów</w:t>
        </w:r>
      </w:ins>
    </w:p>
    <w:p w:rsidR="00CD11F1" w:rsidRPr="00CD11F1" w:rsidRDefault="00CD11F1">
      <w:pPr>
        <w:pStyle w:val="Akapitzlist"/>
        <w:numPr>
          <w:ilvl w:val="0"/>
          <w:numId w:val="34"/>
        </w:numPr>
        <w:autoSpaceDE w:val="0"/>
        <w:autoSpaceDN w:val="0"/>
        <w:adjustRightInd w:val="0"/>
        <w:spacing w:before="120" w:after="120" w:line="276" w:lineRule="auto"/>
        <w:rPr>
          <w:ins w:id="425" w:author="Jarosław Łabędzki" w:date="2017-12-18T07:32:00Z"/>
          <w:rFonts w:asciiTheme="minorHAnsi" w:hAnsiTheme="minorHAnsi"/>
          <w:szCs w:val="24"/>
          <w:rPrChange w:id="426" w:author="Jarosław Łabędzki" w:date="2017-12-18T07:32:00Z">
            <w:rPr>
              <w:ins w:id="427" w:author="Jarosław Łabędzki" w:date="2017-12-18T07:32:00Z"/>
            </w:rPr>
          </w:rPrChange>
        </w:rPr>
        <w:pPrChange w:id="428" w:author="Jarosław Łabędzki" w:date="2017-12-18T07:32:00Z">
          <w:pPr>
            <w:autoSpaceDE w:val="0"/>
            <w:autoSpaceDN w:val="0"/>
            <w:adjustRightInd w:val="0"/>
            <w:spacing w:before="120" w:after="120" w:line="276" w:lineRule="auto"/>
          </w:pPr>
        </w:pPrChange>
      </w:pPr>
      <w:ins w:id="429" w:author="Jarosław Łabędzki" w:date="2017-12-18T07:32:00Z">
        <w:r w:rsidRPr="00CD11F1">
          <w:rPr>
            <w:rFonts w:asciiTheme="minorHAnsi" w:hAnsiTheme="minorHAnsi"/>
            <w:szCs w:val="24"/>
            <w:rPrChange w:id="430" w:author="Jarosław Łabędzki" w:date="2017-12-18T07:32:00Z">
              <w:rPr/>
            </w:rPrChange>
          </w:rPr>
          <w:t>sterowanie urządzeniami zewnętrznymi</w:t>
        </w:r>
      </w:ins>
    </w:p>
    <w:p w:rsidR="00CD11F1" w:rsidRPr="00CD11F1" w:rsidRDefault="00CD11F1">
      <w:pPr>
        <w:pStyle w:val="Akapitzlist"/>
        <w:numPr>
          <w:ilvl w:val="0"/>
          <w:numId w:val="34"/>
        </w:numPr>
        <w:autoSpaceDE w:val="0"/>
        <w:autoSpaceDN w:val="0"/>
        <w:adjustRightInd w:val="0"/>
        <w:spacing w:before="120" w:after="120" w:line="276" w:lineRule="auto"/>
        <w:rPr>
          <w:ins w:id="431" w:author="Jarosław Łabędzki" w:date="2017-12-18T07:32:00Z"/>
          <w:rFonts w:asciiTheme="minorHAnsi" w:hAnsiTheme="minorHAnsi"/>
          <w:szCs w:val="24"/>
          <w:rPrChange w:id="432" w:author="Jarosław Łabędzki" w:date="2017-12-18T07:32:00Z">
            <w:rPr>
              <w:ins w:id="433" w:author="Jarosław Łabędzki" w:date="2017-12-18T07:32:00Z"/>
            </w:rPr>
          </w:rPrChange>
        </w:rPr>
        <w:pPrChange w:id="434" w:author="Jarosław Łabędzki" w:date="2017-12-18T07:32:00Z">
          <w:pPr>
            <w:autoSpaceDE w:val="0"/>
            <w:autoSpaceDN w:val="0"/>
            <w:adjustRightInd w:val="0"/>
            <w:spacing w:before="120" w:after="120" w:line="276" w:lineRule="auto"/>
          </w:pPr>
        </w:pPrChange>
      </w:pPr>
      <w:ins w:id="435" w:author="Jarosław Łabędzki" w:date="2017-12-18T07:32:00Z">
        <w:r w:rsidRPr="00CD11F1">
          <w:rPr>
            <w:rFonts w:asciiTheme="minorHAnsi" w:hAnsiTheme="minorHAnsi"/>
            <w:szCs w:val="24"/>
            <w:rPrChange w:id="436" w:author="Jarosław Łabędzki" w:date="2017-12-18T07:32:00Z">
              <w:rPr/>
            </w:rPrChange>
          </w:rPr>
          <w:t xml:space="preserve">pamięć do </w:t>
        </w:r>
        <w:proofErr w:type="spellStart"/>
        <w:r w:rsidRPr="00CD11F1">
          <w:rPr>
            <w:rFonts w:asciiTheme="minorHAnsi" w:hAnsiTheme="minorHAnsi"/>
            <w:szCs w:val="24"/>
            <w:rPrChange w:id="437" w:author="Jarosław Łabędzki" w:date="2017-12-18T07:32:00Z">
              <w:rPr/>
            </w:rPrChange>
          </w:rPr>
          <w:t>archwizacji</w:t>
        </w:r>
        <w:proofErr w:type="spellEnd"/>
        <w:r w:rsidRPr="00CD11F1">
          <w:rPr>
            <w:rFonts w:asciiTheme="minorHAnsi" w:hAnsiTheme="minorHAnsi"/>
            <w:szCs w:val="24"/>
            <w:rPrChange w:id="438" w:author="Jarosław Łabędzki" w:date="2017-12-18T07:32:00Z">
              <w:rPr/>
            </w:rPrChange>
          </w:rPr>
          <w:t xml:space="preserve"> rozmów 500Gb</w:t>
        </w:r>
      </w:ins>
    </w:p>
    <w:p w:rsidR="00CD11F1" w:rsidRPr="00CD11F1" w:rsidRDefault="00CD11F1">
      <w:pPr>
        <w:pStyle w:val="Akapitzlist"/>
        <w:numPr>
          <w:ilvl w:val="0"/>
          <w:numId w:val="34"/>
        </w:numPr>
        <w:autoSpaceDE w:val="0"/>
        <w:autoSpaceDN w:val="0"/>
        <w:adjustRightInd w:val="0"/>
        <w:spacing w:before="120" w:after="120" w:line="276" w:lineRule="auto"/>
        <w:rPr>
          <w:ins w:id="439" w:author="Jarosław Łabędzki" w:date="2017-12-18T07:32:00Z"/>
          <w:rFonts w:asciiTheme="minorHAnsi" w:hAnsiTheme="minorHAnsi"/>
          <w:szCs w:val="24"/>
          <w:rPrChange w:id="440" w:author="Jarosław Łabędzki" w:date="2017-12-18T07:32:00Z">
            <w:rPr>
              <w:ins w:id="441" w:author="Jarosław Łabędzki" w:date="2017-12-18T07:32:00Z"/>
            </w:rPr>
          </w:rPrChange>
        </w:rPr>
        <w:pPrChange w:id="442" w:author="Jarosław Łabędzki" w:date="2017-12-18T07:32:00Z">
          <w:pPr>
            <w:autoSpaceDE w:val="0"/>
            <w:autoSpaceDN w:val="0"/>
            <w:adjustRightInd w:val="0"/>
            <w:spacing w:before="120" w:after="120" w:line="276" w:lineRule="auto"/>
          </w:pPr>
        </w:pPrChange>
      </w:pPr>
      <w:ins w:id="443" w:author="Jarosław Łabędzki" w:date="2017-12-18T07:32:00Z">
        <w:r w:rsidRPr="00CD11F1">
          <w:rPr>
            <w:rFonts w:asciiTheme="minorHAnsi" w:hAnsiTheme="minorHAnsi"/>
            <w:szCs w:val="24"/>
            <w:rPrChange w:id="444" w:author="Jarosław Łabędzki" w:date="2017-12-18T07:32:00Z">
              <w:rPr/>
            </w:rPrChange>
          </w:rPr>
          <w:t>obudowa RACK</w:t>
        </w:r>
      </w:ins>
    </w:p>
    <w:p w:rsidR="00CD11F1" w:rsidRPr="00CD11F1" w:rsidRDefault="00CD11F1">
      <w:pPr>
        <w:pStyle w:val="Akapitzlist"/>
        <w:numPr>
          <w:ilvl w:val="0"/>
          <w:numId w:val="34"/>
        </w:numPr>
        <w:autoSpaceDE w:val="0"/>
        <w:autoSpaceDN w:val="0"/>
        <w:adjustRightInd w:val="0"/>
        <w:spacing w:before="120" w:after="120" w:line="276" w:lineRule="auto"/>
        <w:rPr>
          <w:ins w:id="445" w:author="Jarosław Łabędzki" w:date="2017-12-18T07:32:00Z"/>
          <w:rFonts w:asciiTheme="minorHAnsi" w:hAnsiTheme="minorHAnsi"/>
          <w:szCs w:val="24"/>
          <w:rPrChange w:id="446" w:author="Jarosław Łabędzki" w:date="2017-12-18T07:32:00Z">
            <w:rPr>
              <w:ins w:id="447" w:author="Jarosław Łabędzki" w:date="2017-12-18T07:32:00Z"/>
            </w:rPr>
          </w:rPrChange>
        </w:rPr>
        <w:pPrChange w:id="448" w:author="Jarosław Łabędzki" w:date="2017-12-18T07:32:00Z">
          <w:pPr>
            <w:autoSpaceDE w:val="0"/>
            <w:autoSpaceDN w:val="0"/>
            <w:adjustRightInd w:val="0"/>
            <w:spacing w:before="120" w:after="120" w:line="276" w:lineRule="auto"/>
          </w:pPr>
        </w:pPrChange>
      </w:pPr>
      <w:ins w:id="449" w:author="Jarosław Łabędzki" w:date="2017-12-18T07:32:00Z">
        <w:r w:rsidRPr="00CD11F1">
          <w:rPr>
            <w:rFonts w:asciiTheme="minorHAnsi" w:hAnsiTheme="minorHAnsi"/>
            <w:szCs w:val="24"/>
            <w:rPrChange w:id="450" w:author="Jarosław Łabędzki" w:date="2017-12-18T07:32:00Z">
              <w:rPr/>
            </w:rPrChange>
          </w:rPr>
          <w:t>2 analogowych linii miejskich</w:t>
        </w:r>
      </w:ins>
    </w:p>
    <w:p w:rsidR="00CD11F1" w:rsidRPr="00CD11F1" w:rsidRDefault="00CD11F1">
      <w:pPr>
        <w:pStyle w:val="Akapitzlist"/>
        <w:numPr>
          <w:ilvl w:val="0"/>
          <w:numId w:val="34"/>
        </w:numPr>
        <w:autoSpaceDE w:val="0"/>
        <w:autoSpaceDN w:val="0"/>
        <w:adjustRightInd w:val="0"/>
        <w:spacing w:before="120" w:after="120" w:line="276" w:lineRule="auto"/>
        <w:rPr>
          <w:ins w:id="451" w:author="Jarosław Łabędzki" w:date="2017-12-18T07:32:00Z"/>
          <w:rFonts w:asciiTheme="minorHAnsi" w:hAnsiTheme="minorHAnsi"/>
          <w:szCs w:val="24"/>
          <w:rPrChange w:id="452" w:author="Jarosław Łabędzki" w:date="2017-12-18T07:32:00Z">
            <w:rPr>
              <w:ins w:id="453" w:author="Jarosław Łabędzki" w:date="2017-12-18T07:32:00Z"/>
            </w:rPr>
          </w:rPrChange>
        </w:rPr>
        <w:pPrChange w:id="454" w:author="Jarosław Łabędzki" w:date="2017-12-18T07:32:00Z">
          <w:pPr>
            <w:autoSpaceDE w:val="0"/>
            <w:autoSpaceDN w:val="0"/>
            <w:adjustRightInd w:val="0"/>
            <w:spacing w:before="120" w:after="120" w:line="276" w:lineRule="auto"/>
          </w:pPr>
        </w:pPrChange>
      </w:pPr>
      <w:ins w:id="455" w:author="Jarosław Łabędzki" w:date="2017-12-18T07:32:00Z">
        <w:r w:rsidRPr="00CD11F1">
          <w:rPr>
            <w:rFonts w:asciiTheme="minorHAnsi" w:hAnsiTheme="minorHAnsi"/>
            <w:szCs w:val="24"/>
            <w:rPrChange w:id="456" w:author="Jarosław Łabędzki" w:date="2017-12-18T07:32:00Z">
              <w:rPr/>
            </w:rPrChange>
          </w:rPr>
          <w:t>1 łączy ISDN BRA (2B+D) – miejskie</w:t>
        </w:r>
      </w:ins>
    </w:p>
    <w:p w:rsidR="00CD11F1" w:rsidRPr="00CD11F1" w:rsidRDefault="00CD11F1">
      <w:pPr>
        <w:pStyle w:val="Akapitzlist"/>
        <w:numPr>
          <w:ilvl w:val="0"/>
          <w:numId w:val="34"/>
        </w:numPr>
        <w:autoSpaceDE w:val="0"/>
        <w:autoSpaceDN w:val="0"/>
        <w:adjustRightInd w:val="0"/>
        <w:spacing w:before="120" w:after="120" w:line="276" w:lineRule="auto"/>
        <w:rPr>
          <w:ins w:id="457" w:author="Jarosław Łabędzki" w:date="2017-12-18T07:32:00Z"/>
          <w:rFonts w:asciiTheme="minorHAnsi" w:hAnsiTheme="minorHAnsi"/>
          <w:szCs w:val="24"/>
          <w:rPrChange w:id="458" w:author="Jarosław Łabędzki" w:date="2017-12-18T07:32:00Z">
            <w:rPr>
              <w:ins w:id="459" w:author="Jarosław Łabędzki" w:date="2017-12-18T07:32:00Z"/>
            </w:rPr>
          </w:rPrChange>
        </w:rPr>
        <w:pPrChange w:id="460" w:author="Jarosław Łabędzki" w:date="2017-12-18T07:32:00Z">
          <w:pPr>
            <w:autoSpaceDE w:val="0"/>
            <w:autoSpaceDN w:val="0"/>
            <w:adjustRightInd w:val="0"/>
            <w:spacing w:before="120" w:after="120" w:line="276" w:lineRule="auto"/>
          </w:pPr>
        </w:pPrChange>
      </w:pPr>
      <w:ins w:id="461" w:author="Jarosław Łabędzki" w:date="2017-12-18T07:32:00Z">
        <w:r w:rsidRPr="00CD11F1">
          <w:rPr>
            <w:rFonts w:asciiTheme="minorHAnsi" w:hAnsiTheme="minorHAnsi"/>
            <w:szCs w:val="24"/>
            <w:rPrChange w:id="462" w:author="Jarosław Łabędzki" w:date="2017-12-18T07:32:00Z">
              <w:rPr/>
            </w:rPrChange>
          </w:rPr>
          <w:t>12 analogowych portów wewnętrznych</w:t>
        </w:r>
      </w:ins>
    </w:p>
    <w:p w:rsidR="00CD11F1" w:rsidRPr="00CD11F1" w:rsidRDefault="00CD11F1">
      <w:pPr>
        <w:pStyle w:val="Akapitzlist"/>
        <w:numPr>
          <w:ilvl w:val="0"/>
          <w:numId w:val="34"/>
        </w:numPr>
        <w:autoSpaceDE w:val="0"/>
        <w:autoSpaceDN w:val="0"/>
        <w:adjustRightInd w:val="0"/>
        <w:spacing w:before="120" w:after="120" w:line="276" w:lineRule="auto"/>
        <w:rPr>
          <w:ins w:id="463" w:author="Jarosław Łabędzki" w:date="2017-12-18T07:32:00Z"/>
          <w:rFonts w:asciiTheme="minorHAnsi" w:hAnsiTheme="minorHAnsi"/>
          <w:szCs w:val="24"/>
          <w:rPrChange w:id="464" w:author="Jarosław Łabędzki" w:date="2017-12-18T07:32:00Z">
            <w:rPr>
              <w:ins w:id="465" w:author="Jarosław Łabędzki" w:date="2017-12-18T07:32:00Z"/>
            </w:rPr>
          </w:rPrChange>
        </w:rPr>
        <w:pPrChange w:id="466" w:author="Jarosław Łabędzki" w:date="2017-12-18T07:32:00Z">
          <w:pPr>
            <w:autoSpaceDE w:val="0"/>
            <w:autoSpaceDN w:val="0"/>
            <w:adjustRightInd w:val="0"/>
            <w:spacing w:before="120" w:after="120" w:line="276" w:lineRule="auto"/>
          </w:pPr>
        </w:pPrChange>
      </w:pPr>
      <w:ins w:id="467" w:author="Jarosław Łabędzki" w:date="2017-12-18T07:32:00Z">
        <w:r w:rsidRPr="00CD11F1">
          <w:rPr>
            <w:rFonts w:asciiTheme="minorHAnsi" w:hAnsiTheme="minorHAnsi"/>
            <w:szCs w:val="24"/>
            <w:rPrChange w:id="468" w:author="Jarosław Łabędzki" w:date="2017-12-18T07:32:00Z">
              <w:rPr/>
            </w:rPrChange>
          </w:rPr>
          <w:t>4 cyfrowe porty systemowe</w:t>
        </w:r>
      </w:ins>
    </w:p>
    <w:p w:rsidR="00B048B4" w:rsidRPr="007F12D5" w:rsidDel="00CD11F1" w:rsidRDefault="00B048B4" w:rsidP="00CD11F1">
      <w:pPr>
        <w:pStyle w:val="Akapitzlist"/>
        <w:numPr>
          <w:ilvl w:val="0"/>
          <w:numId w:val="18"/>
        </w:numPr>
        <w:autoSpaceDE w:val="0"/>
        <w:autoSpaceDN w:val="0"/>
        <w:adjustRightInd w:val="0"/>
        <w:spacing w:before="120" w:after="120" w:line="276" w:lineRule="auto"/>
        <w:rPr>
          <w:del w:id="469" w:author="Jarosław Łabędzki" w:date="2017-12-18T07:32:00Z"/>
          <w:rFonts w:asciiTheme="minorHAnsi" w:hAnsiTheme="minorHAnsi"/>
          <w:szCs w:val="24"/>
        </w:rPr>
      </w:pPr>
      <w:del w:id="470" w:author="Jarosław Łabędzki" w:date="2017-12-18T07:32:00Z">
        <w:r w:rsidRPr="007F12D5" w:rsidDel="00CD11F1">
          <w:rPr>
            <w:rFonts w:asciiTheme="minorHAnsi" w:hAnsiTheme="minorHAnsi"/>
            <w:szCs w:val="24"/>
          </w:rPr>
          <w:delText>współpraca z telefonami systemowymi IP i SIP</w:delText>
        </w:r>
      </w:del>
    </w:p>
    <w:p w:rsidR="00B048B4" w:rsidRPr="007F12D5" w:rsidDel="00CD11F1" w:rsidRDefault="00B048B4" w:rsidP="007F12D5">
      <w:pPr>
        <w:pStyle w:val="Akapitzlist"/>
        <w:numPr>
          <w:ilvl w:val="0"/>
          <w:numId w:val="18"/>
        </w:numPr>
        <w:autoSpaceDE w:val="0"/>
        <w:autoSpaceDN w:val="0"/>
        <w:adjustRightInd w:val="0"/>
        <w:spacing w:before="120" w:after="120" w:line="276" w:lineRule="auto"/>
        <w:rPr>
          <w:del w:id="471" w:author="Jarosław Łabędzki" w:date="2017-12-18T07:32:00Z"/>
          <w:rFonts w:asciiTheme="minorHAnsi" w:hAnsiTheme="minorHAnsi"/>
          <w:szCs w:val="24"/>
        </w:rPr>
      </w:pPr>
      <w:del w:id="472" w:author="Jarosław Łabędzki" w:date="2017-12-18T07:32:00Z">
        <w:r w:rsidRPr="007F12D5" w:rsidDel="00CD11F1">
          <w:rPr>
            <w:rFonts w:asciiTheme="minorHAnsi" w:hAnsiTheme="minorHAnsi"/>
            <w:szCs w:val="24"/>
          </w:rPr>
          <w:delText>otwarte protokoły (HTTP / EbdRECP / TAPI / HOTELP / XML / CTIP)</w:delText>
        </w:r>
      </w:del>
    </w:p>
    <w:p w:rsidR="00B048B4" w:rsidRPr="007F12D5" w:rsidDel="00CD11F1" w:rsidRDefault="00B048B4" w:rsidP="007F12D5">
      <w:pPr>
        <w:pStyle w:val="Akapitzlist"/>
        <w:numPr>
          <w:ilvl w:val="0"/>
          <w:numId w:val="18"/>
        </w:numPr>
        <w:autoSpaceDE w:val="0"/>
        <w:autoSpaceDN w:val="0"/>
        <w:adjustRightInd w:val="0"/>
        <w:spacing w:before="120" w:after="120" w:line="276" w:lineRule="auto"/>
        <w:rPr>
          <w:del w:id="473" w:author="Jarosław Łabędzki" w:date="2017-12-18T07:32:00Z"/>
          <w:rFonts w:asciiTheme="minorHAnsi" w:hAnsiTheme="minorHAnsi"/>
          <w:szCs w:val="24"/>
        </w:rPr>
      </w:pPr>
      <w:del w:id="474" w:author="Jarosław Łabędzki" w:date="2017-12-18T07:32:00Z">
        <w:r w:rsidRPr="007F12D5" w:rsidDel="00CD11F1">
          <w:rPr>
            <w:rFonts w:asciiTheme="minorHAnsi" w:hAnsiTheme="minorHAnsi"/>
            <w:szCs w:val="24"/>
          </w:rPr>
          <w:delText>telefonia internetowa VoIP</w:delText>
        </w:r>
      </w:del>
    </w:p>
    <w:p w:rsidR="00B048B4" w:rsidRPr="007F12D5" w:rsidDel="00CD11F1" w:rsidRDefault="00B048B4" w:rsidP="007F12D5">
      <w:pPr>
        <w:pStyle w:val="Akapitzlist"/>
        <w:numPr>
          <w:ilvl w:val="0"/>
          <w:numId w:val="18"/>
        </w:numPr>
        <w:autoSpaceDE w:val="0"/>
        <w:autoSpaceDN w:val="0"/>
        <w:adjustRightInd w:val="0"/>
        <w:spacing w:before="120" w:after="120" w:line="276" w:lineRule="auto"/>
        <w:rPr>
          <w:del w:id="475" w:author="Jarosław Łabędzki" w:date="2017-12-18T07:32:00Z"/>
          <w:rFonts w:asciiTheme="minorHAnsi" w:hAnsiTheme="minorHAnsi"/>
          <w:szCs w:val="24"/>
        </w:rPr>
      </w:pPr>
      <w:del w:id="476" w:author="Jarosław Łabędzki" w:date="2017-12-18T07:32:00Z">
        <w:r w:rsidRPr="007F12D5" w:rsidDel="00CD11F1">
          <w:rPr>
            <w:rFonts w:asciiTheme="minorHAnsi" w:hAnsiTheme="minorHAnsi"/>
            <w:szCs w:val="24"/>
          </w:rPr>
          <w:delText>zaawansowane zarządzanie i kontrola kosztów</w:delText>
        </w:r>
      </w:del>
    </w:p>
    <w:p w:rsidR="00B048B4" w:rsidRPr="007F12D5" w:rsidDel="00CD11F1" w:rsidRDefault="00B048B4" w:rsidP="007F12D5">
      <w:pPr>
        <w:pStyle w:val="Akapitzlist"/>
        <w:numPr>
          <w:ilvl w:val="0"/>
          <w:numId w:val="18"/>
        </w:numPr>
        <w:autoSpaceDE w:val="0"/>
        <w:autoSpaceDN w:val="0"/>
        <w:adjustRightInd w:val="0"/>
        <w:spacing w:before="120" w:after="120" w:line="276" w:lineRule="auto"/>
        <w:rPr>
          <w:del w:id="477" w:author="Jarosław Łabędzki" w:date="2017-12-18T07:32:00Z"/>
          <w:rFonts w:asciiTheme="minorHAnsi" w:hAnsiTheme="minorHAnsi"/>
          <w:szCs w:val="24"/>
        </w:rPr>
      </w:pPr>
      <w:del w:id="478" w:author="Jarosław Łabędzki" w:date="2017-12-18T07:32:00Z">
        <w:r w:rsidRPr="007F12D5" w:rsidDel="00CD11F1">
          <w:rPr>
            <w:rFonts w:asciiTheme="minorHAnsi" w:hAnsiTheme="minorHAnsi"/>
            <w:szCs w:val="24"/>
          </w:rPr>
          <w:delText>zintegrowana bramka GSM</w:delText>
        </w:r>
      </w:del>
    </w:p>
    <w:p w:rsidR="00B048B4" w:rsidRPr="007F12D5" w:rsidDel="00CD11F1" w:rsidRDefault="00B048B4" w:rsidP="007F12D5">
      <w:pPr>
        <w:pStyle w:val="Akapitzlist"/>
        <w:numPr>
          <w:ilvl w:val="0"/>
          <w:numId w:val="18"/>
        </w:numPr>
        <w:autoSpaceDE w:val="0"/>
        <w:autoSpaceDN w:val="0"/>
        <w:adjustRightInd w:val="0"/>
        <w:spacing w:before="120" w:after="120" w:line="276" w:lineRule="auto"/>
        <w:rPr>
          <w:del w:id="479" w:author="Jarosław Łabędzki" w:date="2017-12-18T07:32:00Z"/>
          <w:rFonts w:asciiTheme="minorHAnsi" w:hAnsiTheme="minorHAnsi"/>
          <w:szCs w:val="24"/>
        </w:rPr>
      </w:pPr>
      <w:del w:id="480" w:author="Jarosław Łabędzki" w:date="2017-12-18T07:32:00Z">
        <w:r w:rsidRPr="007F12D5" w:rsidDel="00CD11F1">
          <w:rPr>
            <w:rFonts w:asciiTheme="minorHAnsi" w:hAnsiTheme="minorHAnsi"/>
            <w:szCs w:val="24"/>
          </w:rPr>
          <w:delText>zintegrowane nagrywanie rozmów</w:delText>
        </w:r>
      </w:del>
    </w:p>
    <w:p w:rsidR="00B048B4" w:rsidRPr="007F12D5" w:rsidDel="00CD11F1" w:rsidRDefault="00B048B4" w:rsidP="007F12D5">
      <w:pPr>
        <w:pStyle w:val="Akapitzlist"/>
        <w:numPr>
          <w:ilvl w:val="0"/>
          <w:numId w:val="18"/>
        </w:numPr>
        <w:autoSpaceDE w:val="0"/>
        <w:autoSpaceDN w:val="0"/>
        <w:adjustRightInd w:val="0"/>
        <w:spacing w:before="120" w:after="120" w:line="276" w:lineRule="auto"/>
        <w:rPr>
          <w:del w:id="481" w:author="Jarosław Łabędzki" w:date="2017-12-18T07:32:00Z"/>
          <w:rFonts w:asciiTheme="minorHAnsi" w:hAnsiTheme="minorHAnsi"/>
          <w:szCs w:val="24"/>
        </w:rPr>
      </w:pPr>
      <w:del w:id="482" w:author="Jarosław Łabędzki" w:date="2017-12-18T07:32:00Z">
        <w:r w:rsidRPr="007F12D5" w:rsidDel="00CD11F1">
          <w:rPr>
            <w:rFonts w:asciiTheme="minorHAnsi" w:hAnsiTheme="minorHAnsi"/>
            <w:szCs w:val="24"/>
          </w:rPr>
          <w:delText>sterowanie urządzeniami zewnętrznymi</w:delText>
        </w:r>
      </w:del>
    </w:p>
    <w:p w:rsidR="00B048B4" w:rsidRPr="007F12D5" w:rsidDel="00CD11F1" w:rsidRDefault="00B048B4" w:rsidP="007F12D5">
      <w:pPr>
        <w:pStyle w:val="Akapitzlist"/>
        <w:numPr>
          <w:ilvl w:val="0"/>
          <w:numId w:val="18"/>
        </w:numPr>
        <w:autoSpaceDE w:val="0"/>
        <w:autoSpaceDN w:val="0"/>
        <w:adjustRightInd w:val="0"/>
        <w:spacing w:before="120" w:after="120" w:line="276" w:lineRule="auto"/>
        <w:rPr>
          <w:del w:id="483" w:author="Jarosław Łabędzki" w:date="2017-12-18T07:32:00Z"/>
          <w:rFonts w:asciiTheme="minorHAnsi" w:hAnsiTheme="minorHAnsi"/>
          <w:szCs w:val="24"/>
        </w:rPr>
      </w:pPr>
      <w:del w:id="484" w:author="Jarosław Łabędzki" w:date="2017-12-18T07:32:00Z">
        <w:r w:rsidRPr="007F12D5" w:rsidDel="00CD11F1">
          <w:rPr>
            <w:rFonts w:asciiTheme="minorHAnsi" w:hAnsiTheme="minorHAnsi"/>
            <w:szCs w:val="24"/>
          </w:rPr>
          <w:delText>pamięć do archwizacji rozmów minimum 1Tb</w:delText>
        </w:r>
      </w:del>
    </w:p>
    <w:p w:rsidR="00B048B4" w:rsidRPr="007F12D5" w:rsidDel="00CD11F1" w:rsidRDefault="00B048B4" w:rsidP="007F12D5">
      <w:pPr>
        <w:pStyle w:val="Akapitzlist"/>
        <w:numPr>
          <w:ilvl w:val="0"/>
          <w:numId w:val="18"/>
        </w:numPr>
        <w:autoSpaceDE w:val="0"/>
        <w:autoSpaceDN w:val="0"/>
        <w:adjustRightInd w:val="0"/>
        <w:spacing w:before="120" w:after="120" w:line="276" w:lineRule="auto"/>
        <w:rPr>
          <w:del w:id="485" w:author="Jarosław Łabędzki" w:date="2017-12-18T07:32:00Z"/>
          <w:rFonts w:asciiTheme="minorHAnsi" w:hAnsiTheme="minorHAnsi"/>
          <w:szCs w:val="24"/>
        </w:rPr>
      </w:pPr>
      <w:del w:id="486" w:author="Jarosław Łabędzki" w:date="2017-12-18T07:32:00Z">
        <w:r w:rsidRPr="007F12D5" w:rsidDel="00CD11F1">
          <w:rPr>
            <w:rFonts w:asciiTheme="minorHAnsi" w:hAnsiTheme="minorHAnsi"/>
            <w:szCs w:val="24"/>
          </w:rPr>
          <w:delText>obudowa RACK</w:delText>
        </w:r>
      </w:del>
    </w:p>
    <w:p w:rsidR="00B048B4" w:rsidRPr="007F12D5" w:rsidDel="00CD11F1" w:rsidRDefault="007F6DF7" w:rsidP="007F12D5">
      <w:pPr>
        <w:pStyle w:val="Akapitzlist"/>
        <w:numPr>
          <w:ilvl w:val="0"/>
          <w:numId w:val="18"/>
        </w:numPr>
        <w:autoSpaceDE w:val="0"/>
        <w:autoSpaceDN w:val="0"/>
        <w:adjustRightInd w:val="0"/>
        <w:spacing w:before="120" w:after="120" w:line="276" w:lineRule="auto"/>
        <w:rPr>
          <w:del w:id="487" w:author="Jarosław Łabędzki" w:date="2017-12-18T07:32:00Z"/>
          <w:rFonts w:asciiTheme="minorHAnsi" w:hAnsiTheme="minorHAnsi"/>
          <w:color w:val="auto"/>
          <w:szCs w:val="24"/>
        </w:rPr>
      </w:pPr>
      <w:del w:id="488" w:author="Jarosław Łabędzki" w:date="2017-12-18T07:32:00Z">
        <w:r w:rsidRPr="007F12D5" w:rsidDel="00CD11F1">
          <w:rPr>
            <w:rFonts w:asciiTheme="minorHAnsi" w:hAnsiTheme="minorHAnsi"/>
            <w:color w:val="auto"/>
            <w:szCs w:val="24"/>
          </w:rPr>
          <w:delText>4</w:delText>
        </w:r>
        <w:r w:rsidR="00B048B4" w:rsidRPr="007F12D5" w:rsidDel="00CD11F1">
          <w:rPr>
            <w:rFonts w:asciiTheme="minorHAnsi" w:hAnsiTheme="minorHAnsi"/>
            <w:color w:val="auto"/>
            <w:szCs w:val="24"/>
          </w:rPr>
          <w:delText xml:space="preserve"> analogowych linii miejskich</w:delText>
        </w:r>
      </w:del>
    </w:p>
    <w:p w:rsidR="00B048B4" w:rsidRPr="007F12D5" w:rsidDel="00CD11F1" w:rsidRDefault="007F6DF7" w:rsidP="007F12D5">
      <w:pPr>
        <w:pStyle w:val="Akapitzlist"/>
        <w:numPr>
          <w:ilvl w:val="0"/>
          <w:numId w:val="18"/>
        </w:numPr>
        <w:autoSpaceDE w:val="0"/>
        <w:autoSpaceDN w:val="0"/>
        <w:adjustRightInd w:val="0"/>
        <w:spacing w:before="120" w:after="120" w:line="276" w:lineRule="auto"/>
        <w:rPr>
          <w:del w:id="489" w:author="Jarosław Łabędzki" w:date="2017-12-18T07:32:00Z"/>
          <w:rFonts w:asciiTheme="minorHAnsi" w:hAnsiTheme="minorHAnsi"/>
          <w:color w:val="auto"/>
          <w:szCs w:val="24"/>
        </w:rPr>
      </w:pPr>
      <w:del w:id="490" w:author="Jarosław Łabędzki" w:date="2017-12-18T07:32:00Z">
        <w:r w:rsidRPr="007F12D5" w:rsidDel="00CD11F1">
          <w:rPr>
            <w:rFonts w:asciiTheme="minorHAnsi" w:hAnsiTheme="minorHAnsi"/>
            <w:color w:val="auto"/>
            <w:szCs w:val="24"/>
          </w:rPr>
          <w:delText>1</w:delText>
        </w:r>
        <w:r w:rsidR="00B048B4" w:rsidRPr="007F12D5" w:rsidDel="00CD11F1">
          <w:rPr>
            <w:rFonts w:asciiTheme="minorHAnsi" w:hAnsiTheme="minorHAnsi"/>
            <w:color w:val="auto"/>
            <w:szCs w:val="24"/>
          </w:rPr>
          <w:delText xml:space="preserve"> łączy ISDN BRA (2B+D) – miejskie</w:delText>
        </w:r>
      </w:del>
    </w:p>
    <w:p w:rsidR="00B048B4" w:rsidRPr="007F12D5" w:rsidDel="00CD11F1" w:rsidRDefault="007F6DF7" w:rsidP="007F12D5">
      <w:pPr>
        <w:pStyle w:val="Akapitzlist"/>
        <w:numPr>
          <w:ilvl w:val="0"/>
          <w:numId w:val="18"/>
        </w:numPr>
        <w:autoSpaceDE w:val="0"/>
        <w:autoSpaceDN w:val="0"/>
        <w:adjustRightInd w:val="0"/>
        <w:spacing w:before="120" w:after="120" w:line="276" w:lineRule="auto"/>
        <w:rPr>
          <w:del w:id="491" w:author="Jarosław Łabędzki" w:date="2017-12-18T07:32:00Z"/>
          <w:rFonts w:asciiTheme="minorHAnsi" w:hAnsiTheme="minorHAnsi"/>
          <w:color w:val="auto"/>
          <w:szCs w:val="24"/>
        </w:rPr>
      </w:pPr>
      <w:del w:id="492" w:author="Jarosław Łabędzki" w:date="2017-12-18T07:32:00Z">
        <w:r w:rsidRPr="007F12D5" w:rsidDel="00CD11F1">
          <w:rPr>
            <w:rFonts w:asciiTheme="minorHAnsi" w:hAnsiTheme="minorHAnsi"/>
            <w:color w:val="auto"/>
            <w:szCs w:val="24"/>
          </w:rPr>
          <w:delText>16</w:delText>
        </w:r>
        <w:r w:rsidR="00B048B4" w:rsidRPr="007F12D5" w:rsidDel="00CD11F1">
          <w:rPr>
            <w:rFonts w:asciiTheme="minorHAnsi" w:hAnsiTheme="minorHAnsi"/>
            <w:color w:val="auto"/>
            <w:szCs w:val="24"/>
          </w:rPr>
          <w:delText xml:space="preserve"> analogowych portów wewnętrznych</w:delText>
        </w:r>
      </w:del>
    </w:p>
    <w:p w:rsidR="00B048B4" w:rsidRPr="007F12D5" w:rsidDel="00CD11F1" w:rsidRDefault="007F6DF7" w:rsidP="007F12D5">
      <w:pPr>
        <w:pStyle w:val="Akapitzlist"/>
        <w:numPr>
          <w:ilvl w:val="0"/>
          <w:numId w:val="18"/>
        </w:numPr>
        <w:autoSpaceDE w:val="0"/>
        <w:autoSpaceDN w:val="0"/>
        <w:adjustRightInd w:val="0"/>
        <w:spacing w:before="120" w:after="120" w:line="276" w:lineRule="auto"/>
        <w:rPr>
          <w:del w:id="493" w:author="Jarosław Łabędzki" w:date="2017-12-18T07:32:00Z"/>
          <w:rFonts w:asciiTheme="minorHAnsi" w:hAnsiTheme="minorHAnsi"/>
          <w:color w:val="auto"/>
          <w:szCs w:val="24"/>
        </w:rPr>
      </w:pPr>
      <w:del w:id="494" w:author="Jarosław Łabędzki" w:date="2017-12-18T07:32:00Z">
        <w:r w:rsidRPr="007F12D5" w:rsidDel="00CD11F1">
          <w:rPr>
            <w:rFonts w:asciiTheme="minorHAnsi" w:hAnsiTheme="minorHAnsi"/>
            <w:color w:val="auto"/>
            <w:szCs w:val="24"/>
          </w:rPr>
          <w:delText>24</w:delText>
        </w:r>
        <w:r w:rsidR="00B048B4" w:rsidRPr="007F12D5" w:rsidDel="00CD11F1">
          <w:rPr>
            <w:rFonts w:asciiTheme="minorHAnsi" w:hAnsiTheme="minorHAnsi"/>
            <w:color w:val="auto"/>
            <w:szCs w:val="24"/>
          </w:rPr>
          <w:delText xml:space="preserve"> cyfrowych portów systemowych (w tym IP)</w:delText>
        </w:r>
      </w:del>
    </w:p>
    <w:p w:rsidR="00B048B4" w:rsidRPr="007F12D5" w:rsidDel="00CD11F1" w:rsidRDefault="007F6DF7" w:rsidP="007F12D5">
      <w:pPr>
        <w:pStyle w:val="Akapitzlist"/>
        <w:numPr>
          <w:ilvl w:val="0"/>
          <w:numId w:val="18"/>
        </w:numPr>
        <w:autoSpaceDE w:val="0"/>
        <w:autoSpaceDN w:val="0"/>
        <w:adjustRightInd w:val="0"/>
        <w:spacing w:before="120" w:after="120" w:line="276" w:lineRule="auto"/>
        <w:rPr>
          <w:del w:id="495" w:author="Jarosław Łabędzki" w:date="2017-12-18T07:32:00Z"/>
          <w:rFonts w:asciiTheme="minorHAnsi" w:hAnsiTheme="minorHAnsi"/>
          <w:color w:val="auto"/>
          <w:szCs w:val="24"/>
        </w:rPr>
      </w:pPr>
      <w:del w:id="496" w:author="Jarosław Łabędzki" w:date="2017-12-18T07:32:00Z">
        <w:r w:rsidRPr="007F12D5" w:rsidDel="00CD11F1">
          <w:rPr>
            <w:rFonts w:asciiTheme="minorHAnsi" w:hAnsiTheme="minorHAnsi"/>
            <w:color w:val="auto"/>
            <w:szCs w:val="24"/>
          </w:rPr>
          <w:delText>48</w:delText>
        </w:r>
        <w:r w:rsidR="00B048B4" w:rsidRPr="007F12D5" w:rsidDel="00CD11F1">
          <w:rPr>
            <w:rFonts w:asciiTheme="minorHAnsi" w:hAnsiTheme="minorHAnsi"/>
            <w:color w:val="auto"/>
            <w:szCs w:val="24"/>
          </w:rPr>
          <w:delText xml:space="preserve"> </w:delText>
        </w:r>
      </w:del>
      <w:ins w:id="497" w:author="HP" w:date="2017-08-04T07:10:00Z">
        <w:del w:id="498" w:author="Jarosław Łabędzki" w:date="2017-12-18T07:32:00Z">
          <w:r w:rsidR="000856C5" w:rsidDel="00CD11F1">
            <w:rPr>
              <w:rFonts w:asciiTheme="minorHAnsi" w:hAnsiTheme="minorHAnsi"/>
              <w:color w:val="auto"/>
              <w:szCs w:val="24"/>
            </w:rPr>
            <w:delText>16</w:delText>
          </w:r>
          <w:r w:rsidR="000856C5" w:rsidRPr="007F12D5" w:rsidDel="00CD11F1">
            <w:rPr>
              <w:rFonts w:asciiTheme="minorHAnsi" w:hAnsiTheme="minorHAnsi"/>
              <w:color w:val="auto"/>
              <w:szCs w:val="24"/>
            </w:rPr>
            <w:delText xml:space="preserve"> </w:delText>
          </w:r>
        </w:del>
      </w:ins>
      <w:del w:id="499" w:author="Jarosław Łabędzki" w:date="2017-12-18T07:32:00Z">
        <w:r w:rsidR="00B048B4" w:rsidRPr="007F12D5" w:rsidDel="00CD11F1">
          <w:rPr>
            <w:rFonts w:asciiTheme="minorHAnsi" w:hAnsiTheme="minorHAnsi"/>
            <w:color w:val="auto"/>
            <w:szCs w:val="24"/>
          </w:rPr>
          <w:delText>abonentów SIP (VoIP)</w:delText>
        </w:r>
        <w:r w:rsidR="00E53E06" w:rsidDel="00CD11F1">
          <w:rPr>
            <w:rFonts w:asciiTheme="minorHAnsi" w:hAnsiTheme="minorHAnsi"/>
            <w:color w:val="auto"/>
            <w:szCs w:val="24"/>
          </w:rPr>
          <w:delText>.</w:delText>
        </w:r>
      </w:del>
    </w:p>
    <w:p w:rsidR="001A3C9E" w:rsidRDefault="001A3C9E" w:rsidP="007F12D5">
      <w:pPr>
        <w:spacing w:before="120" w:after="120" w:line="276" w:lineRule="auto"/>
      </w:pPr>
    </w:p>
    <w:p w:rsidR="00CD11F1" w:rsidRDefault="00CD11F1" w:rsidP="007F12D5">
      <w:pPr>
        <w:pStyle w:val="Nagwek6"/>
        <w:spacing w:before="120" w:after="120" w:line="276" w:lineRule="auto"/>
        <w:rPr>
          <w:ins w:id="500" w:author="Jarosław Łabędzki" w:date="2017-12-18T07:33:00Z"/>
        </w:rPr>
      </w:pPr>
    </w:p>
    <w:p w:rsidR="001A3C9E" w:rsidRDefault="001A3C9E" w:rsidP="007F12D5">
      <w:pPr>
        <w:pStyle w:val="Nagwek6"/>
        <w:spacing w:before="120" w:after="120" w:line="276" w:lineRule="auto"/>
      </w:pPr>
      <w:bookmarkStart w:id="501" w:name="_Toc501346192"/>
      <w:r>
        <w:t>6.2.4 Telefony systemowe</w:t>
      </w:r>
      <w:bookmarkEnd w:id="501"/>
      <w:r>
        <w:t xml:space="preserve"> </w:t>
      </w:r>
    </w:p>
    <w:p w:rsidR="00DA5EED" w:rsidRPr="00487DEA" w:rsidRDefault="00DA5EED" w:rsidP="00DA5EED">
      <w:pPr>
        <w:autoSpaceDE w:val="0"/>
        <w:autoSpaceDN w:val="0"/>
        <w:adjustRightInd w:val="0"/>
        <w:spacing w:after="0"/>
        <w:rPr>
          <w:rFonts w:asciiTheme="minorHAnsi" w:hAnsiTheme="minorHAnsi" w:cstheme="minorHAnsi"/>
          <w:szCs w:val="24"/>
          <w:rPrChange w:id="502" w:author="Jarosław Łabędzki" w:date="2017-12-18T07:39:00Z">
            <w:rPr>
              <w:szCs w:val="24"/>
            </w:rPr>
          </w:rPrChange>
        </w:rPr>
      </w:pPr>
      <w:r w:rsidRPr="00487DEA">
        <w:rPr>
          <w:rFonts w:asciiTheme="minorHAnsi" w:hAnsiTheme="minorHAnsi" w:cstheme="minorHAnsi"/>
          <w:szCs w:val="24"/>
          <w:rPrChange w:id="503" w:author="Jarosław Łabędzki" w:date="2017-12-18T07:39:00Z">
            <w:rPr>
              <w:szCs w:val="24"/>
            </w:rPr>
          </w:rPrChange>
        </w:rPr>
        <w:t>Specyfikacja techniczna - wymagania minimalne:</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04" w:author="Jarosław Łabędzki" w:date="2017-12-18T07:39:00Z">
            <w:rPr>
              <w:szCs w:val="24"/>
            </w:rPr>
          </w:rPrChange>
        </w:rPr>
      </w:pPr>
      <w:r w:rsidRPr="00487DEA">
        <w:rPr>
          <w:rFonts w:asciiTheme="minorHAnsi" w:hAnsiTheme="minorHAnsi" w:cstheme="minorHAnsi"/>
          <w:szCs w:val="24"/>
          <w:rPrChange w:id="505" w:author="Jarosław Łabędzki" w:date="2017-12-18T07:39:00Z">
            <w:rPr>
              <w:szCs w:val="24"/>
            </w:rPr>
          </w:rPrChange>
        </w:rPr>
        <w:t>głośnomówiący - system „</w:t>
      </w:r>
      <w:proofErr w:type="spellStart"/>
      <w:r w:rsidRPr="00487DEA">
        <w:rPr>
          <w:rFonts w:asciiTheme="minorHAnsi" w:hAnsiTheme="minorHAnsi" w:cstheme="minorHAnsi"/>
          <w:szCs w:val="24"/>
          <w:rPrChange w:id="506" w:author="Jarosław Łabędzki" w:date="2017-12-18T07:39:00Z">
            <w:rPr>
              <w:szCs w:val="24"/>
            </w:rPr>
          </w:rPrChange>
        </w:rPr>
        <w:t>HandsFree</w:t>
      </w:r>
      <w:proofErr w:type="spellEnd"/>
      <w:r w:rsidRPr="00487DEA">
        <w:rPr>
          <w:rFonts w:asciiTheme="minorHAnsi" w:hAnsiTheme="minorHAnsi" w:cstheme="minorHAnsi"/>
          <w:szCs w:val="24"/>
          <w:rPrChange w:id="507" w:author="Jarosław Łabędzki" w:date="2017-12-18T07:39:00Z">
            <w:rPr>
              <w:szCs w:val="24"/>
            </w:rPr>
          </w:rPrChange>
        </w:rPr>
        <w:t>”</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08" w:author="Jarosław Łabędzki" w:date="2017-12-18T07:39:00Z">
            <w:rPr>
              <w:szCs w:val="24"/>
            </w:rPr>
          </w:rPrChange>
        </w:rPr>
      </w:pPr>
      <w:r w:rsidRPr="00487DEA">
        <w:rPr>
          <w:rFonts w:asciiTheme="minorHAnsi" w:hAnsiTheme="minorHAnsi" w:cstheme="minorHAnsi"/>
          <w:szCs w:val="24"/>
          <w:rPrChange w:id="509" w:author="Jarosław Łabędzki" w:date="2017-12-18T07:39:00Z">
            <w:rPr>
              <w:szCs w:val="24"/>
            </w:rPr>
          </w:rPrChange>
        </w:rPr>
        <w:t>prezentacja numeru dzwoniącego</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10" w:author="Jarosław Łabędzki" w:date="2017-12-18T07:39:00Z">
            <w:rPr>
              <w:szCs w:val="24"/>
            </w:rPr>
          </w:rPrChange>
        </w:rPr>
      </w:pPr>
      <w:r w:rsidRPr="00487DEA">
        <w:rPr>
          <w:rFonts w:asciiTheme="minorHAnsi" w:hAnsiTheme="minorHAnsi" w:cstheme="minorHAnsi"/>
          <w:szCs w:val="24"/>
          <w:rPrChange w:id="511" w:author="Jarosław Łabędzki" w:date="2017-12-18T07:39:00Z">
            <w:rPr>
              <w:szCs w:val="24"/>
            </w:rPr>
          </w:rPrChange>
        </w:rPr>
        <w:t>różne rodzaje dzwonków</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12" w:author="Jarosław Łabędzki" w:date="2017-12-18T07:39:00Z">
            <w:rPr>
              <w:szCs w:val="24"/>
            </w:rPr>
          </w:rPrChange>
        </w:rPr>
      </w:pPr>
      <w:r w:rsidRPr="00487DEA">
        <w:rPr>
          <w:rFonts w:asciiTheme="minorHAnsi" w:hAnsiTheme="minorHAnsi" w:cstheme="minorHAnsi"/>
          <w:szCs w:val="24"/>
          <w:rPrChange w:id="513" w:author="Jarosław Łabędzki" w:date="2017-12-18T07:39:00Z">
            <w:rPr>
              <w:szCs w:val="24"/>
            </w:rPr>
          </w:rPrChange>
        </w:rPr>
        <w:t xml:space="preserve">Auto </w:t>
      </w:r>
      <w:proofErr w:type="spellStart"/>
      <w:r w:rsidRPr="00487DEA">
        <w:rPr>
          <w:rFonts w:asciiTheme="minorHAnsi" w:hAnsiTheme="minorHAnsi" w:cstheme="minorHAnsi"/>
          <w:szCs w:val="24"/>
          <w:rPrChange w:id="514" w:author="Jarosław Łabędzki" w:date="2017-12-18T07:39:00Z">
            <w:rPr>
              <w:szCs w:val="24"/>
            </w:rPr>
          </w:rPrChange>
        </w:rPr>
        <w:t>Redial</w:t>
      </w:r>
      <w:proofErr w:type="spellEnd"/>
      <w:r w:rsidRPr="00487DEA">
        <w:rPr>
          <w:rFonts w:asciiTheme="minorHAnsi" w:hAnsiTheme="minorHAnsi" w:cstheme="minorHAnsi"/>
          <w:szCs w:val="24"/>
          <w:rPrChange w:id="515" w:author="Jarosław Łabędzki" w:date="2017-12-18T07:39:00Z">
            <w:rPr>
              <w:szCs w:val="24"/>
            </w:rPr>
          </w:rPrChange>
        </w:rPr>
        <w:t xml:space="preserve"> – automatyczne ponowne dzwonienie</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16" w:author="Jarosław Łabędzki" w:date="2017-12-18T07:39:00Z">
            <w:rPr>
              <w:szCs w:val="24"/>
            </w:rPr>
          </w:rPrChange>
        </w:rPr>
      </w:pPr>
      <w:r w:rsidRPr="00487DEA">
        <w:rPr>
          <w:rFonts w:asciiTheme="minorHAnsi" w:hAnsiTheme="minorHAnsi" w:cstheme="minorHAnsi"/>
          <w:szCs w:val="24"/>
          <w:rPrChange w:id="517" w:author="Jarosław Łabędzki" w:date="2017-12-18T07:39:00Z">
            <w:rPr>
              <w:szCs w:val="24"/>
            </w:rPr>
          </w:rPrChange>
        </w:rPr>
        <w:t xml:space="preserve">menu w języku polskim </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18" w:author="Jarosław Łabędzki" w:date="2017-12-18T07:39:00Z">
            <w:rPr>
              <w:szCs w:val="24"/>
            </w:rPr>
          </w:rPrChange>
        </w:rPr>
      </w:pPr>
      <w:r w:rsidRPr="00487DEA">
        <w:rPr>
          <w:rFonts w:asciiTheme="minorHAnsi" w:hAnsiTheme="minorHAnsi" w:cstheme="minorHAnsi"/>
          <w:szCs w:val="24"/>
          <w:rPrChange w:id="519" w:author="Jarosław Łabędzki" w:date="2017-12-18T07:39:00Z">
            <w:rPr>
              <w:szCs w:val="24"/>
            </w:rPr>
          </w:rPrChange>
        </w:rPr>
        <w:t>min 6 klawiszy programowalnych z sygnalizacją LED</w:t>
      </w:r>
    </w:p>
    <w:p w:rsidR="00DA5EED" w:rsidRPr="00487DEA" w:rsidRDefault="00DA5EED" w:rsidP="00DA5EED">
      <w:pPr>
        <w:pStyle w:val="Akapitzlist"/>
        <w:numPr>
          <w:ilvl w:val="0"/>
          <w:numId w:val="19"/>
        </w:numPr>
        <w:spacing w:after="0"/>
        <w:rPr>
          <w:rFonts w:asciiTheme="minorHAnsi" w:hAnsiTheme="minorHAnsi" w:cstheme="minorHAnsi"/>
          <w:szCs w:val="24"/>
          <w:rPrChange w:id="520" w:author="Jarosław Łabędzki" w:date="2017-12-18T07:39:00Z">
            <w:rPr>
              <w:szCs w:val="24"/>
            </w:rPr>
          </w:rPrChange>
        </w:rPr>
      </w:pPr>
      <w:r w:rsidRPr="00487DEA">
        <w:rPr>
          <w:rFonts w:asciiTheme="minorHAnsi" w:hAnsiTheme="minorHAnsi" w:cstheme="minorHAnsi"/>
          <w:szCs w:val="24"/>
          <w:rPrChange w:id="521" w:author="Jarosław Łabędzki" w:date="2017-12-18T07:39:00Z">
            <w:rPr>
              <w:szCs w:val="24"/>
            </w:rPr>
          </w:rPrChange>
        </w:rPr>
        <w:t>sygnalizacja stanu numerów wewnętrznych i linii miejskich</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22" w:author="Jarosław Łabędzki" w:date="2017-12-18T07:39:00Z">
            <w:rPr>
              <w:szCs w:val="24"/>
            </w:rPr>
          </w:rPrChange>
        </w:rPr>
      </w:pPr>
      <w:r w:rsidRPr="00487DEA">
        <w:rPr>
          <w:rFonts w:asciiTheme="minorHAnsi" w:hAnsiTheme="minorHAnsi" w:cstheme="minorHAnsi"/>
          <w:szCs w:val="24"/>
          <w:rPrChange w:id="523" w:author="Jarosław Łabędzki" w:date="2017-12-18T07:39:00Z">
            <w:rPr>
              <w:szCs w:val="24"/>
            </w:rPr>
          </w:rPrChange>
        </w:rPr>
        <w:t>połączenie z centralą jedną parą przewodów</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24" w:author="Jarosław Łabędzki" w:date="2017-12-18T07:39:00Z">
            <w:rPr>
              <w:szCs w:val="24"/>
            </w:rPr>
          </w:rPrChange>
        </w:rPr>
      </w:pPr>
      <w:r w:rsidRPr="00487DEA">
        <w:rPr>
          <w:rFonts w:asciiTheme="minorHAnsi" w:hAnsiTheme="minorHAnsi" w:cstheme="minorHAnsi"/>
          <w:szCs w:val="24"/>
          <w:rPrChange w:id="525" w:author="Jarosław Łabędzki" w:date="2017-12-18T07:39:00Z">
            <w:rPr>
              <w:szCs w:val="24"/>
            </w:rPr>
          </w:rPrChange>
        </w:rPr>
        <w:t xml:space="preserve">możliwość dołączenia konsoli rozszerzających </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26" w:author="Jarosław Łabędzki" w:date="2017-12-18T07:39:00Z">
            <w:rPr>
              <w:szCs w:val="24"/>
            </w:rPr>
          </w:rPrChange>
        </w:rPr>
      </w:pPr>
      <w:r w:rsidRPr="00487DEA">
        <w:rPr>
          <w:rFonts w:asciiTheme="minorHAnsi" w:hAnsiTheme="minorHAnsi" w:cstheme="minorHAnsi"/>
          <w:szCs w:val="24"/>
          <w:rPrChange w:id="527" w:author="Jarosław Łabędzki" w:date="2017-12-18T07:39:00Z">
            <w:rPr>
              <w:szCs w:val="24"/>
            </w:rPr>
          </w:rPrChange>
        </w:rPr>
        <w:t>dostęp książki telefonicznej oraz spisu numerów wewnętrznych</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28" w:author="Jarosław Łabędzki" w:date="2017-12-18T07:39:00Z">
            <w:rPr>
              <w:szCs w:val="24"/>
            </w:rPr>
          </w:rPrChange>
        </w:rPr>
      </w:pPr>
      <w:r w:rsidRPr="00487DEA">
        <w:rPr>
          <w:rFonts w:asciiTheme="minorHAnsi" w:hAnsiTheme="minorHAnsi" w:cstheme="minorHAnsi"/>
          <w:szCs w:val="24"/>
          <w:rPrChange w:id="529" w:author="Jarosław Łabędzki" w:date="2017-12-18T07:39:00Z">
            <w:rPr>
              <w:szCs w:val="24"/>
            </w:rPr>
          </w:rPrChange>
        </w:rPr>
        <w:t>nawigacja podobna do aparatów komórkowych, klawisze nawigacyjne</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30" w:author="Jarosław Łabędzki" w:date="2017-12-18T07:39:00Z">
            <w:rPr>
              <w:szCs w:val="24"/>
            </w:rPr>
          </w:rPrChange>
        </w:rPr>
      </w:pPr>
      <w:r w:rsidRPr="00487DEA">
        <w:rPr>
          <w:rFonts w:asciiTheme="minorHAnsi" w:hAnsiTheme="minorHAnsi" w:cstheme="minorHAnsi"/>
          <w:szCs w:val="24"/>
          <w:rPrChange w:id="531" w:author="Jarosław Łabędzki" w:date="2017-12-18T07:39:00Z">
            <w:rPr>
              <w:szCs w:val="24"/>
            </w:rPr>
          </w:rPrChange>
        </w:rPr>
        <w:t>poruszanie się po menu za pomocą klawiszy „do przodu”, „wstecz”, „góra”, „dół”</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32" w:author="Jarosław Łabędzki" w:date="2017-12-18T07:39:00Z">
            <w:rPr>
              <w:szCs w:val="24"/>
            </w:rPr>
          </w:rPrChange>
        </w:rPr>
      </w:pPr>
      <w:r w:rsidRPr="00487DEA">
        <w:rPr>
          <w:rFonts w:asciiTheme="minorHAnsi" w:hAnsiTheme="minorHAnsi" w:cstheme="minorHAnsi"/>
          <w:szCs w:val="24"/>
          <w:rPrChange w:id="533" w:author="Jarosław Łabędzki" w:date="2017-12-18T07:39:00Z">
            <w:rPr>
              <w:szCs w:val="24"/>
            </w:rPr>
          </w:rPrChange>
        </w:rPr>
        <w:t>kontekstowe działanie klawiszy, (+,-) – głośniej ciszej</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34" w:author="Jarosław Łabędzki" w:date="2017-12-18T07:39:00Z">
            <w:rPr>
              <w:szCs w:val="24"/>
            </w:rPr>
          </w:rPrChange>
        </w:rPr>
      </w:pPr>
      <w:r w:rsidRPr="00487DEA">
        <w:rPr>
          <w:rFonts w:asciiTheme="minorHAnsi" w:hAnsiTheme="minorHAnsi" w:cstheme="minorHAnsi"/>
          <w:szCs w:val="24"/>
          <w:rPrChange w:id="535" w:author="Jarosław Łabędzki" w:date="2017-12-18T07:39:00Z">
            <w:rPr>
              <w:szCs w:val="24"/>
            </w:rPr>
          </w:rPrChange>
        </w:rPr>
        <w:t>optyczna sygnalizacja dzwonienia i nieodebranych połączeń</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36" w:author="Jarosław Łabędzki" w:date="2017-12-18T07:39:00Z">
            <w:rPr>
              <w:szCs w:val="24"/>
            </w:rPr>
          </w:rPrChange>
        </w:rPr>
      </w:pPr>
      <w:r w:rsidRPr="00487DEA">
        <w:rPr>
          <w:rFonts w:asciiTheme="minorHAnsi" w:hAnsiTheme="minorHAnsi" w:cstheme="minorHAnsi"/>
          <w:szCs w:val="24"/>
          <w:rPrChange w:id="537" w:author="Jarosław Łabędzki" w:date="2017-12-18T07:39:00Z">
            <w:rPr>
              <w:szCs w:val="24"/>
            </w:rPr>
          </w:rPrChange>
        </w:rPr>
        <w:t>podręczny spis połączeń wykonywanych, odebranych i nieodebranych</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38" w:author="Jarosław Łabędzki" w:date="2017-12-18T07:39:00Z">
            <w:rPr>
              <w:szCs w:val="24"/>
            </w:rPr>
          </w:rPrChange>
        </w:rPr>
      </w:pPr>
      <w:r w:rsidRPr="00487DEA">
        <w:rPr>
          <w:rFonts w:asciiTheme="minorHAnsi" w:hAnsiTheme="minorHAnsi" w:cstheme="minorHAnsi"/>
          <w:szCs w:val="24"/>
          <w:rPrChange w:id="539" w:author="Jarosław Łabędzki" w:date="2017-12-18T07:39:00Z">
            <w:rPr>
              <w:szCs w:val="24"/>
            </w:rPr>
          </w:rPrChange>
        </w:rPr>
        <w:t>konfiguracja jako interkom (np. do sekretarki)</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40" w:author="Jarosław Łabędzki" w:date="2017-12-18T07:39:00Z">
            <w:rPr>
              <w:szCs w:val="24"/>
            </w:rPr>
          </w:rPrChange>
        </w:rPr>
      </w:pPr>
      <w:r w:rsidRPr="00487DEA">
        <w:rPr>
          <w:rFonts w:asciiTheme="minorHAnsi" w:hAnsiTheme="minorHAnsi" w:cstheme="minorHAnsi"/>
          <w:szCs w:val="24"/>
          <w:rPrChange w:id="541" w:author="Jarosław Łabędzki" w:date="2017-12-18T07:39:00Z">
            <w:rPr>
              <w:szCs w:val="24"/>
            </w:rPr>
          </w:rPrChange>
        </w:rPr>
        <w:t>ustawienia telefonu przechowywane w centrali</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42" w:author="Jarosław Łabędzki" w:date="2017-12-18T07:39:00Z">
            <w:rPr>
              <w:szCs w:val="24"/>
            </w:rPr>
          </w:rPrChange>
        </w:rPr>
      </w:pPr>
      <w:r w:rsidRPr="00487DEA">
        <w:rPr>
          <w:rFonts w:asciiTheme="minorHAnsi" w:hAnsiTheme="minorHAnsi" w:cstheme="minorHAnsi"/>
          <w:szCs w:val="24"/>
          <w:rPrChange w:id="543" w:author="Jarosław Łabędzki" w:date="2017-12-18T07:39:00Z">
            <w:rPr>
              <w:szCs w:val="24"/>
            </w:rPr>
          </w:rPrChange>
        </w:rPr>
        <w:t>możliwość programowania ustawień programem konfiguracyjnym centrali</w:t>
      </w:r>
    </w:p>
    <w:p w:rsidR="00DA5EED" w:rsidRPr="00487DEA" w:rsidRDefault="00DA5EED" w:rsidP="00DA5EED">
      <w:pPr>
        <w:pStyle w:val="Akapitzlist"/>
        <w:numPr>
          <w:ilvl w:val="0"/>
          <w:numId w:val="19"/>
        </w:numPr>
        <w:autoSpaceDE w:val="0"/>
        <w:autoSpaceDN w:val="0"/>
        <w:adjustRightInd w:val="0"/>
        <w:spacing w:after="0"/>
        <w:rPr>
          <w:rFonts w:asciiTheme="minorHAnsi" w:hAnsiTheme="minorHAnsi" w:cstheme="minorHAnsi"/>
          <w:szCs w:val="24"/>
          <w:rPrChange w:id="544" w:author="Jarosław Łabędzki" w:date="2017-12-18T07:39:00Z">
            <w:rPr>
              <w:szCs w:val="24"/>
            </w:rPr>
          </w:rPrChange>
        </w:rPr>
      </w:pPr>
      <w:r w:rsidRPr="00487DEA">
        <w:rPr>
          <w:rFonts w:asciiTheme="minorHAnsi" w:hAnsiTheme="minorHAnsi" w:cstheme="minorHAnsi"/>
          <w:szCs w:val="24"/>
          <w:rPrChange w:id="545" w:author="Jarosław Łabędzki" w:date="2017-12-18T07:39:00Z">
            <w:rPr>
              <w:szCs w:val="24"/>
            </w:rPr>
          </w:rPrChange>
        </w:rPr>
        <w:t>możliwość podłączenia przewodowych słuchawek nagłownych</w:t>
      </w:r>
    </w:p>
    <w:p w:rsidR="001A3C9E" w:rsidRPr="00487DEA" w:rsidRDefault="001A3C9E" w:rsidP="00C921A8">
      <w:pPr>
        <w:pStyle w:val="Akapitzlist"/>
        <w:autoSpaceDE w:val="0"/>
        <w:autoSpaceDN w:val="0"/>
        <w:adjustRightInd w:val="0"/>
        <w:spacing w:before="120" w:after="120" w:line="276" w:lineRule="auto"/>
        <w:ind w:firstLine="0"/>
        <w:rPr>
          <w:rFonts w:asciiTheme="minorHAnsi" w:hAnsiTheme="minorHAnsi" w:cstheme="minorHAnsi"/>
          <w:szCs w:val="24"/>
        </w:rPr>
      </w:pPr>
    </w:p>
    <w:p w:rsidR="001A3C9E" w:rsidRPr="00415763" w:rsidRDefault="001A3C9E" w:rsidP="007F12D5">
      <w:pPr>
        <w:spacing w:before="120" w:after="120" w:line="276" w:lineRule="auto"/>
      </w:pPr>
    </w:p>
    <w:p w:rsidR="001A3C9E" w:rsidRDefault="001A3C9E" w:rsidP="007F12D5">
      <w:pPr>
        <w:pStyle w:val="Nagwek6"/>
        <w:spacing w:before="120" w:after="120" w:line="276" w:lineRule="auto"/>
      </w:pPr>
      <w:r w:rsidRPr="003E70FC">
        <w:lastRenderedPageBreak/>
        <w:t xml:space="preserve"> </w:t>
      </w:r>
      <w:bookmarkStart w:id="546" w:name="_Toc501346193"/>
      <w:r>
        <w:t>6.2.5 Konsola telefoniczna</w:t>
      </w:r>
      <w:bookmarkEnd w:id="546"/>
    </w:p>
    <w:p w:rsidR="001A3C9E" w:rsidRPr="007F12D5" w:rsidRDefault="001A3C9E" w:rsidP="007F12D5">
      <w:pPr>
        <w:pStyle w:val="Akapitzlist"/>
        <w:numPr>
          <w:ilvl w:val="0"/>
          <w:numId w:val="20"/>
        </w:numPr>
        <w:autoSpaceDE w:val="0"/>
        <w:autoSpaceDN w:val="0"/>
        <w:adjustRightInd w:val="0"/>
        <w:spacing w:before="120" w:after="120" w:line="276" w:lineRule="auto"/>
        <w:rPr>
          <w:rFonts w:asciiTheme="minorHAnsi" w:hAnsiTheme="minorHAnsi"/>
          <w:szCs w:val="24"/>
        </w:rPr>
      </w:pPr>
      <w:r w:rsidRPr="007F12D5">
        <w:rPr>
          <w:rFonts w:asciiTheme="minorHAnsi" w:hAnsiTheme="minorHAnsi"/>
          <w:szCs w:val="24"/>
        </w:rPr>
        <w:t>min 30 programowalnych klawiszy</w:t>
      </w:r>
    </w:p>
    <w:p w:rsidR="001A3C9E" w:rsidRPr="007F12D5" w:rsidRDefault="001A3C9E" w:rsidP="007F12D5">
      <w:pPr>
        <w:pStyle w:val="Akapitzlist"/>
        <w:numPr>
          <w:ilvl w:val="0"/>
          <w:numId w:val="20"/>
        </w:numPr>
        <w:autoSpaceDE w:val="0"/>
        <w:autoSpaceDN w:val="0"/>
        <w:adjustRightInd w:val="0"/>
        <w:spacing w:before="120" w:after="120" w:line="276" w:lineRule="auto"/>
        <w:rPr>
          <w:rFonts w:asciiTheme="minorHAnsi" w:hAnsiTheme="minorHAnsi"/>
          <w:szCs w:val="24"/>
        </w:rPr>
      </w:pPr>
      <w:r w:rsidRPr="007F12D5">
        <w:rPr>
          <w:rFonts w:asciiTheme="minorHAnsi" w:hAnsiTheme="minorHAnsi"/>
          <w:szCs w:val="24"/>
        </w:rPr>
        <w:t>diody LED przy programowalnych przyciskach - sygnalizacja stanu łączy przypisanych do przycisku</w:t>
      </w:r>
      <w:r w:rsidR="00E53E06">
        <w:rPr>
          <w:rFonts w:asciiTheme="minorHAnsi" w:hAnsiTheme="minorHAnsi"/>
          <w:szCs w:val="24"/>
        </w:rPr>
        <w:t>.</w:t>
      </w:r>
    </w:p>
    <w:p w:rsidR="001A3C9E" w:rsidRDefault="001A3C9E" w:rsidP="007F12D5">
      <w:pPr>
        <w:spacing w:before="120" w:after="120" w:line="276" w:lineRule="auto"/>
        <w:ind w:left="0" w:firstLine="0"/>
        <w:rPr>
          <w:rFonts w:asciiTheme="minorHAnsi" w:hAnsiTheme="minorHAnsi" w:cstheme="minorHAnsi"/>
        </w:rPr>
      </w:pPr>
    </w:p>
    <w:p w:rsidR="001A3C9E" w:rsidRPr="00BF42EB" w:rsidRDefault="001A3C9E" w:rsidP="007F12D5">
      <w:pPr>
        <w:pStyle w:val="Nagwek6"/>
        <w:spacing w:before="120" w:after="120" w:line="276" w:lineRule="auto"/>
      </w:pPr>
      <w:bookmarkStart w:id="547" w:name="_Toc501346194"/>
      <w:r>
        <w:t xml:space="preserve">6.2.6 </w:t>
      </w:r>
      <w:r w:rsidR="00B048B4">
        <w:t>Most radiowy 5Ghz</w:t>
      </w:r>
      <w:bookmarkEnd w:id="547"/>
    </w:p>
    <w:p w:rsidR="00305100" w:rsidRPr="001A0FF1" w:rsidRDefault="00305100" w:rsidP="007F12D5">
      <w:pPr>
        <w:spacing w:before="120" w:after="120" w:line="276" w:lineRule="auto"/>
        <w:ind w:left="0" w:firstLine="0"/>
        <w:rPr>
          <w:rFonts w:asciiTheme="minorHAnsi" w:hAnsiTheme="minorHAnsi" w:cstheme="minorHAnsi"/>
        </w:rPr>
      </w:pPr>
      <w:r w:rsidRPr="001A0FF1">
        <w:rPr>
          <w:rFonts w:asciiTheme="minorHAnsi" w:hAnsiTheme="minorHAnsi" w:cstheme="minorHAnsi"/>
        </w:rPr>
        <w:t xml:space="preserve">Most składa się z 2 takich samych urządzeń </w:t>
      </w:r>
      <w:r w:rsidR="006D7F7C">
        <w:rPr>
          <w:rFonts w:asciiTheme="minorHAnsi" w:hAnsiTheme="minorHAnsi" w:cstheme="minorHAnsi"/>
        </w:rPr>
        <w:t>o parametrach nie gorszych niż:</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Zakres częstotliwości</w:t>
      </w:r>
      <w:r w:rsidRPr="001A0FF1">
        <w:rPr>
          <w:rFonts w:asciiTheme="minorHAnsi" w:hAnsiTheme="minorHAnsi" w:cstheme="minorHAnsi"/>
        </w:rPr>
        <w:tab/>
        <w:t>- 5,150 - 5,875 GHz</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Procesor - min. 560 MHz</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Standardy - 802.11ac</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 xml:space="preserve">Porty - (1) 10/100/1000 </w:t>
      </w:r>
      <w:proofErr w:type="spellStart"/>
      <w:r w:rsidRPr="001A0FF1">
        <w:rPr>
          <w:rFonts w:asciiTheme="minorHAnsi" w:hAnsiTheme="minorHAnsi" w:cstheme="minorHAnsi"/>
        </w:rPr>
        <w:t>Mbps</w:t>
      </w:r>
      <w:proofErr w:type="spellEnd"/>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Pamięć</w:t>
      </w:r>
      <w:r w:rsidRPr="001A0FF1">
        <w:rPr>
          <w:rFonts w:asciiTheme="minorHAnsi" w:hAnsiTheme="minorHAnsi" w:cstheme="minorHAnsi"/>
        </w:rPr>
        <w:tab/>
        <w:t xml:space="preserve"> - min. 128 MB DDR2, 8 MB Flash</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Topologia połączeń - P2P</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 xml:space="preserve">Moc - 27 </w:t>
      </w:r>
      <w:proofErr w:type="spellStart"/>
      <w:r w:rsidRPr="001A0FF1">
        <w:rPr>
          <w:rFonts w:asciiTheme="minorHAnsi" w:hAnsiTheme="minorHAnsi" w:cstheme="minorHAnsi"/>
        </w:rPr>
        <w:t>dBm</w:t>
      </w:r>
      <w:proofErr w:type="spellEnd"/>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Tryb pracy radia - AP, Station</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Antena zintegrowana</w:t>
      </w:r>
      <w:r w:rsidRPr="001A0FF1">
        <w:rPr>
          <w:rFonts w:asciiTheme="minorHAnsi" w:hAnsiTheme="minorHAnsi" w:cstheme="minorHAnsi"/>
        </w:rPr>
        <w:tab/>
        <w:t>- Dwupolaryzacyjna HV</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 xml:space="preserve">Zysk energetyczny – min. 27 </w:t>
      </w:r>
      <w:proofErr w:type="spellStart"/>
      <w:r w:rsidRPr="001A0FF1">
        <w:rPr>
          <w:rFonts w:asciiTheme="minorHAnsi" w:hAnsiTheme="minorHAnsi" w:cstheme="minorHAnsi"/>
        </w:rPr>
        <w:t>dBi</w:t>
      </w:r>
      <w:proofErr w:type="spellEnd"/>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Szyfrowanie / standardy bezpieczeństwa - WPA2 AES</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Zarządzanie - WWW / CLI</w:t>
      </w:r>
    </w:p>
    <w:p w:rsidR="00305100" w:rsidRPr="00E53E06" w:rsidRDefault="00305100" w:rsidP="007F12D5">
      <w:pPr>
        <w:pStyle w:val="Akapitzlist"/>
        <w:numPr>
          <w:ilvl w:val="0"/>
          <w:numId w:val="31"/>
        </w:numPr>
        <w:spacing w:before="120" w:after="120" w:line="276" w:lineRule="auto"/>
        <w:rPr>
          <w:rFonts w:asciiTheme="minorHAnsi" w:hAnsiTheme="minorHAnsi" w:cstheme="minorHAnsi"/>
          <w:lang w:val="en-US"/>
        </w:rPr>
      </w:pPr>
      <w:proofErr w:type="spellStart"/>
      <w:r w:rsidRPr="00E53E06">
        <w:rPr>
          <w:rFonts w:asciiTheme="minorHAnsi" w:hAnsiTheme="minorHAnsi" w:cstheme="minorHAnsi"/>
          <w:lang w:val="en-US"/>
        </w:rPr>
        <w:t>Funkcje</w:t>
      </w:r>
      <w:proofErr w:type="spellEnd"/>
      <w:r w:rsidRPr="00E53E06">
        <w:rPr>
          <w:rFonts w:asciiTheme="minorHAnsi" w:hAnsiTheme="minorHAnsi" w:cstheme="minorHAnsi"/>
          <w:lang w:val="en-US"/>
        </w:rPr>
        <w:t xml:space="preserve"> - Web Server, SNMP, SSH Server, Telnet , Ping Watchdog, DHCP, NAT, Bridging, Routing</w:t>
      </w:r>
    </w:p>
    <w:p w:rsidR="00305100" w:rsidRPr="001A0FF1" w:rsidRDefault="00305100" w:rsidP="007F12D5">
      <w:pPr>
        <w:pStyle w:val="Akapitzlist"/>
        <w:numPr>
          <w:ilvl w:val="0"/>
          <w:numId w:val="31"/>
        </w:numPr>
        <w:spacing w:before="120" w:after="120" w:line="276" w:lineRule="auto"/>
        <w:rPr>
          <w:rFonts w:asciiTheme="minorHAnsi" w:hAnsiTheme="minorHAnsi" w:cstheme="minorHAnsi"/>
        </w:rPr>
      </w:pPr>
      <w:r w:rsidRPr="001A0FF1">
        <w:rPr>
          <w:rFonts w:asciiTheme="minorHAnsi" w:hAnsiTheme="minorHAnsi" w:cstheme="minorHAnsi"/>
        </w:rPr>
        <w:t>Zasilanie - POE pasywne</w:t>
      </w:r>
    </w:p>
    <w:p w:rsidR="00305100" w:rsidRDefault="00305100" w:rsidP="007F12D5">
      <w:pPr>
        <w:pStyle w:val="Akapitzlist"/>
        <w:numPr>
          <w:ilvl w:val="0"/>
          <w:numId w:val="31"/>
        </w:numPr>
        <w:spacing w:before="120" w:after="120" w:line="276" w:lineRule="auto"/>
        <w:rPr>
          <w:ins w:id="548" w:author="Jarosław Łabędzki" w:date="2017-12-18T07:38:00Z"/>
          <w:rFonts w:asciiTheme="minorHAnsi" w:hAnsiTheme="minorHAnsi" w:cstheme="minorHAnsi"/>
        </w:rPr>
      </w:pPr>
      <w:r w:rsidRPr="001A0FF1">
        <w:rPr>
          <w:rFonts w:asciiTheme="minorHAnsi" w:hAnsiTheme="minorHAnsi" w:cstheme="minorHAnsi"/>
        </w:rPr>
        <w:t xml:space="preserve">Zasilacz - 24V, </w:t>
      </w:r>
    </w:p>
    <w:p w:rsidR="00487DEA" w:rsidRDefault="00487DEA" w:rsidP="00487DEA">
      <w:pPr>
        <w:spacing w:before="120" w:after="120" w:line="276" w:lineRule="auto"/>
        <w:rPr>
          <w:ins w:id="549" w:author="Jarosław Łabędzki" w:date="2017-12-18T07:39:00Z"/>
          <w:rFonts w:asciiTheme="minorHAnsi" w:hAnsiTheme="minorHAnsi" w:cstheme="minorHAnsi"/>
        </w:rPr>
      </w:pPr>
    </w:p>
    <w:p w:rsidR="00487DEA" w:rsidRDefault="00487DEA" w:rsidP="00487DEA">
      <w:pPr>
        <w:spacing w:before="120" w:after="120" w:line="276" w:lineRule="auto"/>
        <w:rPr>
          <w:ins w:id="550" w:author="Jarosław Łabędzki" w:date="2017-12-18T07:39:00Z"/>
          <w:rFonts w:asciiTheme="minorHAnsi" w:hAnsiTheme="minorHAnsi" w:cstheme="minorHAnsi"/>
        </w:rPr>
      </w:pPr>
    </w:p>
    <w:p w:rsidR="00487DEA" w:rsidRDefault="00487DEA" w:rsidP="00487DEA">
      <w:pPr>
        <w:spacing w:before="120" w:after="120" w:line="276" w:lineRule="auto"/>
        <w:rPr>
          <w:ins w:id="551" w:author="Jarosław Łabędzki" w:date="2017-12-18T07:39:00Z"/>
          <w:rFonts w:asciiTheme="minorHAnsi" w:hAnsiTheme="minorHAnsi" w:cstheme="minorHAnsi"/>
        </w:rPr>
      </w:pPr>
    </w:p>
    <w:p w:rsidR="00487DEA" w:rsidRDefault="00487DEA" w:rsidP="00487DEA">
      <w:pPr>
        <w:pStyle w:val="Nagwek6"/>
        <w:rPr>
          <w:ins w:id="552" w:author="Jarosław Łabędzki" w:date="2017-12-18T07:39:00Z"/>
        </w:rPr>
      </w:pPr>
      <w:bookmarkStart w:id="553" w:name="_Toc488320535"/>
      <w:bookmarkStart w:id="554" w:name="_Toc501346195"/>
      <w:ins w:id="555" w:author="Jarosław Łabędzki" w:date="2017-12-18T07:39:00Z">
        <w:r>
          <w:t>6.2.7 Access Point</w:t>
        </w:r>
        <w:bookmarkEnd w:id="553"/>
        <w:bookmarkEnd w:id="554"/>
      </w:ins>
    </w:p>
    <w:p w:rsidR="00487DEA" w:rsidRDefault="00487DEA" w:rsidP="00487DEA">
      <w:pPr>
        <w:spacing w:after="0" w:line="256" w:lineRule="auto"/>
        <w:ind w:left="0" w:firstLine="0"/>
        <w:rPr>
          <w:ins w:id="556" w:author="Jarosław Łabędzki" w:date="2017-12-18T07:39:00Z"/>
          <w:rFonts w:asciiTheme="minorHAnsi" w:hAnsiTheme="minorHAnsi" w:cstheme="minorHAnsi"/>
        </w:rPr>
      </w:pPr>
    </w:p>
    <w:p w:rsidR="00487DEA" w:rsidRDefault="00487DEA" w:rsidP="00487DEA">
      <w:pPr>
        <w:spacing w:after="0" w:line="256" w:lineRule="auto"/>
        <w:ind w:left="0" w:firstLine="0"/>
        <w:rPr>
          <w:ins w:id="557" w:author="Jarosław Łabędzki" w:date="2017-12-18T07:39:00Z"/>
          <w:rFonts w:asciiTheme="minorHAnsi" w:hAnsiTheme="minorHAnsi" w:cstheme="minorHAnsi"/>
        </w:rPr>
      </w:pPr>
      <w:ins w:id="558" w:author="Jarosław Łabędzki" w:date="2017-12-18T07:39:00Z">
        <w:r>
          <w:rPr>
            <w:rFonts w:asciiTheme="minorHAnsi" w:hAnsiTheme="minorHAnsi" w:cstheme="minorHAnsi"/>
          </w:rPr>
          <w:t>Specyfikacja techniczna - wymagania minimalne:</w:t>
        </w:r>
      </w:ins>
    </w:p>
    <w:p w:rsidR="00487DEA" w:rsidRDefault="00487DEA" w:rsidP="00487DEA">
      <w:pPr>
        <w:pStyle w:val="Akapitzlist"/>
        <w:numPr>
          <w:ilvl w:val="0"/>
          <w:numId w:val="35"/>
        </w:numPr>
        <w:spacing w:after="0" w:line="256" w:lineRule="auto"/>
        <w:rPr>
          <w:ins w:id="559" w:author="Jarosław Łabędzki" w:date="2017-12-18T07:39:00Z"/>
          <w:rFonts w:asciiTheme="minorHAnsi" w:hAnsiTheme="minorHAnsi" w:cstheme="minorHAnsi"/>
        </w:rPr>
      </w:pPr>
      <w:ins w:id="560" w:author="Jarosław Łabędzki" w:date="2017-12-18T07:39:00Z">
        <w:r>
          <w:rPr>
            <w:rFonts w:asciiTheme="minorHAnsi" w:hAnsiTheme="minorHAnsi" w:cstheme="minorHAnsi"/>
          </w:rPr>
          <w:t xml:space="preserve">Moc nadajnika – 2.4 GHz: 24 </w:t>
        </w:r>
        <w:proofErr w:type="spellStart"/>
        <w:r>
          <w:rPr>
            <w:rFonts w:asciiTheme="minorHAnsi" w:hAnsiTheme="minorHAnsi" w:cstheme="minorHAnsi"/>
          </w:rPr>
          <w:t>dBm</w:t>
        </w:r>
        <w:proofErr w:type="spellEnd"/>
        <w:r>
          <w:rPr>
            <w:rFonts w:asciiTheme="minorHAnsi" w:hAnsiTheme="minorHAnsi" w:cstheme="minorHAnsi"/>
          </w:rPr>
          <w:t xml:space="preserve">, 5 GHz: 22 </w:t>
        </w:r>
        <w:proofErr w:type="spellStart"/>
        <w:r>
          <w:rPr>
            <w:rFonts w:asciiTheme="minorHAnsi" w:hAnsiTheme="minorHAnsi" w:cstheme="minorHAnsi"/>
          </w:rPr>
          <w:t>dBm</w:t>
        </w:r>
        <w:proofErr w:type="spellEnd"/>
      </w:ins>
    </w:p>
    <w:p w:rsidR="00487DEA" w:rsidRDefault="00487DEA" w:rsidP="00487DEA">
      <w:pPr>
        <w:pStyle w:val="Akapitzlist"/>
        <w:numPr>
          <w:ilvl w:val="0"/>
          <w:numId w:val="35"/>
        </w:numPr>
        <w:spacing w:after="0" w:line="256" w:lineRule="auto"/>
        <w:rPr>
          <w:ins w:id="561" w:author="Jarosław Łabędzki" w:date="2017-12-18T07:39:00Z"/>
          <w:rFonts w:asciiTheme="minorHAnsi" w:hAnsiTheme="minorHAnsi" w:cstheme="minorHAnsi"/>
        </w:rPr>
      </w:pPr>
      <w:ins w:id="562" w:author="Jarosław Łabędzki" w:date="2017-12-18T07:39:00Z">
        <w:r>
          <w:rPr>
            <w:rFonts w:asciiTheme="minorHAnsi" w:hAnsiTheme="minorHAnsi" w:cstheme="minorHAnsi"/>
          </w:rPr>
          <w:t>Antena - Dual</w:t>
        </w:r>
        <w:r>
          <w:rPr>
            <w:rFonts w:ascii="Cambria Math" w:hAnsi="Cambria Math" w:cs="Cambria Math"/>
          </w:rPr>
          <w:noBreakHyphen/>
        </w:r>
        <w:r>
          <w:rPr>
            <w:rFonts w:asciiTheme="minorHAnsi" w:hAnsiTheme="minorHAnsi" w:cstheme="minorHAnsi"/>
          </w:rPr>
          <w:t xml:space="preserve">Band </w:t>
        </w:r>
        <w:proofErr w:type="spellStart"/>
        <w:r>
          <w:rPr>
            <w:rFonts w:asciiTheme="minorHAnsi" w:hAnsiTheme="minorHAnsi" w:cstheme="minorHAnsi"/>
          </w:rPr>
          <w:t>Antenna</w:t>
        </w:r>
        <w:proofErr w:type="spellEnd"/>
        <w:r>
          <w:rPr>
            <w:rFonts w:asciiTheme="minorHAnsi" w:hAnsiTheme="minorHAnsi" w:cstheme="minorHAnsi"/>
          </w:rPr>
          <w:t xml:space="preserve">, 2.4 GHz: 3 </w:t>
        </w:r>
        <w:proofErr w:type="spellStart"/>
        <w:r>
          <w:rPr>
            <w:rFonts w:asciiTheme="minorHAnsi" w:hAnsiTheme="minorHAnsi" w:cstheme="minorHAnsi"/>
          </w:rPr>
          <w:t>dBi</w:t>
        </w:r>
        <w:proofErr w:type="spellEnd"/>
        <w:r>
          <w:rPr>
            <w:rFonts w:asciiTheme="minorHAnsi" w:hAnsiTheme="minorHAnsi" w:cstheme="minorHAnsi"/>
          </w:rPr>
          <w:t xml:space="preserve">, 5 GHz: 6 </w:t>
        </w:r>
        <w:proofErr w:type="spellStart"/>
        <w:r>
          <w:rPr>
            <w:rFonts w:asciiTheme="minorHAnsi" w:hAnsiTheme="minorHAnsi" w:cstheme="minorHAnsi"/>
          </w:rPr>
          <w:t>dBi</w:t>
        </w:r>
        <w:proofErr w:type="spellEnd"/>
      </w:ins>
    </w:p>
    <w:p w:rsidR="00487DEA" w:rsidRDefault="00487DEA" w:rsidP="00487DEA">
      <w:pPr>
        <w:pStyle w:val="Akapitzlist"/>
        <w:numPr>
          <w:ilvl w:val="0"/>
          <w:numId w:val="35"/>
        </w:numPr>
        <w:spacing w:after="0" w:line="256" w:lineRule="auto"/>
        <w:rPr>
          <w:ins w:id="563" w:author="Jarosław Łabędzki" w:date="2017-12-18T07:39:00Z"/>
          <w:rFonts w:asciiTheme="minorHAnsi" w:hAnsiTheme="minorHAnsi" w:cstheme="minorHAnsi"/>
        </w:rPr>
      </w:pPr>
      <w:ins w:id="564" w:author="Jarosław Łabędzki" w:date="2017-12-18T07:39:00Z">
        <w:r>
          <w:rPr>
            <w:rFonts w:asciiTheme="minorHAnsi" w:hAnsiTheme="minorHAnsi" w:cstheme="minorHAnsi"/>
          </w:rPr>
          <w:t>Możliwość scentralizowanego zarządzania</w:t>
        </w:r>
      </w:ins>
    </w:p>
    <w:p w:rsidR="00487DEA" w:rsidRDefault="00487DEA" w:rsidP="00487DEA">
      <w:pPr>
        <w:pStyle w:val="Akapitzlist"/>
        <w:numPr>
          <w:ilvl w:val="0"/>
          <w:numId w:val="35"/>
        </w:numPr>
        <w:spacing w:after="0" w:line="256" w:lineRule="auto"/>
        <w:rPr>
          <w:ins w:id="565" w:author="Jarosław Łabędzki" w:date="2017-12-18T07:39:00Z"/>
          <w:rFonts w:asciiTheme="minorHAnsi" w:hAnsiTheme="minorHAnsi" w:cstheme="minorHAnsi"/>
        </w:rPr>
      </w:pPr>
      <w:ins w:id="566" w:author="Jarosław Łabędzki" w:date="2017-12-18T07:39:00Z">
        <w:r>
          <w:rPr>
            <w:rFonts w:asciiTheme="minorHAnsi" w:hAnsiTheme="minorHAnsi" w:cstheme="minorHAnsi"/>
          </w:rPr>
          <w:t>Gniazda sieciowe – min 1x 10/100/1000</w:t>
        </w:r>
      </w:ins>
    </w:p>
    <w:p w:rsidR="00487DEA" w:rsidRDefault="00487DEA" w:rsidP="00487DEA">
      <w:pPr>
        <w:pStyle w:val="Akapitzlist"/>
        <w:numPr>
          <w:ilvl w:val="0"/>
          <w:numId w:val="35"/>
        </w:numPr>
        <w:spacing w:after="0" w:line="256" w:lineRule="auto"/>
        <w:rPr>
          <w:ins w:id="567" w:author="Jarosław Łabędzki" w:date="2017-12-18T07:39:00Z"/>
          <w:rFonts w:asciiTheme="minorHAnsi" w:hAnsiTheme="minorHAnsi" w:cstheme="minorHAnsi"/>
        </w:rPr>
      </w:pPr>
      <w:ins w:id="568" w:author="Jarosław Łabędzki" w:date="2017-12-18T07:39:00Z">
        <w:r>
          <w:rPr>
            <w:rFonts w:asciiTheme="minorHAnsi" w:hAnsiTheme="minorHAnsi" w:cstheme="minorHAnsi"/>
          </w:rPr>
          <w:t>Zasilanie – POE</w:t>
        </w:r>
      </w:ins>
    </w:p>
    <w:p w:rsidR="00487DEA" w:rsidRDefault="00487DEA" w:rsidP="00487DEA">
      <w:pPr>
        <w:pStyle w:val="Akapitzlist"/>
        <w:numPr>
          <w:ilvl w:val="0"/>
          <w:numId w:val="35"/>
        </w:numPr>
        <w:spacing w:after="0" w:line="256" w:lineRule="auto"/>
        <w:rPr>
          <w:ins w:id="569" w:author="Jarosław Łabędzki" w:date="2017-12-18T07:39:00Z"/>
          <w:rFonts w:asciiTheme="minorHAnsi" w:hAnsiTheme="minorHAnsi" w:cstheme="minorHAnsi"/>
        </w:rPr>
      </w:pPr>
      <w:ins w:id="570" w:author="Jarosław Łabędzki" w:date="2017-12-18T07:39:00Z">
        <w:r>
          <w:rPr>
            <w:rFonts w:asciiTheme="minorHAnsi" w:hAnsiTheme="minorHAnsi" w:cstheme="minorHAnsi"/>
          </w:rPr>
          <w:t>Montaż – ścienne, sufitowe ( zestawie)</w:t>
        </w:r>
      </w:ins>
    </w:p>
    <w:p w:rsidR="00487DEA" w:rsidRDefault="00487DEA" w:rsidP="00487DEA">
      <w:pPr>
        <w:pStyle w:val="Akapitzlist"/>
        <w:numPr>
          <w:ilvl w:val="0"/>
          <w:numId w:val="35"/>
        </w:numPr>
        <w:spacing w:after="0" w:line="256" w:lineRule="auto"/>
        <w:rPr>
          <w:ins w:id="571" w:author="Jarosław Łabędzki" w:date="2017-12-18T07:39:00Z"/>
          <w:rFonts w:asciiTheme="minorHAnsi" w:hAnsiTheme="minorHAnsi" w:cstheme="minorHAnsi"/>
        </w:rPr>
      </w:pPr>
      <w:ins w:id="572" w:author="Jarosław Łabędzki" w:date="2017-12-18T07:39:00Z">
        <w:r>
          <w:rPr>
            <w:rFonts w:asciiTheme="minorHAnsi" w:hAnsiTheme="minorHAnsi" w:cstheme="minorHAnsi"/>
          </w:rPr>
          <w:t>Standardy sieciowe</w:t>
        </w:r>
      </w:ins>
    </w:p>
    <w:p w:rsidR="00487DEA" w:rsidRDefault="00487DEA" w:rsidP="00487DEA">
      <w:pPr>
        <w:pStyle w:val="Akapitzlist"/>
        <w:numPr>
          <w:ilvl w:val="0"/>
          <w:numId w:val="36"/>
        </w:numPr>
        <w:spacing w:after="0" w:line="256" w:lineRule="auto"/>
        <w:rPr>
          <w:ins w:id="573" w:author="Jarosław Łabędzki" w:date="2017-12-18T07:39:00Z"/>
          <w:rFonts w:asciiTheme="minorHAnsi" w:hAnsiTheme="minorHAnsi" w:cstheme="minorHAnsi"/>
        </w:rPr>
      </w:pPr>
      <w:ins w:id="574" w:author="Jarosław Łabędzki" w:date="2017-12-18T07:39:00Z">
        <w:r>
          <w:rPr>
            <w:rFonts w:asciiTheme="minorHAnsi" w:hAnsiTheme="minorHAnsi" w:cstheme="minorHAnsi"/>
          </w:rPr>
          <w:t>IEEE 802.11a</w:t>
        </w:r>
      </w:ins>
    </w:p>
    <w:p w:rsidR="00487DEA" w:rsidRDefault="00487DEA" w:rsidP="00487DEA">
      <w:pPr>
        <w:pStyle w:val="Akapitzlist"/>
        <w:numPr>
          <w:ilvl w:val="0"/>
          <w:numId w:val="36"/>
        </w:numPr>
        <w:spacing w:after="0" w:line="256" w:lineRule="auto"/>
        <w:rPr>
          <w:ins w:id="575" w:author="Jarosław Łabędzki" w:date="2017-12-18T07:39:00Z"/>
          <w:rFonts w:asciiTheme="minorHAnsi" w:hAnsiTheme="minorHAnsi" w:cstheme="minorHAnsi"/>
        </w:rPr>
      </w:pPr>
      <w:ins w:id="576" w:author="Jarosław Łabędzki" w:date="2017-12-18T07:39:00Z">
        <w:r>
          <w:rPr>
            <w:rFonts w:asciiTheme="minorHAnsi" w:hAnsiTheme="minorHAnsi" w:cstheme="minorHAnsi"/>
          </w:rPr>
          <w:t>IEEE 802.11b</w:t>
        </w:r>
      </w:ins>
    </w:p>
    <w:p w:rsidR="00487DEA" w:rsidRDefault="00487DEA" w:rsidP="00487DEA">
      <w:pPr>
        <w:pStyle w:val="Akapitzlist"/>
        <w:numPr>
          <w:ilvl w:val="0"/>
          <w:numId w:val="36"/>
        </w:numPr>
        <w:spacing w:after="0" w:line="256" w:lineRule="auto"/>
        <w:rPr>
          <w:ins w:id="577" w:author="Jarosław Łabędzki" w:date="2017-12-18T07:39:00Z"/>
          <w:rFonts w:asciiTheme="minorHAnsi" w:hAnsiTheme="minorHAnsi" w:cstheme="minorHAnsi"/>
        </w:rPr>
      </w:pPr>
      <w:ins w:id="578" w:author="Jarosław Łabędzki" w:date="2017-12-18T07:39:00Z">
        <w:r>
          <w:rPr>
            <w:rFonts w:asciiTheme="minorHAnsi" w:hAnsiTheme="minorHAnsi" w:cstheme="minorHAnsi"/>
          </w:rPr>
          <w:lastRenderedPageBreak/>
          <w:t>IEEE 802.11g</w:t>
        </w:r>
      </w:ins>
    </w:p>
    <w:p w:rsidR="00487DEA" w:rsidRDefault="00487DEA" w:rsidP="00487DEA">
      <w:pPr>
        <w:pStyle w:val="Akapitzlist"/>
        <w:numPr>
          <w:ilvl w:val="0"/>
          <w:numId w:val="36"/>
        </w:numPr>
        <w:spacing w:after="0" w:line="256" w:lineRule="auto"/>
        <w:rPr>
          <w:ins w:id="579" w:author="Jarosław Łabędzki" w:date="2017-12-18T07:39:00Z"/>
          <w:rFonts w:asciiTheme="minorHAnsi" w:hAnsiTheme="minorHAnsi" w:cstheme="minorHAnsi"/>
        </w:rPr>
      </w:pPr>
      <w:ins w:id="580" w:author="Jarosław Łabędzki" w:date="2017-12-18T07:39:00Z">
        <w:r>
          <w:rPr>
            <w:rFonts w:asciiTheme="minorHAnsi" w:hAnsiTheme="minorHAnsi" w:cstheme="minorHAnsi"/>
          </w:rPr>
          <w:t>IEEE 802.11n</w:t>
        </w:r>
      </w:ins>
    </w:p>
    <w:p w:rsidR="00487DEA" w:rsidRDefault="00487DEA" w:rsidP="00487DEA">
      <w:pPr>
        <w:pStyle w:val="Akapitzlist"/>
        <w:numPr>
          <w:ilvl w:val="0"/>
          <w:numId w:val="36"/>
        </w:numPr>
        <w:spacing w:after="0" w:line="256" w:lineRule="auto"/>
        <w:rPr>
          <w:ins w:id="581" w:author="Jarosław Łabędzki" w:date="2017-12-18T07:39:00Z"/>
          <w:rFonts w:asciiTheme="minorHAnsi" w:hAnsiTheme="minorHAnsi" w:cstheme="minorHAnsi"/>
        </w:rPr>
      </w:pPr>
      <w:ins w:id="582" w:author="Jarosław Łabędzki" w:date="2017-12-18T07:39:00Z">
        <w:r>
          <w:rPr>
            <w:rFonts w:asciiTheme="minorHAnsi" w:hAnsiTheme="minorHAnsi" w:cstheme="minorHAnsi"/>
          </w:rPr>
          <w:t>IEEE 802.1ac</w:t>
        </w:r>
      </w:ins>
    </w:p>
    <w:p w:rsidR="00487DEA" w:rsidRDefault="00487DEA" w:rsidP="00487DEA">
      <w:pPr>
        <w:pStyle w:val="Akapitzlist"/>
        <w:numPr>
          <w:ilvl w:val="0"/>
          <w:numId w:val="36"/>
        </w:numPr>
        <w:spacing w:after="0" w:line="256" w:lineRule="auto"/>
        <w:rPr>
          <w:ins w:id="583" w:author="Jarosław Łabędzki" w:date="2017-12-18T07:39:00Z"/>
          <w:rFonts w:asciiTheme="minorHAnsi" w:hAnsiTheme="minorHAnsi" w:cstheme="minorHAnsi"/>
        </w:rPr>
      </w:pPr>
      <w:ins w:id="584" w:author="Jarosław Łabędzki" w:date="2017-12-18T07:39:00Z">
        <w:r>
          <w:rPr>
            <w:rFonts w:asciiTheme="minorHAnsi" w:hAnsiTheme="minorHAnsi" w:cstheme="minorHAnsi"/>
          </w:rPr>
          <w:t>IEEE 802.1q</w:t>
        </w:r>
      </w:ins>
    </w:p>
    <w:p w:rsidR="00487DEA" w:rsidRDefault="00487DEA" w:rsidP="00487DEA">
      <w:pPr>
        <w:pStyle w:val="Akapitzlist"/>
        <w:numPr>
          <w:ilvl w:val="0"/>
          <w:numId w:val="37"/>
        </w:numPr>
        <w:spacing w:after="0" w:line="256" w:lineRule="auto"/>
        <w:rPr>
          <w:ins w:id="585" w:author="Jarosław Łabędzki" w:date="2017-12-18T07:39:00Z"/>
          <w:rFonts w:asciiTheme="minorHAnsi" w:hAnsiTheme="minorHAnsi" w:cstheme="minorHAnsi"/>
        </w:rPr>
      </w:pPr>
      <w:ins w:id="586" w:author="Jarosław Łabędzki" w:date="2017-12-18T07:39:00Z">
        <w:r>
          <w:rPr>
            <w:rFonts w:asciiTheme="minorHAnsi" w:hAnsiTheme="minorHAnsi" w:cstheme="minorHAnsi"/>
          </w:rPr>
          <w:t>Zabezpieczenia</w:t>
        </w:r>
      </w:ins>
    </w:p>
    <w:p w:rsidR="00487DEA" w:rsidRDefault="00487DEA" w:rsidP="00487DEA">
      <w:pPr>
        <w:pStyle w:val="Akapitzlist"/>
        <w:numPr>
          <w:ilvl w:val="0"/>
          <w:numId w:val="38"/>
        </w:numPr>
        <w:spacing w:after="0" w:line="256" w:lineRule="auto"/>
        <w:rPr>
          <w:ins w:id="587" w:author="Jarosław Łabędzki" w:date="2017-12-18T07:39:00Z"/>
          <w:rFonts w:asciiTheme="minorHAnsi" w:hAnsiTheme="minorHAnsi" w:cstheme="minorHAnsi"/>
        </w:rPr>
      </w:pPr>
      <w:ins w:id="588" w:author="Jarosław Łabędzki" w:date="2017-12-18T07:39:00Z">
        <w:r>
          <w:rPr>
            <w:rFonts w:asciiTheme="minorHAnsi" w:hAnsiTheme="minorHAnsi" w:cstheme="minorHAnsi"/>
          </w:rPr>
          <w:t>AES</w:t>
        </w:r>
      </w:ins>
    </w:p>
    <w:p w:rsidR="00487DEA" w:rsidRDefault="00487DEA" w:rsidP="00487DEA">
      <w:pPr>
        <w:pStyle w:val="Akapitzlist"/>
        <w:numPr>
          <w:ilvl w:val="0"/>
          <w:numId w:val="38"/>
        </w:numPr>
        <w:spacing w:after="0" w:line="256" w:lineRule="auto"/>
        <w:rPr>
          <w:ins w:id="589" w:author="Jarosław Łabędzki" w:date="2017-12-18T07:39:00Z"/>
          <w:rFonts w:asciiTheme="minorHAnsi" w:hAnsiTheme="minorHAnsi" w:cstheme="minorHAnsi"/>
        </w:rPr>
      </w:pPr>
      <w:ins w:id="590" w:author="Jarosław Łabędzki" w:date="2017-12-18T07:39:00Z">
        <w:r>
          <w:rPr>
            <w:rFonts w:asciiTheme="minorHAnsi" w:hAnsiTheme="minorHAnsi" w:cstheme="minorHAnsi"/>
          </w:rPr>
          <w:t>TKIP</w:t>
        </w:r>
      </w:ins>
    </w:p>
    <w:p w:rsidR="00487DEA" w:rsidRDefault="00487DEA" w:rsidP="00487DEA">
      <w:pPr>
        <w:pStyle w:val="Akapitzlist"/>
        <w:numPr>
          <w:ilvl w:val="0"/>
          <w:numId w:val="38"/>
        </w:numPr>
        <w:spacing w:after="0" w:line="256" w:lineRule="auto"/>
        <w:rPr>
          <w:ins w:id="591" w:author="Jarosław Łabędzki" w:date="2017-12-18T07:39:00Z"/>
          <w:rFonts w:asciiTheme="minorHAnsi" w:hAnsiTheme="minorHAnsi" w:cstheme="minorHAnsi"/>
        </w:rPr>
      </w:pPr>
      <w:ins w:id="592" w:author="Jarosław Łabędzki" w:date="2017-12-18T07:39:00Z">
        <w:r>
          <w:rPr>
            <w:rFonts w:asciiTheme="minorHAnsi" w:hAnsiTheme="minorHAnsi" w:cstheme="minorHAnsi"/>
          </w:rPr>
          <w:t>WEP</w:t>
        </w:r>
      </w:ins>
    </w:p>
    <w:p w:rsidR="00487DEA" w:rsidRDefault="00487DEA" w:rsidP="00487DEA">
      <w:pPr>
        <w:pStyle w:val="Akapitzlist"/>
        <w:numPr>
          <w:ilvl w:val="0"/>
          <w:numId w:val="38"/>
        </w:numPr>
        <w:spacing w:after="0" w:line="256" w:lineRule="auto"/>
        <w:rPr>
          <w:ins w:id="593" w:author="Jarosław Łabędzki" w:date="2017-12-18T07:39:00Z"/>
          <w:rFonts w:asciiTheme="minorHAnsi" w:hAnsiTheme="minorHAnsi" w:cstheme="minorHAnsi"/>
        </w:rPr>
      </w:pPr>
      <w:ins w:id="594" w:author="Jarosław Łabędzki" w:date="2017-12-18T07:39:00Z">
        <w:r>
          <w:rPr>
            <w:rFonts w:asciiTheme="minorHAnsi" w:hAnsiTheme="minorHAnsi" w:cstheme="minorHAnsi"/>
          </w:rPr>
          <w:t>WPA</w:t>
        </w:r>
      </w:ins>
    </w:p>
    <w:p w:rsidR="00487DEA" w:rsidRDefault="00487DEA" w:rsidP="00487DEA">
      <w:pPr>
        <w:pStyle w:val="Akapitzlist"/>
        <w:numPr>
          <w:ilvl w:val="0"/>
          <w:numId w:val="38"/>
        </w:numPr>
        <w:spacing w:after="0" w:line="256" w:lineRule="auto"/>
        <w:rPr>
          <w:ins w:id="595" w:author="Jarosław Łabędzki" w:date="2017-12-18T07:39:00Z"/>
          <w:rFonts w:asciiTheme="minorHAnsi" w:hAnsiTheme="minorHAnsi" w:cstheme="minorHAnsi"/>
        </w:rPr>
      </w:pPr>
      <w:ins w:id="596" w:author="Jarosław Łabędzki" w:date="2017-12-18T07:39:00Z">
        <w:r>
          <w:rPr>
            <w:rFonts w:asciiTheme="minorHAnsi" w:hAnsiTheme="minorHAnsi" w:cstheme="minorHAnsi"/>
          </w:rPr>
          <w:t>WPA-PSK</w:t>
        </w:r>
      </w:ins>
    </w:p>
    <w:p w:rsidR="00487DEA" w:rsidRDefault="00487DEA" w:rsidP="00487DEA">
      <w:pPr>
        <w:pStyle w:val="Akapitzlist"/>
        <w:numPr>
          <w:ilvl w:val="0"/>
          <w:numId w:val="38"/>
        </w:numPr>
        <w:spacing w:after="0" w:line="256" w:lineRule="auto"/>
        <w:rPr>
          <w:ins w:id="597" w:author="Jarosław Łabędzki" w:date="2017-12-18T07:39:00Z"/>
          <w:rFonts w:asciiTheme="minorHAnsi" w:hAnsiTheme="minorHAnsi" w:cstheme="minorHAnsi"/>
        </w:rPr>
      </w:pPr>
      <w:ins w:id="598" w:author="Jarosław Łabędzki" w:date="2017-12-18T07:39:00Z">
        <w:r>
          <w:rPr>
            <w:rFonts w:asciiTheme="minorHAnsi" w:hAnsiTheme="minorHAnsi" w:cstheme="minorHAnsi"/>
          </w:rPr>
          <w:t>WPA2</w:t>
        </w:r>
      </w:ins>
    </w:p>
    <w:p w:rsidR="00487DEA" w:rsidRDefault="00487DEA" w:rsidP="00487DEA">
      <w:pPr>
        <w:pStyle w:val="Akapitzlist"/>
        <w:numPr>
          <w:ilvl w:val="0"/>
          <w:numId w:val="39"/>
        </w:numPr>
        <w:spacing w:after="0" w:line="256" w:lineRule="auto"/>
        <w:rPr>
          <w:ins w:id="599" w:author="Jarosław Łabędzki" w:date="2017-12-18T07:39:00Z"/>
          <w:rFonts w:asciiTheme="minorHAnsi" w:hAnsiTheme="minorHAnsi" w:cstheme="minorHAnsi"/>
        </w:rPr>
      </w:pPr>
      <w:ins w:id="600" w:author="Jarosław Łabędzki" w:date="2017-12-18T07:39:00Z">
        <w:r>
          <w:rPr>
            <w:rFonts w:asciiTheme="minorHAnsi" w:hAnsiTheme="minorHAnsi" w:cstheme="minorHAnsi"/>
          </w:rPr>
          <w:t xml:space="preserve">802.11a - 6, 9, 12, 18, 24, 36, 48, 54 </w:t>
        </w:r>
        <w:proofErr w:type="spellStart"/>
        <w:r>
          <w:rPr>
            <w:rFonts w:asciiTheme="minorHAnsi" w:hAnsiTheme="minorHAnsi" w:cstheme="minorHAnsi"/>
          </w:rPr>
          <w:t>Mbps</w:t>
        </w:r>
        <w:proofErr w:type="spellEnd"/>
      </w:ins>
    </w:p>
    <w:p w:rsidR="00487DEA" w:rsidRDefault="00487DEA" w:rsidP="00487DEA">
      <w:pPr>
        <w:pStyle w:val="Akapitzlist"/>
        <w:numPr>
          <w:ilvl w:val="0"/>
          <w:numId w:val="39"/>
        </w:numPr>
        <w:spacing w:after="0" w:line="256" w:lineRule="auto"/>
        <w:rPr>
          <w:ins w:id="601" w:author="Jarosław Łabędzki" w:date="2017-12-18T07:39:00Z"/>
          <w:rFonts w:asciiTheme="minorHAnsi" w:hAnsiTheme="minorHAnsi" w:cstheme="minorHAnsi"/>
        </w:rPr>
      </w:pPr>
      <w:ins w:id="602" w:author="Jarosław Łabędzki" w:date="2017-12-18T07:39:00Z">
        <w:r>
          <w:rPr>
            <w:rFonts w:asciiTheme="minorHAnsi" w:hAnsiTheme="minorHAnsi" w:cstheme="minorHAnsi"/>
          </w:rPr>
          <w:t xml:space="preserve">802.11n - 6.5 </w:t>
        </w:r>
        <w:proofErr w:type="spellStart"/>
        <w:r>
          <w:rPr>
            <w:rFonts w:asciiTheme="minorHAnsi" w:hAnsiTheme="minorHAnsi" w:cstheme="minorHAnsi"/>
          </w:rPr>
          <w:t>Mbps</w:t>
        </w:r>
        <w:proofErr w:type="spellEnd"/>
        <w:r>
          <w:rPr>
            <w:rFonts w:asciiTheme="minorHAnsi" w:hAnsiTheme="minorHAnsi" w:cstheme="minorHAnsi"/>
          </w:rPr>
          <w:t xml:space="preserve">  do 450 </w:t>
        </w:r>
        <w:proofErr w:type="spellStart"/>
        <w:r>
          <w:rPr>
            <w:rFonts w:asciiTheme="minorHAnsi" w:hAnsiTheme="minorHAnsi" w:cstheme="minorHAnsi"/>
          </w:rPr>
          <w:t>Mbps</w:t>
        </w:r>
        <w:proofErr w:type="spellEnd"/>
        <w:r>
          <w:rPr>
            <w:rFonts w:asciiTheme="minorHAnsi" w:hAnsiTheme="minorHAnsi" w:cstheme="minorHAnsi"/>
          </w:rPr>
          <w:t xml:space="preserve">  (MCS0 </w:t>
        </w:r>
        <w:r>
          <w:rPr>
            <w:rFonts w:ascii="Cambria Math" w:hAnsi="Cambria Math" w:cs="Cambria Math"/>
          </w:rPr>
          <w:noBreakHyphen/>
        </w:r>
        <w:r>
          <w:rPr>
            <w:rFonts w:asciiTheme="minorHAnsi" w:hAnsiTheme="minorHAnsi" w:cstheme="minorHAnsi"/>
          </w:rPr>
          <w:t xml:space="preserve"> MCS23, HT 20/40)</w:t>
        </w:r>
      </w:ins>
    </w:p>
    <w:p w:rsidR="00487DEA" w:rsidRDefault="00487DEA" w:rsidP="00487DEA">
      <w:pPr>
        <w:pStyle w:val="Akapitzlist"/>
        <w:numPr>
          <w:ilvl w:val="0"/>
          <w:numId w:val="39"/>
        </w:numPr>
        <w:spacing w:after="0" w:line="256" w:lineRule="auto"/>
        <w:rPr>
          <w:ins w:id="603" w:author="Jarosław Łabędzki" w:date="2017-12-18T07:39:00Z"/>
          <w:rFonts w:asciiTheme="minorHAnsi" w:hAnsiTheme="minorHAnsi" w:cstheme="minorHAnsi"/>
        </w:rPr>
      </w:pPr>
      <w:ins w:id="604" w:author="Jarosław Łabędzki" w:date="2017-12-18T07:39:00Z">
        <w:r>
          <w:rPr>
            <w:rFonts w:asciiTheme="minorHAnsi" w:hAnsiTheme="minorHAnsi" w:cstheme="minorHAnsi"/>
          </w:rPr>
          <w:t xml:space="preserve">802.11ac - 6.5 </w:t>
        </w:r>
        <w:proofErr w:type="spellStart"/>
        <w:r>
          <w:rPr>
            <w:rFonts w:asciiTheme="minorHAnsi" w:hAnsiTheme="minorHAnsi" w:cstheme="minorHAnsi"/>
          </w:rPr>
          <w:t>Mbps</w:t>
        </w:r>
        <w:proofErr w:type="spellEnd"/>
        <w:r>
          <w:rPr>
            <w:rFonts w:asciiTheme="minorHAnsi" w:hAnsiTheme="minorHAnsi" w:cstheme="minorHAnsi"/>
          </w:rPr>
          <w:t xml:space="preserve">  do 867 </w:t>
        </w:r>
        <w:proofErr w:type="spellStart"/>
        <w:r>
          <w:rPr>
            <w:rFonts w:asciiTheme="minorHAnsi" w:hAnsiTheme="minorHAnsi" w:cstheme="minorHAnsi"/>
          </w:rPr>
          <w:t>Mbps</w:t>
        </w:r>
        <w:proofErr w:type="spellEnd"/>
        <w:r>
          <w:rPr>
            <w:rFonts w:asciiTheme="minorHAnsi" w:hAnsiTheme="minorHAnsi" w:cstheme="minorHAnsi"/>
          </w:rPr>
          <w:t xml:space="preserve">  (MCS0 </w:t>
        </w:r>
        <w:r>
          <w:rPr>
            <w:rFonts w:ascii="Cambria Math" w:hAnsi="Cambria Math" w:cs="Cambria Math"/>
          </w:rPr>
          <w:noBreakHyphen/>
        </w:r>
        <w:r>
          <w:rPr>
            <w:rFonts w:asciiTheme="minorHAnsi" w:hAnsiTheme="minorHAnsi" w:cstheme="minorHAnsi"/>
          </w:rPr>
          <w:t xml:space="preserve"> MCS9 NSS1/2, VHT 20/40/80)</w:t>
        </w:r>
      </w:ins>
    </w:p>
    <w:p w:rsidR="00487DEA" w:rsidRDefault="00487DEA" w:rsidP="00487DEA">
      <w:pPr>
        <w:pStyle w:val="Akapitzlist"/>
        <w:numPr>
          <w:ilvl w:val="0"/>
          <w:numId w:val="39"/>
        </w:numPr>
        <w:spacing w:after="0" w:line="256" w:lineRule="auto"/>
        <w:rPr>
          <w:ins w:id="605" w:author="Jarosław Łabędzki" w:date="2017-12-18T07:39:00Z"/>
          <w:rFonts w:asciiTheme="minorHAnsi" w:hAnsiTheme="minorHAnsi" w:cstheme="minorHAnsi"/>
        </w:rPr>
      </w:pPr>
      <w:ins w:id="606" w:author="Jarosław Łabędzki" w:date="2017-12-18T07:39:00Z">
        <w:r>
          <w:rPr>
            <w:rFonts w:asciiTheme="minorHAnsi" w:hAnsiTheme="minorHAnsi" w:cstheme="minorHAnsi"/>
          </w:rPr>
          <w:t xml:space="preserve">802.11b - 1, 2, 5.5, 11 </w:t>
        </w:r>
        <w:proofErr w:type="spellStart"/>
        <w:r>
          <w:rPr>
            <w:rFonts w:asciiTheme="minorHAnsi" w:hAnsiTheme="minorHAnsi" w:cstheme="minorHAnsi"/>
          </w:rPr>
          <w:t>Mbps</w:t>
        </w:r>
        <w:proofErr w:type="spellEnd"/>
      </w:ins>
    </w:p>
    <w:p w:rsidR="00487DEA" w:rsidRDefault="00487DEA" w:rsidP="00487DEA">
      <w:pPr>
        <w:pStyle w:val="Akapitzlist"/>
        <w:numPr>
          <w:ilvl w:val="0"/>
          <w:numId w:val="39"/>
        </w:numPr>
        <w:spacing w:after="0" w:line="256" w:lineRule="auto"/>
        <w:rPr>
          <w:ins w:id="607" w:author="Jarosław Łabędzki" w:date="2017-12-18T07:39:00Z"/>
          <w:rFonts w:asciiTheme="minorHAnsi" w:hAnsiTheme="minorHAnsi" w:cstheme="minorHAnsi"/>
        </w:rPr>
      </w:pPr>
      <w:ins w:id="608" w:author="Jarosław Łabędzki" w:date="2017-12-18T07:39:00Z">
        <w:r>
          <w:rPr>
            <w:rFonts w:asciiTheme="minorHAnsi" w:hAnsiTheme="minorHAnsi" w:cstheme="minorHAnsi"/>
          </w:rPr>
          <w:t xml:space="preserve">802.11g - 6, 9, 12, 18, 24, 36, 48, 54 </w:t>
        </w:r>
        <w:proofErr w:type="spellStart"/>
        <w:r>
          <w:rPr>
            <w:rFonts w:asciiTheme="minorHAnsi" w:hAnsiTheme="minorHAnsi" w:cstheme="minorHAnsi"/>
          </w:rPr>
          <w:t>Mbps</w:t>
        </w:r>
        <w:proofErr w:type="spellEnd"/>
      </w:ins>
    </w:p>
    <w:p w:rsidR="00487DEA" w:rsidRPr="00487DEA" w:rsidRDefault="00487DEA">
      <w:pPr>
        <w:spacing w:before="120" w:after="120" w:line="276" w:lineRule="auto"/>
        <w:rPr>
          <w:rFonts w:asciiTheme="minorHAnsi" w:hAnsiTheme="minorHAnsi" w:cstheme="minorHAnsi"/>
          <w:rPrChange w:id="609" w:author="Jarosław Łabędzki" w:date="2017-12-18T07:38:00Z">
            <w:rPr/>
          </w:rPrChange>
        </w:rPr>
        <w:pPrChange w:id="610" w:author="Jarosław Łabędzki" w:date="2017-12-18T07:38:00Z">
          <w:pPr>
            <w:pStyle w:val="Akapitzlist"/>
            <w:numPr>
              <w:numId w:val="31"/>
            </w:numPr>
            <w:spacing w:before="120" w:after="120" w:line="276" w:lineRule="auto"/>
            <w:ind w:hanging="360"/>
          </w:pPr>
        </w:pPrChange>
      </w:pPr>
    </w:p>
    <w:p w:rsidR="00CD11F1" w:rsidRDefault="00CD11F1" w:rsidP="007F12D5">
      <w:pPr>
        <w:pStyle w:val="Nagwek6"/>
        <w:spacing w:before="120" w:after="120" w:line="276" w:lineRule="auto"/>
        <w:rPr>
          <w:ins w:id="611" w:author="Jarosław Łabędzki" w:date="2017-12-18T07:37:00Z"/>
        </w:rPr>
      </w:pPr>
    </w:p>
    <w:p w:rsidR="00CD11F1" w:rsidRDefault="00CD11F1" w:rsidP="007F12D5">
      <w:pPr>
        <w:pStyle w:val="Nagwek6"/>
        <w:spacing w:before="120" w:after="120" w:line="276" w:lineRule="auto"/>
        <w:rPr>
          <w:ins w:id="612" w:author="Jarosław Łabędzki" w:date="2017-12-18T07:40:00Z"/>
        </w:rPr>
      </w:pPr>
    </w:p>
    <w:p w:rsidR="00487DEA" w:rsidRDefault="00487DEA" w:rsidP="00487DEA">
      <w:pPr>
        <w:rPr>
          <w:ins w:id="613" w:author="Jarosław Łabędzki" w:date="2017-12-18T07:40:00Z"/>
        </w:rPr>
      </w:pPr>
    </w:p>
    <w:p w:rsidR="00487DEA" w:rsidRDefault="00487DEA" w:rsidP="00487DEA">
      <w:pPr>
        <w:rPr>
          <w:ins w:id="614" w:author="Jarosław Łabędzki" w:date="2017-12-18T07:40:00Z"/>
        </w:rPr>
      </w:pPr>
    </w:p>
    <w:p w:rsidR="00487DEA" w:rsidRDefault="00487DEA" w:rsidP="00487DEA">
      <w:pPr>
        <w:rPr>
          <w:ins w:id="615" w:author="Jarosław Łabędzki" w:date="2017-12-18T07:40:00Z"/>
        </w:rPr>
      </w:pPr>
    </w:p>
    <w:p w:rsidR="00487DEA" w:rsidRDefault="00487DEA" w:rsidP="00487DEA">
      <w:pPr>
        <w:rPr>
          <w:ins w:id="616" w:author="Jarosław Łabędzki" w:date="2017-12-18T07:40:00Z"/>
        </w:rPr>
      </w:pPr>
    </w:p>
    <w:p w:rsidR="00487DEA" w:rsidRDefault="00487DEA" w:rsidP="00487DEA">
      <w:pPr>
        <w:rPr>
          <w:ins w:id="617" w:author="Jarosław Łabędzki" w:date="2017-12-18T07:40:00Z"/>
        </w:rPr>
      </w:pPr>
    </w:p>
    <w:p w:rsidR="00487DEA" w:rsidRDefault="00487DEA" w:rsidP="00487DEA">
      <w:pPr>
        <w:rPr>
          <w:ins w:id="618" w:author="Jarosław Łabędzki" w:date="2017-12-18T07:40:00Z"/>
        </w:rPr>
      </w:pPr>
    </w:p>
    <w:p w:rsidR="00487DEA" w:rsidRDefault="00487DEA" w:rsidP="00487DEA">
      <w:pPr>
        <w:rPr>
          <w:ins w:id="619" w:author="Jarosław Łabędzki" w:date="2017-12-18T07:40:00Z"/>
        </w:rPr>
      </w:pPr>
    </w:p>
    <w:p w:rsidR="00487DEA" w:rsidRPr="00487DEA" w:rsidRDefault="00487DEA">
      <w:pPr>
        <w:rPr>
          <w:ins w:id="620" w:author="Jarosław Łabędzki" w:date="2017-12-18T07:37:00Z"/>
        </w:rPr>
        <w:pPrChange w:id="621" w:author="Jarosław Łabędzki" w:date="2017-12-18T07:40:00Z">
          <w:pPr>
            <w:pStyle w:val="Nagwek6"/>
            <w:spacing w:before="120" w:after="120" w:line="276" w:lineRule="auto"/>
          </w:pPr>
        </w:pPrChange>
      </w:pPr>
    </w:p>
    <w:p w:rsidR="001A3C9E" w:rsidRPr="003E70FC" w:rsidRDefault="00C56FED" w:rsidP="007F12D5">
      <w:pPr>
        <w:pStyle w:val="Nagwek6"/>
        <w:spacing w:before="120" w:after="120" w:line="276" w:lineRule="auto"/>
      </w:pPr>
      <w:bookmarkStart w:id="622" w:name="_Toc501346196"/>
      <w:r>
        <w:t>7</w:t>
      </w:r>
      <w:r w:rsidR="001A3C9E">
        <w:t xml:space="preserve"> Rysunki</w:t>
      </w:r>
      <w:bookmarkEnd w:id="622"/>
    </w:p>
    <w:p w:rsidR="001A3C9E" w:rsidRPr="006D7F7C" w:rsidRDefault="001A3C9E" w:rsidP="006D7F7C">
      <w:pPr>
        <w:pStyle w:val="Nagwek6"/>
        <w:spacing w:before="120" w:after="120" w:line="276" w:lineRule="auto"/>
        <w:ind w:left="0" w:firstLine="0"/>
      </w:pPr>
      <w:r w:rsidRPr="003E70FC">
        <w:rPr>
          <w:rFonts w:asciiTheme="minorHAnsi" w:hAnsiTheme="minorHAnsi" w:cstheme="minorHAnsi"/>
        </w:rPr>
        <w:t xml:space="preserve"> </w:t>
      </w:r>
    </w:p>
    <w:p w:rsidR="001A3C9E" w:rsidRPr="001A0FF1" w:rsidRDefault="001A3C9E" w:rsidP="007F12D5">
      <w:pPr>
        <w:spacing w:before="120" w:after="120" w:line="276" w:lineRule="auto"/>
        <w:rPr>
          <w:rFonts w:asciiTheme="minorHAnsi" w:hAnsiTheme="minorHAnsi"/>
        </w:rPr>
      </w:pPr>
      <w:r w:rsidRPr="001A0FF1">
        <w:rPr>
          <w:rFonts w:asciiTheme="minorHAnsi" w:hAnsiTheme="minorHAnsi"/>
        </w:rPr>
        <w:t xml:space="preserve">- Rysunek 01 – rzut </w:t>
      </w:r>
      <w:r w:rsidR="00305100" w:rsidRPr="001A0FF1">
        <w:rPr>
          <w:rFonts w:asciiTheme="minorHAnsi" w:hAnsiTheme="minorHAnsi"/>
        </w:rPr>
        <w:t xml:space="preserve">budynku </w:t>
      </w:r>
      <w:proofErr w:type="spellStart"/>
      <w:r w:rsidR="00305100" w:rsidRPr="001A0FF1">
        <w:rPr>
          <w:rFonts w:asciiTheme="minorHAnsi" w:hAnsiTheme="minorHAnsi"/>
        </w:rPr>
        <w:t>ZBGKiM</w:t>
      </w:r>
      <w:proofErr w:type="spellEnd"/>
    </w:p>
    <w:p w:rsidR="001A3C9E" w:rsidRPr="001A0FF1" w:rsidRDefault="001A3C9E" w:rsidP="007F12D5">
      <w:pPr>
        <w:spacing w:before="120" w:after="120" w:line="276" w:lineRule="auto"/>
        <w:rPr>
          <w:rFonts w:asciiTheme="minorHAnsi" w:hAnsiTheme="minorHAnsi"/>
        </w:rPr>
      </w:pPr>
      <w:r w:rsidRPr="001A0FF1">
        <w:rPr>
          <w:rFonts w:asciiTheme="minorHAnsi" w:hAnsiTheme="minorHAnsi"/>
        </w:rPr>
        <w:t xml:space="preserve">- Rysunek 02 – </w:t>
      </w:r>
      <w:r w:rsidR="00305100" w:rsidRPr="001A0FF1">
        <w:rPr>
          <w:rFonts w:asciiTheme="minorHAnsi" w:hAnsiTheme="minorHAnsi"/>
        </w:rPr>
        <w:t>połączenie radiowe, odległości między budynkami</w:t>
      </w: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1A3C9E" w:rsidP="007F12D5">
      <w:pPr>
        <w:spacing w:before="120" w:after="120" w:line="276" w:lineRule="auto"/>
      </w:pPr>
    </w:p>
    <w:p w:rsidR="001A3C9E" w:rsidRDefault="00367706" w:rsidP="007F12D5">
      <w:pPr>
        <w:spacing w:before="120" w:after="120" w:line="276" w:lineRule="auto"/>
        <w:jc w:val="center"/>
      </w:pPr>
      <w:r>
        <w:rPr>
          <w:noProof/>
        </w:rPr>
        <w:lastRenderedPageBreak/>
        <w:drawing>
          <wp:inline distT="0" distB="0" distL="0" distR="0">
            <wp:extent cx="4286250" cy="606273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BGKiM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90672" cy="6068992"/>
                    </a:xfrm>
                    <a:prstGeom prst="rect">
                      <a:avLst/>
                    </a:prstGeom>
                  </pic:spPr>
                </pic:pic>
              </a:graphicData>
            </a:graphic>
          </wp:inline>
        </w:drawing>
      </w:r>
    </w:p>
    <w:tbl>
      <w:tblPr>
        <w:tblStyle w:val="TableGrid"/>
        <w:tblW w:w="8539" w:type="dxa"/>
        <w:tblInd w:w="199" w:type="dxa"/>
        <w:tblCellMar>
          <w:top w:w="40" w:type="dxa"/>
          <w:bottom w:w="8" w:type="dxa"/>
          <w:right w:w="35" w:type="dxa"/>
        </w:tblCellMar>
        <w:tblLook w:val="04A0" w:firstRow="1" w:lastRow="0" w:firstColumn="1" w:lastColumn="0" w:noHBand="0" w:noVBand="1"/>
      </w:tblPr>
      <w:tblGrid>
        <w:gridCol w:w="1418"/>
        <w:gridCol w:w="2350"/>
        <w:gridCol w:w="1512"/>
        <w:gridCol w:w="1238"/>
        <w:gridCol w:w="960"/>
        <w:gridCol w:w="1061"/>
      </w:tblGrid>
      <w:tr w:rsidR="001A3C9E" w:rsidRPr="003E70FC" w:rsidTr="001A3C9E">
        <w:trPr>
          <w:trHeight w:val="362"/>
        </w:trPr>
        <w:tc>
          <w:tcPr>
            <w:tcW w:w="1418" w:type="dxa"/>
            <w:tcBorders>
              <w:top w:val="single" w:sz="4" w:space="0" w:color="000000"/>
              <w:left w:val="single" w:sz="4" w:space="0" w:color="000000"/>
              <w:bottom w:val="nil"/>
              <w:right w:val="nil"/>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Inwestor: </w:t>
            </w:r>
          </w:p>
        </w:tc>
        <w:tc>
          <w:tcPr>
            <w:tcW w:w="3862" w:type="dxa"/>
            <w:gridSpan w:val="2"/>
            <w:tcBorders>
              <w:top w:val="single" w:sz="4" w:space="0" w:color="000000"/>
              <w:left w:val="nil"/>
              <w:bottom w:val="nil"/>
              <w:right w:val="nil"/>
            </w:tcBorders>
          </w:tcPr>
          <w:p w:rsidR="001A3C9E" w:rsidRPr="003E70FC" w:rsidRDefault="00367706" w:rsidP="001A0FF1">
            <w:pPr>
              <w:spacing w:after="0" w:line="276" w:lineRule="auto"/>
              <w:ind w:left="72" w:firstLine="0"/>
              <w:rPr>
                <w:rFonts w:asciiTheme="minorHAnsi" w:hAnsiTheme="minorHAnsi" w:cstheme="minorHAnsi"/>
              </w:rPr>
            </w:pPr>
            <w:r w:rsidRPr="00367706">
              <w:rPr>
                <w:rFonts w:asciiTheme="minorHAnsi" w:eastAsia="Calibri" w:hAnsiTheme="minorHAnsi" w:cstheme="minorHAnsi"/>
              </w:rPr>
              <w:t>Gmina Gryfów Śląski</w:t>
            </w:r>
          </w:p>
        </w:tc>
        <w:tc>
          <w:tcPr>
            <w:tcW w:w="2198" w:type="dxa"/>
            <w:gridSpan w:val="2"/>
            <w:tcBorders>
              <w:top w:val="single" w:sz="4" w:space="0" w:color="000000"/>
              <w:left w:val="nil"/>
              <w:bottom w:val="nil"/>
              <w:right w:val="single" w:sz="4" w:space="0" w:color="000000"/>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sz w:val="22"/>
              </w:rPr>
              <w:t xml:space="preserve">  </w:t>
            </w:r>
            <w:r w:rsidRPr="003E70FC">
              <w:rPr>
                <w:rFonts w:asciiTheme="minorHAnsi" w:eastAsia="Calibri" w:hAnsiTheme="minorHAnsi" w:cstheme="minorHAnsi"/>
                <w:sz w:val="22"/>
              </w:rPr>
              <w:tab/>
              <w:t xml:space="preserve">  </w:t>
            </w:r>
          </w:p>
        </w:tc>
        <w:tc>
          <w:tcPr>
            <w:tcW w:w="1061" w:type="dxa"/>
            <w:tcBorders>
              <w:top w:val="single" w:sz="4" w:space="0" w:color="000000"/>
              <w:left w:val="single" w:sz="4" w:space="0" w:color="000000"/>
              <w:bottom w:val="nil"/>
              <w:right w:val="single" w:sz="4" w:space="0" w:color="000000"/>
            </w:tcBorders>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i/>
                <w:sz w:val="18"/>
              </w:rPr>
              <w:t xml:space="preserve">Faza: </w:t>
            </w:r>
          </w:p>
        </w:tc>
      </w:tr>
      <w:tr w:rsidR="001A3C9E" w:rsidRPr="003E70FC" w:rsidTr="001A3C9E">
        <w:trPr>
          <w:trHeight w:val="336"/>
        </w:trPr>
        <w:tc>
          <w:tcPr>
            <w:tcW w:w="1418" w:type="dxa"/>
            <w:tcBorders>
              <w:top w:val="nil"/>
              <w:left w:val="single" w:sz="4" w:space="0" w:color="000000"/>
              <w:bottom w:val="single" w:sz="4" w:space="0" w:color="000000"/>
              <w:right w:val="nil"/>
            </w:tcBorders>
            <w:vAlign w:val="bottom"/>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  </w:t>
            </w:r>
          </w:p>
        </w:tc>
        <w:tc>
          <w:tcPr>
            <w:tcW w:w="3862" w:type="dxa"/>
            <w:gridSpan w:val="2"/>
            <w:tcBorders>
              <w:top w:val="nil"/>
              <w:left w:val="nil"/>
              <w:bottom w:val="single" w:sz="4" w:space="0" w:color="000000"/>
              <w:right w:val="nil"/>
            </w:tcBorders>
          </w:tcPr>
          <w:p w:rsidR="001A3C9E" w:rsidRPr="003E70FC" w:rsidRDefault="00367706" w:rsidP="001A0FF1">
            <w:pPr>
              <w:spacing w:after="0" w:line="276" w:lineRule="auto"/>
              <w:ind w:left="72" w:firstLine="0"/>
              <w:rPr>
                <w:rFonts w:asciiTheme="minorHAnsi" w:hAnsiTheme="minorHAnsi" w:cstheme="minorHAnsi"/>
              </w:rPr>
            </w:pPr>
            <w:r w:rsidRPr="00367706">
              <w:rPr>
                <w:rFonts w:asciiTheme="minorHAnsi" w:eastAsia="Calibri" w:hAnsiTheme="minorHAnsi" w:cstheme="minorHAnsi"/>
              </w:rPr>
              <w:t>59-620 Gryfów Śląski, Rynek 1</w:t>
            </w:r>
          </w:p>
        </w:tc>
        <w:tc>
          <w:tcPr>
            <w:tcW w:w="2198" w:type="dxa"/>
            <w:gridSpan w:val="2"/>
            <w:tcBorders>
              <w:top w:val="nil"/>
              <w:left w:val="nil"/>
              <w:bottom w:val="single" w:sz="4" w:space="0" w:color="000000"/>
              <w:right w:val="single" w:sz="4" w:space="0" w:color="000000"/>
            </w:tcBorders>
          </w:tcPr>
          <w:p w:rsidR="001A3C9E" w:rsidRPr="003E70FC" w:rsidRDefault="001A3C9E" w:rsidP="001A0FF1">
            <w:pPr>
              <w:spacing w:after="0" w:line="276" w:lineRule="auto"/>
              <w:ind w:left="558" w:firstLine="0"/>
              <w:jc w:val="center"/>
              <w:rPr>
                <w:rFonts w:asciiTheme="minorHAnsi" w:hAnsiTheme="minorHAnsi" w:cstheme="minorHAnsi"/>
              </w:rPr>
            </w:pPr>
            <w:r w:rsidRPr="003E70FC">
              <w:rPr>
                <w:rFonts w:asciiTheme="minorHAnsi" w:eastAsia="Calibri" w:hAnsiTheme="minorHAnsi" w:cstheme="minorHAnsi"/>
                <w:sz w:val="22"/>
              </w:rPr>
              <w:t xml:space="preserve">  </w:t>
            </w:r>
          </w:p>
        </w:tc>
        <w:tc>
          <w:tcPr>
            <w:tcW w:w="1061" w:type="dxa"/>
            <w:tcBorders>
              <w:top w:val="nil"/>
              <w:left w:val="single" w:sz="4" w:space="0" w:color="000000"/>
              <w:bottom w:val="single" w:sz="4" w:space="0" w:color="000000"/>
              <w:right w:val="single" w:sz="4" w:space="0" w:color="000000"/>
            </w:tcBorders>
          </w:tcPr>
          <w:p w:rsidR="001A3C9E" w:rsidRPr="003E70FC" w:rsidRDefault="001A3C9E" w:rsidP="001A0FF1">
            <w:pPr>
              <w:spacing w:after="0" w:line="276" w:lineRule="auto"/>
              <w:ind w:left="37" w:firstLine="0"/>
              <w:jc w:val="center"/>
              <w:rPr>
                <w:rFonts w:asciiTheme="minorHAnsi" w:hAnsiTheme="minorHAnsi" w:cstheme="minorHAnsi"/>
              </w:rPr>
            </w:pPr>
            <w:r w:rsidRPr="003E70FC">
              <w:rPr>
                <w:rFonts w:asciiTheme="minorHAnsi" w:eastAsia="Calibri" w:hAnsiTheme="minorHAnsi" w:cstheme="minorHAnsi"/>
                <w:sz w:val="28"/>
              </w:rPr>
              <w:t xml:space="preserve">PFU </w:t>
            </w:r>
          </w:p>
        </w:tc>
      </w:tr>
      <w:tr w:rsidR="001A3C9E" w:rsidRPr="003E70FC" w:rsidTr="001A3C9E">
        <w:trPr>
          <w:trHeight w:val="364"/>
        </w:trPr>
        <w:tc>
          <w:tcPr>
            <w:tcW w:w="1418" w:type="dxa"/>
            <w:tcBorders>
              <w:top w:val="single" w:sz="4" w:space="0" w:color="000000"/>
              <w:left w:val="single" w:sz="4" w:space="0" w:color="000000"/>
              <w:bottom w:val="nil"/>
              <w:right w:val="nil"/>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Opracowanie: </w:t>
            </w:r>
          </w:p>
        </w:tc>
        <w:tc>
          <w:tcPr>
            <w:tcW w:w="6060" w:type="dxa"/>
            <w:gridSpan w:val="4"/>
            <w:vMerge w:val="restart"/>
            <w:tcBorders>
              <w:top w:val="single" w:sz="4" w:space="0" w:color="000000"/>
              <w:left w:val="nil"/>
              <w:right w:val="single" w:sz="4" w:space="0" w:color="000000"/>
            </w:tcBorders>
          </w:tcPr>
          <w:p w:rsidR="00367706" w:rsidRPr="00367706" w:rsidRDefault="00367706" w:rsidP="001A0FF1">
            <w:pPr>
              <w:spacing w:after="0" w:line="276" w:lineRule="auto"/>
              <w:ind w:left="70" w:firstLine="0"/>
              <w:rPr>
                <w:rFonts w:asciiTheme="minorHAnsi" w:hAnsiTheme="minorHAnsi" w:cstheme="minorHAnsi"/>
                <w:sz w:val="18"/>
                <w:szCs w:val="18"/>
              </w:rPr>
            </w:pPr>
            <w:r w:rsidRPr="00367706">
              <w:rPr>
                <w:rFonts w:asciiTheme="minorHAnsi" w:hAnsiTheme="minorHAnsi" w:cstheme="minorHAnsi"/>
                <w:sz w:val="18"/>
                <w:szCs w:val="18"/>
              </w:rPr>
              <w:t xml:space="preserve">Opracowanie programu </w:t>
            </w:r>
            <w:proofErr w:type="spellStart"/>
            <w:r w:rsidRPr="00367706">
              <w:rPr>
                <w:rFonts w:asciiTheme="minorHAnsi" w:hAnsiTheme="minorHAnsi" w:cstheme="minorHAnsi"/>
                <w:sz w:val="18"/>
                <w:szCs w:val="18"/>
              </w:rPr>
              <w:t>funkcjonalno</w:t>
            </w:r>
            <w:proofErr w:type="spellEnd"/>
            <w:r w:rsidRPr="00367706">
              <w:rPr>
                <w:rFonts w:asciiTheme="minorHAnsi" w:hAnsiTheme="minorHAnsi" w:cstheme="minorHAnsi"/>
                <w:sz w:val="18"/>
                <w:szCs w:val="18"/>
              </w:rPr>
              <w:t xml:space="preserve"> – użytkowego:</w:t>
            </w:r>
          </w:p>
          <w:p w:rsidR="00367706" w:rsidRPr="00367706" w:rsidRDefault="00367706" w:rsidP="001A0FF1">
            <w:pPr>
              <w:spacing w:after="0" w:line="276" w:lineRule="auto"/>
              <w:ind w:left="70" w:firstLine="0"/>
              <w:rPr>
                <w:rFonts w:asciiTheme="minorHAnsi" w:hAnsiTheme="minorHAnsi" w:cstheme="minorHAnsi"/>
                <w:sz w:val="18"/>
                <w:szCs w:val="18"/>
              </w:rPr>
            </w:pPr>
            <w:r>
              <w:rPr>
                <w:rFonts w:asciiTheme="minorHAnsi" w:hAnsiTheme="minorHAnsi" w:cstheme="minorHAnsi"/>
                <w:sz w:val="18"/>
                <w:szCs w:val="18"/>
              </w:rPr>
              <w:t>1.</w:t>
            </w:r>
            <w:r w:rsidRPr="00367706">
              <w:rPr>
                <w:rFonts w:asciiTheme="minorHAnsi" w:hAnsiTheme="minorHAnsi" w:cstheme="minorHAnsi"/>
                <w:sz w:val="18"/>
                <w:szCs w:val="18"/>
              </w:rPr>
              <w:t>Wykonanie sieci komputerowej (teleinformatycznej) w budynku Zakładu Budżetowego Gospodarki Komunalnej i Mieszkaniowej w Gryfowie Śląskim</w:t>
            </w:r>
          </w:p>
          <w:p w:rsidR="001A3C9E" w:rsidRPr="003E70FC" w:rsidRDefault="00367706" w:rsidP="001A0FF1">
            <w:pPr>
              <w:spacing w:after="0" w:line="276" w:lineRule="auto"/>
              <w:ind w:left="70" w:firstLine="0"/>
              <w:rPr>
                <w:rFonts w:asciiTheme="minorHAnsi" w:hAnsiTheme="minorHAnsi" w:cstheme="minorHAnsi"/>
              </w:rPr>
            </w:pPr>
            <w:r w:rsidRPr="00367706">
              <w:rPr>
                <w:rFonts w:asciiTheme="minorHAnsi" w:hAnsiTheme="minorHAnsi" w:cstheme="minorHAnsi"/>
                <w:sz w:val="18"/>
                <w:szCs w:val="18"/>
              </w:rPr>
              <w:t>2.Modernizacja sieci teleinformatycznej w budynku Urzędu Gminy i Miasta Gryfów Śląski</w:t>
            </w:r>
          </w:p>
        </w:tc>
        <w:tc>
          <w:tcPr>
            <w:tcW w:w="1061" w:type="dxa"/>
            <w:tcBorders>
              <w:top w:val="single" w:sz="4" w:space="0" w:color="000000"/>
              <w:left w:val="single" w:sz="4" w:space="0" w:color="000000"/>
              <w:bottom w:val="nil"/>
              <w:right w:val="single" w:sz="4" w:space="0" w:color="000000"/>
            </w:tcBorders>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i/>
                <w:sz w:val="18"/>
              </w:rPr>
              <w:t xml:space="preserve">Podziałka: </w:t>
            </w:r>
          </w:p>
        </w:tc>
      </w:tr>
      <w:tr w:rsidR="001A3C9E" w:rsidRPr="003E70FC" w:rsidTr="001A3C9E">
        <w:trPr>
          <w:trHeight w:val="651"/>
        </w:trPr>
        <w:tc>
          <w:tcPr>
            <w:tcW w:w="1418" w:type="dxa"/>
            <w:tcBorders>
              <w:top w:val="nil"/>
              <w:left w:val="single" w:sz="4" w:space="0" w:color="000000"/>
              <w:bottom w:val="single" w:sz="4" w:space="0" w:color="000000"/>
              <w:right w:val="nil"/>
            </w:tcBorders>
            <w:vAlign w:val="bottom"/>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  </w:t>
            </w:r>
          </w:p>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  </w:t>
            </w:r>
          </w:p>
        </w:tc>
        <w:tc>
          <w:tcPr>
            <w:tcW w:w="6060" w:type="dxa"/>
            <w:gridSpan w:val="4"/>
            <w:vMerge/>
            <w:tcBorders>
              <w:left w:val="nil"/>
              <w:bottom w:val="single" w:sz="4" w:space="0" w:color="000000"/>
              <w:right w:val="single" w:sz="4" w:space="0" w:color="000000"/>
            </w:tcBorders>
          </w:tcPr>
          <w:p w:rsidR="001A3C9E" w:rsidRPr="003E70FC" w:rsidRDefault="001A3C9E" w:rsidP="001A0FF1">
            <w:pPr>
              <w:spacing w:after="0" w:line="276" w:lineRule="auto"/>
              <w:ind w:left="-43" w:right="76" w:firstLine="7"/>
              <w:rPr>
                <w:rFonts w:asciiTheme="minorHAnsi" w:hAnsiTheme="minorHAnsi" w:cstheme="minorHAnsi"/>
              </w:rPr>
            </w:pPr>
          </w:p>
        </w:tc>
        <w:tc>
          <w:tcPr>
            <w:tcW w:w="1061" w:type="dxa"/>
            <w:tcBorders>
              <w:top w:val="nil"/>
              <w:left w:val="single" w:sz="4" w:space="0" w:color="000000"/>
              <w:bottom w:val="single" w:sz="4" w:space="0" w:color="000000"/>
              <w:right w:val="single" w:sz="4" w:space="0" w:color="000000"/>
            </w:tcBorders>
          </w:tcPr>
          <w:p w:rsidR="001A3C9E" w:rsidRPr="003E70FC" w:rsidRDefault="001A3C9E" w:rsidP="001A0FF1">
            <w:pPr>
              <w:spacing w:after="0" w:line="276" w:lineRule="auto"/>
              <w:ind w:left="34" w:firstLine="0"/>
              <w:jc w:val="center"/>
              <w:rPr>
                <w:rFonts w:asciiTheme="minorHAnsi" w:hAnsiTheme="minorHAnsi" w:cstheme="minorHAnsi"/>
              </w:rPr>
            </w:pPr>
            <w:r w:rsidRPr="003E70FC">
              <w:rPr>
                <w:rFonts w:asciiTheme="minorHAnsi" w:eastAsia="Calibri" w:hAnsiTheme="minorHAnsi" w:cstheme="minorHAnsi"/>
                <w:sz w:val="28"/>
              </w:rPr>
              <w:t xml:space="preserve">b/s </w:t>
            </w:r>
          </w:p>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r>
      <w:tr w:rsidR="001A3C9E" w:rsidRPr="003E70FC" w:rsidTr="001A3C9E">
        <w:trPr>
          <w:trHeight w:val="326"/>
        </w:trPr>
        <w:tc>
          <w:tcPr>
            <w:tcW w:w="1418" w:type="dxa"/>
            <w:tcBorders>
              <w:top w:val="single" w:sz="4" w:space="0" w:color="000000"/>
              <w:left w:val="single" w:sz="4" w:space="0" w:color="000000"/>
              <w:bottom w:val="single" w:sz="4" w:space="0" w:color="000000"/>
              <w:right w:val="nil"/>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Nazwa rys: </w:t>
            </w:r>
          </w:p>
        </w:tc>
        <w:tc>
          <w:tcPr>
            <w:tcW w:w="6060" w:type="dxa"/>
            <w:gridSpan w:val="4"/>
            <w:tcBorders>
              <w:top w:val="single" w:sz="4" w:space="0" w:color="000000"/>
              <w:left w:val="nil"/>
              <w:bottom w:val="single" w:sz="4" w:space="0" w:color="000000"/>
              <w:right w:val="single" w:sz="4" w:space="0" w:color="000000"/>
            </w:tcBorders>
          </w:tcPr>
          <w:p w:rsidR="001A3C9E" w:rsidRPr="003E70FC" w:rsidRDefault="00367706" w:rsidP="001A0FF1">
            <w:pPr>
              <w:tabs>
                <w:tab w:val="center" w:pos="1310"/>
              </w:tabs>
              <w:spacing w:after="0" w:line="276" w:lineRule="auto"/>
              <w:ind w:left="-65" w:firstLine="708"/>
              <w:rPr>
                <w:rFonts w:asciiTheme="minorHAnsi" w:hAnsiTheme="minorHAnsi" w:cstheme="minorHAnsi"/>
              </w:rPr>
            </w:pPr>
            <w:r w:rsidRPr="00367706">
              <w:rPr>
                <w:rFonts w:asciiTheme="minorHAnsi" w:hAnsiTheme="minorHAnsi" w:cstheme="minorHAnsi"/>
              </w:rPr>
              <w:t xml:space="preserve">rzut budynku </w:t>
            </w:r>
            <w:proofErr w:type="spellStart"/>
            <w:r w:rsidRPr="00367706">
              <w:rPr>
                <w:rFonts w:asciiTheme="minorHAnsi" w:hAnsiTheme="minorHAnsi" w:cstheme="minorHAnsi"/>
              </w:rPr>
              <w:t>ZBGKiM</w:t>
            </w:r>
            <w:proofErr w:type="spellEnd"/>
          </w:p>
        </w:tc>
        <w:tc>
          <w:tcPr>
            <w:tcW w:w="1061"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r>
      <w:tr w:rsidR="001A3C9E" w:rsidRPr="003E70FC" w:rsidTr="001A3C9E">
        <w:trPr>
          <w:trHeight w:val="310"/>
        </w:trPr>
        <w:tc>
          <w:tcPr>
            <w:tcW w:w="1418"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20"/>
              </w:rPr>
              <w:t xml:space="preserve">Opracował: </w:t>
            </w:r>
          </w:p>
        </w:tc>
        <w:tc>
          <w:tcPr>
            <w:tcW w:w="2350"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2" w:firstLine="0"/>
              <w:rPr>
                <w:rFonts w:asciiTheme="minorHAnsi" w:hAnsiTheme="minorHAnsi" w:cstheme="minorHAnsi"/>
              </w:rPr>
            </w:pPr>
            <w:r>
              <w:rPr>
                <w:rFonts w:asciiTheme="minorHAnsi" w:eastAsia="Calibri" w:hAnsiTheme="minorHAnsi" w:cstheme="minorHAnsi"/>
                <w:sz w:val="22"/>
              </w:rPr>
              <w:t>Jarosław Łabędzki</w:t>
            </w:r>
            <w:r w:rsidRPr="003E70FC">
              <w:rPr>
                <w:rFonts w:asciiTheme="minorHAnsi" w:eastAsia="Calibri" w:hAnsiTheme="minorHAnsi" w:cstheme="minorHAnsi"/>
                <w:sz w:val="22"/>
              </w:rPr>
              <w:t xml:space="preserve"> </w:t>
            </w:r>
          </w:p>
        </w:tc>
        <w:tc>
          <w:tcPr>
            <w:tcW w:w="1512"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2" w:firstLine="0"/>
              <w:jc w:val="both"/>
              <w:rPr>
                <w:rFonts w:asciiTheme="minorHAnsi" w:hAnsiTheme="minorHAnsi" w:cstheme="minorHAnsi"/>
              </w:rPr>
            </w:pPr>
          </w:p>
        </w:tc>
        <w:tc>
          <w:tcPr>
            <w:tcW w:w="1238"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sz w:val="22"/>
              </w:rPr>
              <w:t xml:space="preserve">  </w:t>
            </w:r>
          </w:p>
        </w:tc>
        <w:tc>
          <w:tcPr>
            <w:tcW w:w="960" w:type="dxa"/>
            <w:tcBorders>
              <w:top w:val="single" w:sz="4" w:space="0" w:color="000000"/>
              <w:left w:val="single" w:sz="4" w:space="0" w:color="000000"/>
              <w:bottom w:val="single" w:sz="4" w:space="0" w:color="000000"/>
              <w:right w:val="single" w:sz="4" w:space="0" w:color="000000"/>
            </w:tcBorders>
          </w:tcPr>
          <w:p w:rsidR="001A3C9E" w:rsidRPr="003E70FC" w:rsidRDefault="00367706" w:rsidP="001A0FF1">
            <w:pPr>
              <w:spacing w:after="0" w:line="276" w:lineRule="auto"/>
              <w:ind w:left="72" w:firstLine="0"/>
              <w:jc w:val="both"/>
              <w:rPr>
                <w:rFonts w:asciiTheme="minorHAnsi" w:hAnsiTheme="minorHAnsi" w:cstheme="minorHAnsi"/>
              </w:rPr>
            </w:pPr>
            <w:r>
              <w:rPr>
                <w:rFonts w:asciiTheme="minorHAnsi" w:eastAsia="Calibri" w:hAnsiTheme="minorHAnsi" w:cstheme="minorHAnsi"/>
                <w:sz w:val="22"/>
              </w:rPr>
              <w:t>03</w:t>
            </w:r>
            <w:r w:rsidR="001A3C9E">
              <w:rPr>
                <w:rFonts w:asciiTheme="minorHAnsi" w:eastAsia="Calibri" w:hAnsiTheme="minorHAnsi" w:cstheme="minorHAnsi"/>
                <w:sz w:val="22"/>
              </w:rPr>
              <w:t>/2017</w:t>
            </w:r>
            <w:r w:rsidR="001A3C9E" w:rsidRPr="003E70FC">
              <w:rPr>
                <w:rFonts w:asciiTheme="minorHAnsi" w:eastAsia="Calibri" w:hAnsiTheme="minorHAnsi" w:cstheme="minorHAnsi"/>
                <w:sz w:val="22"/>
              </w:rPr>
              <w:t xml:space="preserve"> </w:t>
            </w:r>
          </w:p>
        </w:tc>
        <w:tc>
          <w:tcPr>
            <w:tcW w:w="1061" w:type="dxa"/>
            <w:vMerge w:val="restart"/>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389" w:right="149" w:hanging="317"/>
              <w:rPr>
                <w:rFonts w:asciiTheme="minorHAnsi" w:hAnsiTheme="minorHAnsi" w:cstheme="minorHAnsi"/>
              </w:rPr>
            </w:pPr>
            <w:r w:rsidRPr="003E70FC">
              <w:rPr>
                <w:rFonts w:asciiTheme="minorHAnsi" w:eastAsia="Calibri" w:hAnsiTheme="minorHAnsi" w:cstheme="minorHAnsi"/>
                <w:i/>
                <w:sz w:val="18"/>
              </w:rPr>
              <w:t xml:space="preserve">Nr rys: </w:t>
            </w:r>
            <w:r w:rsidRPr="003E70FC">
              <w:rPr>
                <w:rFonts w:asciiTheme="minorHAnsi" w:eastAsia="Calibri" w:hAnsiTheme="minorHAnsi" w:cstheme="minorHAnsi"/>
                <w:sz w:val="28"/>
              </w:rPr>
              <w:t>0</w:t>
            </w:r>
            <w:r>
              <w:rPr>
                <w:rFonts w:asciiTheme="minorHAnsi" w:eastAsia="Calibri" w:hAnsiTheme="minorHAnsi" w:cstheme="minorHAnsi"/>
                <w:sz w:val="28"/>
              </w:rPr>
              <w:t>1</w:t>
            </w:r>
            <w:r w:rsidRPr="003E70FC">
              <w:rPr>
                <w:rFonts w:asciiTheme="minorHAnsi" w:eastAsia="Calibri" w:hAnsiTheme="minorHAnsi" w:cstheme="minorHAnsi"/>
                <w:sz w:val="28"/>
              </w:rPr>
              <w:t xml:space="preserve"> </w:t>
            </w:r>
          </w:p>
        </w:tc>
      </w:tr>
      <w:tr w:rsidR="001A3C9E" w:rsidRPr="003E70FC" w:rsidTr="001A3C9E">
        <w:trPr>
          <w:trHeight w:val="384"/>
        </w:trPr>
        <w:tc>
          <w:tcPr>
            <w:tcW w:w="1418"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20"/>
              </w:rPr>
              <w:t xml:space="preserve">Sprawdził: </w:t>
            </w:r>
          </w:p>
        </w:tc>
        <w:tc>
          <w:tcPr>
            <w:tcW w:w="2350"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c>
          <w:tcPr>
            <w:tcW w:w="1512"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c>
          <w:tcPr>
            <w:tcW w:w="1238"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sz w:val="22"/>
              </w:rPr>
              <w:t xml:space="preserve">  </w:t>
            </w:r>
          </w:p>
        </w:tc>
        <w:tc>
          <w:tcPr>
            <w:tcW w:w="960"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c>
          <w:tcPr>
            <w:tcW w:w="0" w:type="auto"/>
            <w:vMerge/>
            <w:tcBorders>
              <w:top w:val="nil"/>
              <w:left w:val="single" w:sz="4" w:space="0" w:color="000000"/>
              <w:bottom w:val="single" w:sz="4" w:space="0" w:color="000000"/>
              <w:right w:val="single" w:sz="4" w:space="0" w:color="000000"/>
            </w:tcBorders>
          </w:tcPr>
          <w:p w:rsidR="001A3C9E" w:rsidRPr="003E70FC" w:rsidRDefault="001A3C9E" w:rsidP="001A0FF1">
            <w:pPr>
              <w:spacing w:after="0" w:line="276" w:lineRule="auto"/>
              <w:ind w:left="0" w:firstLine="0"/>
              <w:rPr>
                <w:rFonts w:asciiTheme="minorHAnsi" w:hAnsiTheme="minorHAnsi" w:cstheme="minorHAnsi"/>
              </w:rPr>
            </w:pPr>
          </w:p>
        </w:tc>
      </w:tr>
    </w:tbl>
    <w:p w:rsidR="001A3C9E" w:rsidRDefault="00367706" w:rsidP="007F12D5">
      <w:pPr>
        <w:spacing w:before="120" w:after="120" w:line="276" w:lineRule="auto"/>
        <w:jc w:val="center"/>
      </w:pPr>
      <w:r>
        <w:rPr>
          <w:noProof/>
        </w:rPr>
        <w:lastRenderedPageBreak/>
        <w:drawing>
          <wp:inline distT="0" distB="0" distL="0" distR="0">
            <wp:extent cx="5760720" cy="4465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yfow_link_radiowy.png"/>
                    <pic:cNvPicPr/>
                  </pic:nvPicPr>
                  <pic:blipFill>
                    <a:blip r:embed="rId9">
                      <a:extLst>
                        <a:ext uri="{28A0092B-C50C-407E-A947-70E740481C1C}">
                          <a14:useLocalDpi xmlns:a14="http://schemas.microsoft.com/office/drawing/2010/main" val="0"/>
                        </a:ext>
                      </a:extLst>
                    </a:blip>
                    <a:stretch>
                      <a:fillRect/>
                    </a:stretch>
                  </pic:blipFill>
                  <pic:spPr>
                    <a:xfrm>
                      <a:off x="0" y="0"/>
                      <a:ext cx="5760720" cy="4465320"/>
                    </a:xfrm>
                    <a:prstGeom prst="rect">
                      <a:avLst/>
                    </a:prstGeom>
                  </pic:spPr>
                </pic:pic>
              </a:graphicData>
            </a:graphic>
          </wp:inline>
        </w:drawing>
      </w:r>
    </w:p>
    <w:p w:rsidR="00367706" w:rsidRDefault="00367706" w:rsidP="007F12D5">
      <w:pPr>
        <w:spacing w:before="120" w:after="120" w:line="276" w:lineRule="auto"/>
        <w:jc w:val="center"/>
      </w:pPr>
    </w:p>
    <w:tbl>
      <w:tblPr>
        <w:tblStyle w:val="TableGrid"/>
        <w:tblW w:w="8539" w:type="dxa"/>
        <w:tblInd w:w="199" w:type="dxa"/>
        <w:tblCellMar>
          <w:top w:w="40" w:type="dxa"/>
          <w:bottom w:w="8" w:type="dxa"/>
          <w:right w:w="35" w:type="dxa"/>
        </w:tblCellMar>
        <w:tblLook w:val="04A0" w:firstRow="1" w:lastRow="0" w:firstColumn="1" w:lastColumn="0" w:noHBand="0" w:noVBand="1"/>
      </w:tblPr>
      <w:tblGrid>
        <w:gridCol w:w="1418"/>
        <w:gridCol w:w="2350"/>
        <w:gridCol w:w="1512"/>
        <w:gridCol w:w="1238"/>
        <w:gridCol w:w="960"/>
        <w:gridCol w:w="1061"/>
      </w:tblGrid>
      <w:tr w:rsidR="001A3C9E" w:rsidRPr="003E70FC" w:rsidTr="001A3C9E">
        <w:trPr>
          <w:trHeight w:val="362"/>
        </w:trPr>
        <w:tc>
          <w:tcPr>
            <w:tcW w:w="1418" w:type="dxa"/>
            <w:tcBorders>
              <w:top w:val="single" w:sz="4" w:space="0" w:color="000000"/>
              <w:left w:val="single" w:sz="4" w:space="0" w:color="000000"/>
              <w:bottom w:val="nil"/>
              <w:right w:val="nil"/>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Inwestor: </w:t>
            </w:r>
          </w:p>
        </w:tc>
        <w:tc>
          <w:tcPr>
            <w:tcW w:w="3862" w:type="dxa"/>
            <w:gridSpan w:val="2"/>
            <w:tcBorders>
              <w:top w:val="single" w:sz="4" w:space="0" w:color="000000"/>
              <w:left w:val="nil"/>
              <w:bottom w:val="nil"/>
              <w:right w:val="nil"/>
            </w:tcBorders>
          </w:tcPr>
          <w:p w:rsidR="001A3C9E" w:rsidRPr="003E70FC" w:rsidRDefault="00367706" w:rsidP="001A0FF1">
            <w:pPr>
              <w:spacing w:after="0" w:line="276" w:lineRule="auto"/>
              <w:ind w:left="72" w:firstLine="0"/>
              <w:rPr>
                <w:rFonts w:asciiTheme="minorHAnsi" w:hAnsiTheme="minorHAnsi" w:cstheme="minorHAnsi"/>
              </w:rPr>
            </w:pPr>
            <w:r w:rsidRPr="00367706">
              <w:rPr>
                <w:rFonts w:asciiTheme="minorHAnsi" w:eastAsia="Calibri" w:hAnsiTheme="minorHAnsi" w:cstheme="minorHAnsi"/>
              </w:rPr>
              <w:t>Gmina Gryfów Śląski</w:t>
            </w:r>
          </w:p>
        </w:tc>
        <w:tc>
          <w:tcPr>
            <w:tcW w:w="2198" w:type="dxa"/>
            <w:gridSpan w:val="2"/>
            <w:tcBorders>
              <w:top w:val="single" w:sz="4" w:space="0" w:color="000000"/>
              <w:left w:val="nil"/>
              <w:bottom w:val="nil"/>
              <w:right w:val="single" w:sz="4" w:space="0" w:color="000000"/>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sz w:val="22"/>
              </w:rPr>
              <w:t xml:space="preserve">  </w:t>
            </w:r>
            <w:r w:rsidRPr="003E70FC">
              <w:rPr>
                <w:rFonts w:asciiTheme="minorHAnsi" w:eastAsia="Calibri" w:hAnsiTheme="minorHAnsi" w:cstheme="minorHAnsi"/>
                <w:sz w:val="22"/>
              </w:rPr>
              <w:tab/>
              <w:t xml:space="preserve">  </w:t>
            </w:r>
          </w:p>
        </w:tc>
        <w:tc>
          <w:tcPr>
            <w:tcW w:w="1061" w:type="dxa"/>
            <w:tcBorders>
              <w:top w:val="single" w:sz="4" w:space="0" w:color="000000"/>
              <w:left w:val="single" w:sz="4" w:space="0" w:color="000000"/>
              <w:bottom w:val="nil"/>
              <w:right w:val="single" w:sz="4" w:space="0" w:color="000000"/>
            </w:tcBorders>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i/>
                <w:sz w:val="18"/>
              </w:rPr>
              <w:t xml:space="preserve">Faza: </w:t>
            </w:r>
          </w:p>
        </w:tc>
      </w:tr>
      <w:tr w:rsidR="001A3C9E" w:rsidRPr="003E70FC" w:rsidTr="001A3C9E">
        <w:trPr>
          <w:trHeight w:val="336"/>
        </w:trPr>
        <w:tc>
          <w:tcPr>
            <w:tcW w:w="1418" w:type="dxa"/>
            <w:tcBorders>
              <w:top w:val="nil"/>
              <w:left w:val="single" w:sz="4" w:space="0" w:color="000000"/>
              <w:bottom w:val="single" w:sz="4" w:space="0" w:color="000000"/>
              <w:right w:val="nil"/>
            </w:tcBorders>
            <w:vAlign w:val="bottom"/>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  </w:t>
            </w:r>
          </w:p>
        </w:tc>
        <w:tc>
          <w:tcPr>
            <w:tcW w:w="3862" w:type="dxa"/>
            <w:gridSpan w:val="2"/>
            <w:tcBorders>
              <w:top w:val="nil"/>
              <w:left w:val="nil"/>
              <w:bottom w:val="single" w:sz="4" w:space="0" w:color="000000"/>
              <w:right w:val="nil"/>
            </w:tcBorders>
          </w:tcPr>
          <w:p w:rsidR="001A3C9E" w:rsidRPr="003E70FC" w:rsidRDefault="00367706" w:rsidP="001A0FF1">
            <w:pPr>
              <w:spacing w:after="0" w:line="276" w:lineRule="auto"/>
              <w:ind w:left="72" w:firstLine="0"/>
              <w:rPr>
                <w:rFonts w:asciiTheme="minorHAnsi" w:hAnsiTheme="minorHAnsi" w:cstheme="minorHAnsi"/>
              </w:rPr>
            </w:pPr>
            <w:r w:rsidRPr="00367706">
              <w:rPr>
                <w:rFonts w:asciiTheme="minorHAnsi" w:eastAsia="Calibri" w:hAnsiTheme="minorHAnsi" w:cstheme="minorHAnsi"/>
              </w:rPr>
              <w:t>59-620 Gryfów Śląski, Rynek 1</w:t>
            </w:r>
          </w:p>
        </w:tc>
        <w:tc>
          <w:tcPr>
            <w:tcW w:w="2198" w:type="dxa"/>
            <w:gridSpan w:val="2"/>
            <w:tcBorders>
              <w:top w:val="nil"/>
              <w:left w:val="nil"/>
              <w:bottom w:val="single" w:sz="4" w:space="0" w:color="000000"/>
              <w:right w:val="single" w:sz="4" w:space="0" w:color="000000"/>
            </w:tcBorders>
          </w:tcPr>
          <w:p w:rsidR="001A3C9E" w:rsidRPr="003E70FC" w:rsidRDefault="001A3C9E" w:rsidP="001A0FF1">
            <w:pPr>
              <w:spacing w:after="0" w:line="276" w:lineRule="auto"/>
              <w:ind w:left="558" w:firstLine="0"/>
              <w:jc w:val="center"/>
              <w:rPr>
                <w:rFonts w:asciiTheme="minorHAnsi" w:hAnsiTheme="minorHAnsi" w:cstheme="minorHAnsi"/>
              </w:rPr>
            </w:pPr>
            <w:r w:rsidRPr="003E70FC">
              <w:rPr>
                <w:rFonts w:asciiTheme="minorHAnsi" w:eastAsia="Calibri" w:hAnsiTheme="minorHAnsi" w:cstheme="minorHAnsi"/>
                <w:sz w:val="22"/>
              </w:rPr>
              <w:t xml:space="preserve">  </w:t>
            </w:r>
          </w:p>
        </w:tc>
        <w:tc>
          <w:tcPr>
            <w:tcW w:w="1061" w:type="dxa"/>
            <w:tcBorders>
              <w:top w:val="nil"/>
              <w:left w:val="single" w:sz="4" w:space="0" w:color="000000"/>
              <w:bottom w:val="single" w:sz="4" w:space="0" w:color="000000"/>
              <w:right w:val="single" w:sz="4" w:space="0" w:color="000000"/>
            </w:tcBorders>
          </w:tcPr>
          <w:p w:rsidR="001A3C9E" w:rsidRPr="003E70FC" w:rsidRDefault="001A3C9E" w:rsidP="001A0FF1">
            <w:pPr>
              <w:spacing w:after="0" w:line="276" w:lineRule="auto"/>
              <w:ind w:left="37" w:firstLine="0"/>
              <w:jc w:val="center"/>
              <w:rPr>
                <w:rFonts w:asciiTheme="minorHAnsi" w:hAnsiTheme="minorHAnsi" w:cstheme="minorHAnsi"/>
              </w:rPr>
            </w:pPr>
            <w:r w:rsidRPr="003E70FC">
              <w:rPr>
                <w:rFonts w:asciiTheme="minorHAnsi" w:eastAsia="Calibri" w:hAnsiTheme="minorHAnsi" w:cstheme="minorHAnsi"/>
                <w:sz w:val="28"/>
              </w:rPr>
              <w:t xml:space="preserve">PFU </w:t>
            </w:r>
          </w:p>
        </w:tc>
      </w:tr>
      <w:tr w:rsidR="001A3C9E" w:rsidRPr="003E70FC" w:rsidTr="001A3C9E">
        <w:trPr>
          <w:trHeight w:val="364"/>
        </w:trPr>
        <w:tc>
          <w:tcPr>
            <w:tcW w:w="1418" w:type="dxa"/>
            <w:tcBorders>
              <w:top w:val="single" w:sz="4" w:space="0" w:color="000000"/>
              <w:left w:val="single" w:sz="4" w:space="0" w:color="000000"/>
              <w:bottom w:val="nil"/>
              <w:right w:val="nil"/>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Opracowanie: </w:t>
            </w:r>
          </w:p>
        </w:tc>
        <w:tc>
          <w:tcPr>
            <w:tcW w:w="6060" w:type="dxa"/>
            <w:gridSpan w:val="4"/>
            <w:vMerge w:val="restart"/>
            <w:tcBorders>
              <w:top w:val="single" w:sz="4" w:space="0" w:color="000000"/>
              <w:left w:val="nil"/>
              <w:right w:val="single" w:sz="4" w:space="0" w:color="000000"/>
            </w:tcBorders>
          </w:tcPr>
          <w:p w:rsidR="00367706" w:rsidRPr="00367706" w:rsidRDefault="00367706" w:rsidP="001A0FF1">
            <w:pPr>
              <w:spacing w:after="0" w:line="276" w:lineRule="auto"/>
              <w:ind w:left="70" w:firstLine="0"/>
              <w:rPr>
                <w:rFonts w:asciiTheme="minorHAnsi" w:hAnsiTheme="minorHAnsi" w:cstheme="minorHAnsi"/>
                <w:sz w:val="18"/>
                <w:szCs w:val="18"/>
              </w:rPr>
            </w:pPr>
            <w:r w:rsidRPr="00367706">
              <w:rPr>
                <w:rFonts w:asciiTheme="minorHAnsi" w:hAnsiTheme="minorHAnsi" w:cstheme="minorHAnsi"/>
                <w:sz w:val="18"/>
                <w:szCs w:val="18"/>
              </w:rPr>
              <w:t xml:space="preserve">Opracowanie programu </w:t>
            </w:r>
            <w:proofErr w:type="spellStart"/>
            <w:r w:rsidRPr="00367706">
              <w:rPr>
                <w:rFonts w:asciiTheme="minorHAnsi" w:hAnsiTheme="minorHAnsi" w:cstheme="minorHAnsi"/>
                <w:sz w:val="18"/>
                <w:szCs w:val="18"/>
              </w:rPr>
              <w:t>funkcjonalno</w:t>
            </w:r>
            <w:proofErr w:type="spellEnd"/>
            <w:r w:rsidRPr="00367706">
              <w:rPr>
                <w:rFonts w:asciiTheme="minorHAnsi" w:hAnsiTheme="minorHAnsi" w:cstheme="minorHAnsi"/>
                <w:sz w:val="18"/>
                <w:szCs w:val="18"/>
              </w:rPr>
              <w:t xml:space="preserve"> – użytkowego:</w:t>
            </w:r>
          </w:p>
          <w:p w:rsidR="00367706" w:rsidRPr="00367706" w:rsidRDefault="00367706" w:rsidP="001A0FF1">
            <w:pPr>
              <w:spacing w:after="0" w:line="276" w:lineRule="auto"/>
              <w:ind w:left="70" w:firstLine="0"/>
              <w:rPr>
                <w:rFonts w:asciiTheme="minorHAnsi" w:hAnsiTheme="minorHAnsi" w:cstheme="minorHAnsi"/>
                <w:sz w:val="18"/>
                <w:szCs w:val="18"/>
              </w:rPr>
            </w:pPr>
            <w:r>
              <w:rPr>
                <w:rFonts w:asciiTheme="minorHAnsi" w:hAnsiTheme="minorHAnsi" w:cstheme="minorHAnsi"/>
                <w:sz w:val="18"/>
                <w:szCs w:val="18"/>
              </w:rPr>
              <w:t>1.</w:t>
            </w:r>
            <w:r w:rsidRPr="00367706">
              <w:rPr>
                <w:rFonts w:asciiTheme="minorHAnsi" w:hAnsiTheme="minorHAnsi" w:cstheme="minorHAnsi"/>
                <w:sz w:val="18"/>
                <w:szCs w:val="18"/>
              </w:rPr>
              <w:t>Wykonanie sieci komputerowej (teleinformatycznej) w budynku Zakładu Budżetowego Gospodarki Komunalnej i Mieszkaniowej w Gryfowie Śląskim</w:t>
            </w:r>
          </w:p>
          <w:p w:rsidR="001A3C9E" w:rsidRPr="003E70FC" w:rsidRDefault="00367706" w:rsidP="001A0FF1">
            <w:pPr>
              <w:spacing w:after="0" w:line="276" w:lineRule="auto"/>
              <w:ind w:left="70" w:firstLine="0"/>
              <w:rPr>
                <w:rFonts w:asciiTheme="minorHAnsi" w:hAnsiTheme="minorHAnsi" w:cstheme="minorHAnsi"/>
              </w:rPr>
            </w:pPr>
            <w:r w:rsidRPr="00367706">
              <w:rPr>
                <w:rFonts w:asciiTheme="minorHAnsi" w:hAnsiTheme="minorHAnsi" w:cstheme="minorHAnsi"/>
                <w:sz w:val="18"/>
                <w:szCs w:val="18"/>
              </w:rPr>
              <w:t>2.Modernizacja sieci teleinformatycznej w budynku Urzędu Gminy i Miasta Gryfów Śląski</w:t>
            </w:r>
          </w:p>
        </w:tc>
        <w:tc>
          <w:tcPr>
            <w:tcW w:w="1061" w:type="dxa"/>
            <w:tcBorders>
              <w:top w:val="single" w:sz="4" w:space="0" w:color="000000"/>
              <w:left w:val="single" w:sz="4" w:space="0" w:color="000000"/>
              <w:bottom w:val="nil"/>
              <w:right w:val="single" w:sz="4" w:space="0" w:color="000000"/>
            </w:tcBorders>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i/>
                <w:sz w:val="18"/>
              </w:rPr>
              <w:t xml:space="preserve">Podziałka: </w:t>
            </w:r>
          </w:p>
        </w:tc>
      </w:tr>
      <w:tr w:rsidR="001A3C9E" w:rsidRPr="003E70FC" w:rsidTr="001A3C9E">
        <w:trPr>
          <w:trHeight w:val="651"/>
        </w:trPr>
        <w:tc>
          <w:tcPr>
            <w:tcW w:w="1418" w:type="dxa"/>
            <w:tcBorders>
              <w:top w:val="nil"/>
              <w:left w:val="single" w:sz="4" w:space="0" w:color="000000"/>
              <w:bottom w:val="single" w:sz="4" w:space="0" w:color="000000"/>
              <w:right w:val="nil"/>
            </w:tcBorders>
            <w:vAlign w:val="bottom"/>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  </w:t>
            </w:r>
          </w:p>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  </w:t>
            </w:r>
          </w:p>
        </w:tc>
        <w:tc>
          <w:tcPr>
            <w:tcW w:w="6060" w:type="dxa"/>
            <w:gridSpan w:val="4"/>
            <w:vMerge/>
            <w:tcBorders>
              <w:left w:val="nil"/>
              <w:bottom w:val="single" w:sz="4" w:space="0" w:color="000000"/>
              <w:right w:val="single" w:sz="4" w:space="0" w:color="000000"/>
            </w:tcBorders>
          </w:tcPr>
          <w:p w:rsidR="001A3C9E" w:rsidRPr="003E70FC" w:rsidRDefault="001A3C9E" w:rsidP="001A0FF1">
            <w:pPr>
              <w:spacing w:after="0" w:line="276" w:lineRule="auto"/>
              <w:ind w:left="-43" w:right="76" w:firstLine="7"/>
              <w:rPr>
                <w:rFonts w:asciiTheme="minorHAnsi" w:hAnsiTheme="minorHAnsi" w:cstheme="minorHAnsi"/>
              </w:rPr>
            </w:pPr>
          </w:p>
        </w:tc>
        <w:tc>
          <w:tcPr>
            <w:tcW w:w="1061" w:type="dxa"/>
            <w:tcBorders>
              <w:top w:val="nil"/>
              <w:left w:val="single" w:sz="4" w:space="0" w:color="000000"/>
              <w:bottom w:val="single" w:sz="4" w:space="0" w:color="000000"/>
              <w:right w:val="single" w:sz="4" w:space="0" w:color="000000"/>
            </w:tcBorders>
          </w:tcPr>
          <w:p w:rsidR="001A3C9E" w:rsidRPr="003E70FC" w:rsidRDefault="001A3C9E" w:rsidP="001A0FF1">
            <w:pPr>
              <w:spacing w:after="0" w:line="276" w:lineRule="auto"/>
              <w:ind w:left="34" w:firstLine="0"/>
              <w:jc w:val="center"/>
              <w:rPr>
                <w:rFonts w:asciiTheme="minorHAnsi" w:hAnsiTheme="minorHAnsi" w:cstheme="minorHAnsi"/>
              </w:rPr>
            </w:pPr>
            <w:r w:rsidRPr="003E70FC">
              <w:rPr>
                <w:rFonts w:asciiTheme="minorHAnsi" w:eastAsia="Calibri" w:hAnsiTheme="minorHAnsi" w:cstheme="minorHAnsi"/>
                <w:sz w:val="28"/>
              </w:rPr>
              <w:t xml:space="preserve">b/s </w:t>
            </w:r>
          </w:p>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r>
      <w:tr w:rsidR="001A3C9E" w:rsidRPr="003E70FC" w:rsidTr="001A3C9E">
        <w:trPr>
          <w:trHeight w:val="326"/>
        </w:trPr>
        <w:tc>
          <w:tcPr>
            <w:tcW w:w="1418" w:type="dxa"/>
            <w:tcBorders>
              <w:top w:val="single" w:sz="4" w:space="0" w:color="000000"/>
              <w:left w:val="single" w:sz="4" w:space="0" w:color="000000"/>
              <w:bottom w:val="single" w:sz="4" w:space="0" w:color="000000"/>
              <w:right w:val="nil"/>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18"/>
              </w:rPr>
              <w:t xml:space="preserve">Nazwa rys: </w:t>
            </w:r>
          </w:p>
        </w:tc>
        <w:tc>
          <w:tcPr>
            <w:tcW w:w="6060" w:type="dxa"/>
            <w:gridSpan w:val="4"/>
            <w:tcBorders>
              <w:top w:val="single" w:sz="4" w:space="0" w:color="000000"/>
              <w:left w:val="nil"/>
              <w:bottom w:val="single" w:sz="4" w:space="0" w:color="000000"/>
              <w:right w:val="single" w:sz="4" w:space="0" w:color="000000"/>
            </w:tcBorders>
          </w:tcPr>
          <w:p w:rsidR="001A3C9E" w:rsidRPr="003E70FC" w:rsidRDefault="00367706" w:rsidP="001A0FF1">
            <w:pPr>
              <w:tabs>
                <w:tab w:val="center" w:pos="1310"/>
              </w:tabs>
              <w:spacing w:after="0" w:line="276" w:lineRule="auto"/>
              <w:ind w:left="-65" w:firstLine="708"/>
              <w:rPr>
                <w:rFonts w:asciiTheme="minorHAnsi" w:hAnsiTheme="minorHAnsi" w:cstheme="minorHAnsi"/>
              </w:rPr>
            </w:pPr>
            <w:r w:rsidRPr="00367706">
              <w:rPr>
                <w:rFonts w:asciiTheme="minorHAnsi" w:hAnsiTheme="minorHAnsi" w:cstheme="minorHAnsi"/>
              </w:rPr>
              <w:t>połączenie radiowe, odległości między budynkami</w:t>
            </w:r>
          </w:p>
        </w:tc>
        <w:tc>
          <w:tcPr>
            <w:tcW w:w="1061"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r>
      <w:tr w:rsidR="001A3C9E" w:rsidRPr="003E70FC" w:rsidTr="001A3C9E">
        <w:trPr>
          <w:trHeight w:val="310"/>
        </w:trPr>
        <w:tc>
          <w:tcPr>
            <w:tcW w:w="1418"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20"/>
              </w:rPr>
              <w:t xml:space="preserve">Opracował: </w:t>
            </w:r>
          </w:p>
        </w:tc>
        <w:tc>
          <w:tcPr>
            <w:tcW w:w="2350"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2" w:firstLine="0"/>
              <w:rPr>
                <w:rFonts w:asciiTheme="minorHAnsi" w:hAnsiTheme="minorHAnsi" w:cstheme="minorHAnsi"/>
              </w:rPr>
            </w:pPr>
            <w:r>
              <w:rPr>
                <w:rFonts w:asciiTheme="minorHAnsi" w:eastAsia="Calibri" w:hAnsiTheme="minorHAnsi" w:cstheme="minorHAnsi"/>
                <w:sz w:val="22"/>
              </w:rPr>
              <w:t>Jarosław Łabędzki</w:t>
            </w:r>
            <w:r w:rsidRPr="003E70FC">
              <w:rPr>
                <w:rFonts w:asciiTheme="minorHAnsi" w:eastAsia="Calibri" w:hAnsiTheme="minorHAnsi" w:cstheme="minorHAnsi"/>
                <w:sz w:val="22"/>
              </w:rPr>
              <w:t xml:space="preserve"> </w:t>
            </w:r>
          </w:p>
        </w:tc>
        <w:tc>
          <w:tcPr>
            <w:tcW w:w="1512"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2" w:firstLine="0"/>
              <w:jc w:val="both"/>
              <w:rPr>
                <w:rFonts w:asciiTheme="minorHAnsi" w:hAnsiTheme="minorHAnsi" w:cstheme="minorHAnsi"/>
              </w:rPr>
            </w:pPr>
          </w:p>
        </w:tc>
        <w:tc>
          <w:tcPr>
            <w:tcW w:w="1238"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sz w:val="22"/>
              </w:rPr>
              <w:t xml:space="preserve">  </w:t>
            </w:r>
          </w:p>
        </w:tc>
        <w:tc>
          <w:tcPr>
            <w:tcW w:w="960" w:type="dxa"/>
            <w:tcBorders>
              <w:top w:val="single" w:sz="4" w:space="0" w:color="000000"/>
              <w:left w:val="single" w:sz="4" w:space="0" w:color="000000"/>
              <w:bottom w:val="single" w:sz="4" w:space="0" w:color="000000"/>
              <w:right w:val="single" w:sz="4" w:space="0" w:color="000000"/>
            </w:tcBorders>
          </w:tcPr>
          <w:p w:rsidR="001A3C9E" w:rsidRPr="003E70FC" w:rsidRDefault="001A3C9E" w:rsidP="001A0FF1">
            <w:pPr>
              <w:spacing w:after="0" w:line="276" w:lineRule="auto"/>
              <w:ind w:left="72" w:firstLine="0"/>
              <w:jc w:val="both"/>
              <w:rPr>
                <w:rFonts w:asciiTheme="minorHAnsi" w:hAnsiTheme="minorHAnsi" w:cstheme="minorHAnsi"/>
              </w:rPr>
            </w:pPr>
            <w:r>
              <w:rPr>
                <w:rFonts w:asciiTheme="minorHAnsi" w:eastAsia="Calibri" w:hAnsiTheme="minorHAnsi" w:cstheme="minorHAnsi"/>
                <w:sz w:val="22"/>
              </w:rPr>
              <w:t>0</w:t>
            </w:r>
            <w:r w:rsidR="00367706">
              <w:rPr>
                <w:rFonts w:asciiTheme="minorHAnsi" w:eastAsia="Calibri" w:hAnsiTheme="minorHAnsi" w:cstheme="minorHAnsi"/>
                <w:sz w:val="22"/>
              </w:rPr>
              <w:t>3</w:t>
            </w:r>
            <w:r>
              <w:rPr>
                <w:rFonts w:asciiTheme="minorHAnsi" w:eastAsia="Calibri" w:hAnsiTheme="minorHAnsi" w:cstheme="minorHAnsi"/>
                <w:sz w:val="22"/>
              </w:rPr>
              <w:t>/2017</w:t>
            </w:r>
            <w:r w:rsidRPr="003E70FC">
              <w:rPr>
                <w:rFonts w:asciiTheme="minorHAnsi" w:eastAsia="Calibri" w:hAnsiTheme="minorHAnsi" w:cstheme="minorHAnsi"/>
                <w:sz w:val="22"/>
              </w:rPr>
              <w:t xml:space="preserve"> </w:t>
            </w:r>
          </w:p>
        </w:tc>
        <w:tc>
          <w:tcPr>
            <w:tcW w:w="1061" w:type="dxa"/>
            <w:vMerge w:val="restart"/>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389" w:right="149" w:hanging="317"/>
              <w:rPr>
                <w:rFonts w:asciiTheme="minorHAnsi" w:hAnsiTheme="minorHAnsi" w:cstheme="minorHAnsi"/>
              </w:rPr>
            </w:pPr>
            <w:r w:rsidRPr="003E70FC">
              <w:rPr>
                <w:rFonts w:asciiTheme="minorHAnsi" w:eastAsia="Calibri" w:hAnsiTheme="minorHAnsi" w:cstheme="minorHAnsi"/>
                <w:i/>
                <w:sz w:val="18"/>
              </w:rPr>
              <w:t xml:space="preserve">Nr rys: </w:t>
            </w:r>
            <w:r w:rsidRPr="003E70FC">
              <w:rPr>
                <w:rFonts w:asciiTheme="minorHAnsi" w:eastAsia="Calibri" w:hAnsiTheme="minorHAnsi" w:cstheme="minorHAnsi"/>
                <w:sz w:val="28"/>
              </w:rPr>
              <w:t>0</w:t>
            </w:r>
            <w:r>
              <w:rPr>
                <w:rFonts w:asciiTheme="minorHAnsi" w:eastAsia="Calibri" w:hAnsiTheme="minorHAnsi" w:cstheme="minorHAnsi"/>
                <w:sz w:val="28"/>
              </w:rPr>
              <w:t>2</w:t>
            </w:r>
            <w:r w:rsidRPr="003E70FC">
              <w:rPr>
                <w:rFonts w:asciiTheme="minorHAnsi" w:eastAsia="Calibri" w:hAnsiTheme="minorHAnsi" w:cstheme="minorHAnsi"/>
                <w:sz w:val="28"/>
              </w:rPr>
              <w:t xml:space="preserve"> </w:t>
            </w:r>
          </w:p>
        </w:tc>
      </w:tr>
      <w:tr w:rsidR="001A3C9E" w:rsidRPr="003E70FC" w:rsidTr="001A3C9E">
        <w:trPr>
          <w:trHeight w:val="384"/>
        </w:trPr>
        <w:tc>
          <w:tcPr>
            <w:tcW w:w="1418"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i/>
                <w:sz w:val="20"/>
              </w:rPr>
              <w:t xml:space="preserve">Sprawdził: </w:t>
            </w:r>
          </w:p>
        </w:tc>
        <w:tc>
          <w:tcPr>
            <w:tcW w:w="2350"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c>
          <w:tcPr>
            <w:tcW w:w="1512"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c>
          <w:tcPr>
            <w:tcW w:w="1238"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0" w:firstLine="0"/>
              <w:rPr>
                <w:rFonts w:asciiTheme="minorHAnsi" w:hAnsiTheme="minorHAnsi" w:cstheme="minorHAnsi"/>
              </w:rPr>
            </w:pPr>
            <w:r w:rsidRPr="003E70FC">
              <w:rPr>
                <w:rFonts w:asciiTheme="minorHAnsi" w:eastAsia="Calibri" w:hAnsiTheme="minorHAnsi" w:cstheme="minorHAnsi"/>
                <w:sz w:val="22"/>
              </w:rPr>
              <w:t xml:space="preserve">  </w:t>
            </w:r>
          </w:p>
        </w:tc>
        <w:tc>
          <w:tcPr>
            <w:tcW w:w="960" w:type="dxa"/>
            <w:tcBorders>
              <w:top w:val="single" w:sz="4" w:space="0" w:color="000000"/>
              <w:left w:val="single" w:sz="4" w:space="0" w:color="000000"/>
              <w:bottom w:val="single" w:sz="4" w:space="0" w:color="000000"/>
              <w:right w:val="single" w:sz="4" w:space="0" w:color="000000"/>
            </w:tcBorders>
            <w:vAlign w:val="bottom"/>
          </w:tcPr>
          <w:p w:rsidR="001A3C9E" w:rsidRPr="003E70FC" w:rsidRDefault="001A3C9E" w:rsidP="001A0FF1">
            <w:pPr>
              <w:spacing w:after="0" w:line="276" w:lineRule="auto"/>
              <w:ind w:left="72" w:firstLine="0"/>
              <w:rPr>
                <w:rFonts w:asciiTheme="minorHAnsi" w:hAnsiTheme="minorHAnsi" w:cstheme="minorHAnsi"/>
              </w:rPr>
            </w:pPr>
            <w:r w:rsidRPr="003E70FC">
              <w:rPr>
                <w:rFonts w:asciiTheme="minorHAnsi" w:eastAsia="Calibri" w:hAnsiTheme="minorHAnsi" w:cstheme="minorHAnsi"/>
                <w:sz w:val="22"/>
              </w:rPr>
              <w:t xml:space="preserve">  </w:t>
            </w:r>
          </w:p>
        </w:tc>
        <w:tc>
          <w:tcPr>
            <w:tcW w:w="0" w:type="auto"/>
            <w:vMerge/>
            <w:tcBorders>
              <w:top w:val="nil"/>
              <w:left w:val="single" w:sz="4" w:space="0" w:color="000000"/>
              <w:bottom w:val="single" w:sz="4" w:space="0" w:color="000000"/>
              <w:right w:val="single" w:sz="4" w:space="0" w:color="000000"/>
            </w:tcBorders>
          </w:tcPr>
          <w:p w:rsidR="001A3C9E" w:rsidRPr="003E70FC" w:rsidRDefault="001A3C9E" w:rsidP="001A0FF1">
            <w:pPr>
              <w:spacing w:after="0" w:line="276" w:lineRule="auto"/>
              <w:ind w:left="0" w:firstLine="0"/>
              <w:rPr>
                <w:rFonts w:asciiTheme="minorHAnsi" w:hAnsiTheme="minorHAnsi" w:cstheme="minorHAnsi"/>
              </w:rPr>
            </w:pPr>
          </w:p>
        </w:tc>
      </w:tr>
    </w:tbl>
    <w:p w:rsidR="001A0FF1" w:rsidRDefault="001A0FF1" w:rsidP="007F12D5">
      <w:pPr>
        <w:spacing w:before="120" w:after="120" w:line="276" w:lineRule="auto"/>
      </w:pPr>
    </w:p>
    <w:p w:rsidR="00DF3B27" w:rsidRDefault="00DF3B27" w:rsidP="00611431">
      <w:pPr>
        <w:spacing w:after="160" w:line="259" w:lineRule="auto"/>
        <w:ind w:left="0" w:firstLine="0"/>
      </w:pPr>
    </w:p>
    <w:sectPr w:rsidR="00DF3B27" w:rsidSect="007F12D5">
      <w:headerReference w:type="default" r:id="rId10"/>
      <w:footerReference w:type="default" r:id="rId11"/>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313" w:rsidRDefault="00665313">
      <w:pPr>
        <w:spacing w:after="0"/>
      </w:pPr>
      <w:r>
        <w:separator/>
      </w:r>
    </w:p>
  </w:endnote>
  <w:endnote w:type="continuationSeparator" w:id="0">
    <w:p w:rsidR="00665313" w:rsidRDefault="006653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273330606"/>
      <w:docPartObj>
        <w:docPartGallery w:val="Page Numbers (Bottom of Page)"/>
        <w:docPartUnique/>
      </w:docPartObj>
    </w:sdtPr>
    <w:sdtEndPr/>
    <w:sdtContent>
      <w:p w:rsidR="00675B6A" w:rsidRDefault="00675B6A">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rPr>
          <w:fldChar w:fldCharType="begin"/>
        </w:r>
        <w:r>
          <w:instrText>PAGE    \* MERGEFORMAT</w:instrText>
        </w:r>
        <w:r>
          <w:rPr>
            <w:rFonts w:asciiTheme="minorHAnsi" w:eastAsiaTheme="minorEastAsia" w:hAnsiTheme="minorHAnsi"/>
            <w:sz w:val="22"/>
          </w:rPr>
          <w:fldChar w:fldCharType="separate"/>
        </w:r>
        <w:r w:rsidR="009A31AF" w:rsidRPr="009A31AF">
          <w:rPr>
            <w:rFonts w:asciiTheme="majorHAnsi" w:eastAsiaTheme="majorEastAsia" w:hAnsiTheme="majorHAnsi" w:cstheme="majorBidi"/>
            <w:noProof/>
            <w:sz w:val="28"/>
            <w:szCs w:val="28"/>
          </w:rPr>
          <w:t>21</w:t>
        </w:r>
        <w:r>
          <w:rPr>
            <w:rFonts w:asciiTheme="majorHAnsi" w:eastAsiaTheme="majorEastAsia" w:hAnsiTheme="majorHAnsi" w:cstheme="majorBidi"/>
            <w:sz w:val="28"/>
            <w:szCs w:val="28"/>
          </w:rPr>
          <w:fldChar w:fldCharType="end"/>
        </w:r>
      </w:p>
    </w:sdtContent>
  </w:sdt>
  <w:p w:rsidR="00675B6A" w:rsidRDefault="00675B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313" w:rsidRDefault="00665313">
      <w:pPr>
        <w:spacing w:after="0"/>
      </w:pPr>
      <w:r>
        <w:separator/>
      </w:r>
    </w:p>
  </w:footnote>
  <w:footnote w:type="continuationSeparator" w:id="0">
    <w:p w:rsidR="00665313" w:rsidRDefault="0066531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B6A" w:rsidRDefault="00675B6A" w:rsidP="001A3C9E">
    <w:pPr>
      <w:pStyle w:val="Nagwek"/>
      <w:jc w:val="center"/>
    </w:pPr>
    <w:r w:rsidRPr="00A36C55">
      <w:rPr>
        <w:noProof/>
      </w:rPr>
      <w:drawing>
        <wp:inline distT="0" distB="0" distL="0" distR="0" wp14:anchorId="7625C379" wp14:editId="21C8DEDD">
          <wp:extent cx="5372100" cy="695325"/>
          <wp:effectExtent l="0" t="0" r="0" b="9525"/>
          <wp:docPr id="8" name="Obraz 8" descr="http://rpo.dolnyslask.pl/wp-content/uploads/2015/10/FEPR-DS-UE-EFSI-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descr="http://rpo.dolnyslask.pl/wp-content/uploads/2015/10/FEPR-DS-UE-EFSI-color.jpg"/>
                  <pic:cNvPicPr>
                    <a:picLocks noChangeAspect="1" noChangeArrowheads="1"/>
                  </pic:cNvPicPr>
                </pic:nvPicPr>
                <pic:blipFill>
                  <a:blip r:embed="rId1">
                    <a:extLst>
                      <a:ext uri="{28A0092B-C50C-407E-A947-70E740481C1C}">
                        <a14:useLocalDpi xmlns:a14="http://schemas.microsoft.com/office/drawing/2010/main" val="0"/>
                      </a:ext>
                    </a:extLst>
                  </a:blip>
                  <a:srcRect l="3177" t="16063" r="3465" b="11263"/>
                  <a:stretch>
                    <a:fillRect/>
                  </a:stretch>
                </pic:blipFill>
                <pic:spPr bwMode="auto">
                  <a:xfrm>
                    <a:off x="0" y="0"/>
                    <a:ext cx="5372100"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64F62"/>
    <w:multiLevelType w:val="hybridMultilevel"/>
    <w:tmpl w:val="5590FA9A"/>
    <w:lvl w:ilvl="0" w:tplc="0F6E3A0E">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9850C0"/>
    <w:multiLevelType w:val="hybridMultilevel"/>
    <w:tmpl w:val="20E68572"/>
    <w:lvl w:ilvl="0" w:tplc="C284DA68">
      <w:start w:val="1"/>
      <w:numFmt w:val="bullet"/>
      <w:lvlText w:val=""/>
      <w:lvlJc w:val="left"/>
      <w:pPr>
        <w:ind w:left="1147" w:hanging="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2" w15:restartNumberingAfterBreak="0">
    <w:nsid w:val="0FBF5259"/>
    <w:multiLevelType w:val="hybridMultilevel"/>
    <w:tmpl w:val="AE00B110"/>
    <w:lvl w:ilvl="0" w:tplc="C284DA68">
      <w:start w:val="1"/>
      <w:numFmt w:val="bullet"/>
      <w:lvlText w:val=""/>
      <w:lvlJc w:val="left"/>
      <w:pPr>
        <w:ind w:left="1068" w:hanging="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1144025C"/>
    <w:multiLevelType w:val="hybridMultilevel"/>
    <w:tmpl w:val="427E69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61F69E8"/>
    <w:multiLevelType w:val="hybridMultilevel"/>
    <w:tmpl w:val="61E02DD8"/>
    <w:lvl w:ilvl="0" w:tplc="C284DA68">
      <w:start w:val="1"/>
      <w:numFmt w:val="bullet"/>
      <w:lvlText w:val=""/>
      <w:lvlJc w:val="left"/>
      <w:pPr>
        <w:ind w:left="1147" w:hanging="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5" w15:restartNumberingAfterBreak="0">
    <w:nsid w:val="17112632"/>
    <w:multiLevelType w:val="hybridMultilevel"/>
    <w:tmpl w:val="1362FA7C"/>
    <w:lvl w:ilvl="0" w:tplc="04150001">
      <w:start w:val="1"/>
      <w:numFmt w:val="bullet"/>
      <w:lvlText w:val=""/>
      <w:lvlJc w:val="left"/>
      <w:pPr>
        <w:ind w:left="708"/>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62108778">
      <w:start w:val="1"/>
      <w:numFmt w:val="bullet"/>
      <w:lvlText w:val="o"/>
      <w:lvlJc w:val="left"/>
      <w:pPr>
        <w:ind w:left="114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7AAAABE">
      <w:start w:val="1"/>
      <w:numFmt w:val="bullet"/>
      <w:lvlText w:val="▪"/>
      <w:lvlJc w:val="left"/>
      <w:pPr>
        <w:ind w:left="186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CDA25A6">
      <w:start w:val="1"/>
      <w:numFmt w:val="bullet"/>
      <w:lvlText w:val="•"/>
      <w:lvlJc w:val="left"/>
      <w:pPr>
        <w:ind w:left="258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748B51E">
      <w:start w:val="1"/>
      <w:numFmt w:val="bullet"/>
      <w:lvlText w:val="o"/>
      <w:lvlJc w:val="left"/>
      <w:pPr>
        <w:ind w:left="330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23CEA38">
      <w:start w:val="1"/>
      <w:numFmt w:val="bullet"/>
      <w:lvlText w:val="▪"/>
      <w:lvlJc w:val="left"/>
      <w:pPr>
        <w:ind w:left="402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BD60B10">
      <w:start w:val="1"/>
      <w:numFmt w:val="bullet"/>
      <w:lvlText w:val="•"/>
      <w:lvlJc w:val="left"/>
      <w:pPr>
        <w:ind w:left="474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DE1EA91C">
      <w:start w:val="1"/>
      <w:numFmt w:val="bullet"/>
      <w:lvlText w:val="o"/>
      <w:lvlJc w:val="left"/>
      <w:pPr>
        <w:ind w:left="546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E0647D0">
      <w:start w:val="1"/>
      <w:numFmt w:val="bullet"/>
      <w:lvlText w:val="▪"/>
      <w:lvlJc w:val="left"/>
      <w:pPr>
        <w:ind w:left="618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8AA7A4C"/>
    <w:multiLevelType w:val="hybridMultilevel"/>
    <w:tmpl w:val="33D03D32"/>
    <w:lvl w:ilvl="0" w:tplc="04150001">
      <w:start w:val="1"/>
      <w:numFmt w:val="bullet"/>
      <w:lvlText w:val=""/>
      <w:lvlJc w:val="left"/>
      <w:pPr>
        <w:ind w:left="1445"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50003">
      <w:start w:val="1"/>
      <w:numFmt w:val="bullet"/>
      <w:lvlText w:val="o"/>
      <w:lvlJc w:val="left"/>
      <w:pPr>
        <w:ind w:left="2165" w:hanging="360"/>
      </w:pPr>
      <w:rPr>
        <w:rFonts w:ascii="Courier New" w:hAnsi="Courier New" w:cs="Courier New" w:hint="default"/>
      </w:rPr>
    </w:lvl>
    <w:lvl w:ilvl="2" w:tplc="04150005" w:tentative="1">
      <w:start w:val="1"/>
      <w:numFmt w:val="bullet"/>
      <w:lvlText w:val=""/>
      <w:lvlJc w:val="left"/>
      <w:pPr>
        <w:ind w:left="2885" w:hanging="360"/>
      </w:pPr>
      <w:rPr>
        <w:rFonts w:ascii="Wingdings" w:hAnsi="Wingdings" w:hint="default"/>
      </w:rPr>
    </w:lvl>
    <w:lvl w:ilvl="3" w:tplc="04150001" w:tentative="1">
      <w:start w:val="1"/>
      <w:numFmt w:val="bullet"/>
      <w:lvlText w:val=""/>
      <w:lvlJc w:val="left"/>
      <w:pPr>
        <w:ind w:left="3605" w:hanging="360"/>
      </w:pPr>
      <w:rPr>
        <w:rFonts w:ascii="Symbol" w:hAnsi="Symbol" w:hint="default"/>
      </w:rPr>
    </w:lvl>
    <w:lvl w:ilvl="4" w:tplc="04150003" w:tentative="1">
      <w:start w:val="1"/>
      <w:numFmt w:val="bullet"/>
      <w:lvlText w:val="o"/>
      <w:lvlJc w:val="left"/>
      <w:pPr>
        <w:ind w:left="4325" w:hanging="360"/>
      </w:pPr>
      <w:rPr>
        <w:rFonts w:ascii="Courier New" w:hAnsi="Courier New" w:cs="Courier New" w:hint="default"/>
      </w:rPr>
    </w:lvl>
    <w:lvl w:ilvl="5" w:tplc="04150005" w:tentative="1">
      <w:start w:val="1"/>
      <w:numFmt w:val="bullet"/>
      <w:lvlText w:val=""/>
      <w:lvlJc w:val="left"/>
      <w:pPr>
        <w:ind w:left="5045" w:hanging="360"/>
      </w:pPr>
      <w:rPr>
        <w:rFonts w:ascii="Wingdings" w:hAnsi="Wingdings" w:hint="default"/>
      </w:rPr>
    </w:lvl>
    <w:lvl w:ilvl="6" w:tplc="04150001" w:tentative="1">
      <w:start w:val="1"/>
      <w:numFmt w:val="bullet"/>
      <w:lvlText w:val=""/>
      <w:lvlJc w:val="left"/>
      <w:pPr>
        <w:ind w:left="5765" w:hanging="360"/>
      </w:pPr>
      <w:rPr>
        <w:rFonts w:ascii="Symbol" w:hAnsi="Symbol" w:hint="default"/>
      </w:rPr>
    </w:lvl>
    <w:lvl w:ilvl="7" w:tplc="04150003" w:tentative="1">
      <w:start w:val="1"/>
      <w:numFmt w:val="bullet"/>
      <w:lvlText w:val="o"/>
      <w:lvlJc w:val="left"/>
      <w:pPr>
        <w:ind w:left="6485" w:hanging="360"/>
      </w:pPr>
      <w:rPr>
        <w:rFonts w:ascii="Courier New" w:hAnsi="Courier New" w:cs="Courier New" w:hint="default"/>
      </w:rPr>
    </w:lvl>
    <w:lvl w:ilvl="8" w:tplc="04150005" w:tentative="1">
      <w:start w:val="1"/>
      <w:numFmt w:val="bullet"/>
      <w:lvlText w:val=""/>
      <w:lvlJc w:val="left"/>
      <w:pPr>
        <w:ind w:left="7205" w:hanging="360"/>
      </w:pPr>
      <w:rPr>
        <w:rFonts w:ascii="Wingdings" w:hAnsi="Wingdings" w:hint="default"/>
      </w:rPr>
    </w:lvl>
  </w:abstractNum>
  <w:abstractNum w:abstractNumId="7" w15:restartNumberingAfterBreak="0">
    <w:nsid w:val="1BAB3407"/>
    <w:multiLevelType w:val="hybridMultilevel"/>
    <w:tmpl w:val="69B6CE9A"/>
    <w:lvl w:ilvl="0" w:tplc="6558805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4891F6">
      <w:start w:val="1"/>
      <w:numFmt w:val="lowerLetter"/>
      <w:lvlText w:val="%2"/>
      <w:lvlJc w:val="left"/>
      <w:pPr>
        <w:ind w:left="4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958CDC6">
      <w:start w:val="1"/>
      <w:numFmt w:val="lowerRoman"/>
      <w:lvlText w:val="%3"/>
      <w:lvlJc w:val="left"/>
      <w:pPr>
        <w:ind w:left="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DDA194C">
      <w:start w:val="1"/>
      <w:numFmt w:val="decimal"/>
      <w:lvlText w:val="%4"/>
      <w:lvlJc w:val="left"/>
      <w:pPr>
        <w:ind w:left="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E02C57A">
      <w:start w:val="5"/>
      <w:numFmt w:val="lowerLetter"/>
      <w:lvlRestart w:val="0"/>
      <w:lvlText w:val="%5)"/>
      <w:lvlJc w:val="left"/>
      <w:pPr>
        <w:ind w:left="8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27691E8">
      <w:start w:val="1"/>
      <w:numFmt w:val="lowerRoman"/>
      <w:lvlText w:val="%6"/>
      <w:lvlJc w:val="left"/>
      <w:pPr>
        <w:ind w:left="15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FC60BC">
      <w:start w:val="1"/>
      <w:numFmt w:val="decimal"/>
      <w:lvlText w:val="%7"/>
      <w:lvlJc w:val="left"/>
      <w:pPr>
        <w:ind w:left="22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6ED9E2">
      <w:start w:val="1"/>
      <w:numFmt w:val="lowerLetter"/>
      <w:lvlText w:val="%8"/>
      <w:lvlJc w:val="left"/>
      <w:pPr>
        <w:ind w:left="29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1F2AC92">
      <w:start w:val="1"/>
      <w:numFmt w:val="lowerRoman"/>
      <w:lvlText w:val="%9"/>
      <w:lvlJc w:val="left"/>
      <w:pPr>
        <w:ind w:left="37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2CE7E6B"/>
    <w:multiLevelType w:val="hybridMultilevel"/>
    <w:tmpl w:val="505896AE"/>
    <w:lvl w:ilvl="0" w:tplc="0F6E3A0E">
      <w:start w:val="1"/>
      <w:numFmt w:val="bullet"/>
      <w:lvlText w:val="•"/>
      <w:lvlJc w:val="left"/>
      <w:pPr>
        <w:ind w:left="72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F6E3A0E">
      <w:start w:val="1"/>
      <w:numFmt w:val="bullet"/>
      <w:lvlText w:val="•"/>
      <w:lvlJc w:val="left"/>
      <w:pPr>
        <w:ind w:left="28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F971ED"/>
    <w:multiLevelType w:val="hybridMultilevel"/>
    <w:tmpl w:val="DBF269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C86088"/>
    <w:multiLevelType w:val="hybridMultilevel"/>
    <w:tmpl w:val="2508FB2C"/>
    <w:lvl w:ilvl="0" w:tplc="C284DA68">
      <w:start w:val="1"/>
      <w:numFmt w:val="bullet"/>
      <w:lvlText w:val=""/>
      <w:lvlJc w:val="left"/>
      <w:pPr>
        <w:ind w:left="725" w:hanging="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150001">
      <w:start w:val="1"/>
      <w:numFmt w:val="bullet"/>
      <w:lvlText w:val=""/>
      <w:lvlJc w:val="left"/>
      <w:pPr>
        <w:ind w:left="1445" w:hanging="360"/>
      </w:pPr>
      <w:rPr>
        <w:rFonts w:ascii="Symbol" w:hAnsi="Symbol"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1" w15:restartNumberingAfterBreak="0">
    <w:nsid w:val="36767CE7"/>
    <w:multiLevelType w:val="hybridMultilevel"/>
    <w:tmpl w:val="896EBD82"/>
    <w:lvl w:ilvl="0" w:tplc="95EAD0CA">
      <w:start w:val="6"/>
      <w:numFmt w:val="decimal"/>
      <w:lvlText w:val="%1"/>
      <w:lvlJc w:val="left"/>
      <w:pPr>
        <w:ind w:left="1147" w:hanging="360"/>
      </w:pPr>
      <w:rPr>
        <w:rFonts w:hint="default"/>
      </w:rPr>
    </w:lvl>
    <w:lvl w:ilvl="1" w:tplc="04150019">
      <w:start w:val="1"/>
      <w:numFmt w:val="lowerLetter"/>
      <w:lvlText w:val="%2."/>
      <w:lvlJc w:val="left"/>
      <w:pPr>
        <w:ind w:left="1867" w:hanging="360"/>
      </w:pPr>
    </w:lvl>
    <w:lvl w:ilvl="2" w:tplc="0415001B">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12" w15:restartNumberingAfterBreak="0">
    <w:nsid w:val="3B41784E"/>
    <w:multiLevelType w:val="hybridMultilevel"/>
    <w:tmpl w:val="0E24D90C"/>
    <w:lvl w:ilvl="0" w:tplc="A8EE5C52">
      <w:start w:val="4"/>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3" w15:restartNumberingAfterBreak="0">
    <w:nsid w:val="3B711300"/>
    <w:multiLevelType w:val="multilevel"/>
    <w:tmpl w:val="8F808B0A"/>
    <w:lvl w:ilvl="0">
      <w:start w:val="1"/>
      <w:numFmt w:val="decimal"/>
      <w:lvlText w:val="%1."/>
      <w:lvlJc w:val="left"/>
      <w:pPr>
        <w:ind w:left="345" w:hanging="360"/>
      </w:pPr>
      <w:rPr>
        <w:rFonts w:hint="default"/>
        <w:i/>
        <w:sz w:val="28"/>
      </w:rPr>
    </w:lvl>
    <w:lvl w:ilvl="1">
      <w:start w:val="6"/>
      <w:numFmt w:val="decimal"/>
      <w:isLgl/>
      <w:lvlText w:val="%1.%2"/>
      <w:lvlJc w:val="left"/>
      <w:pPr>
        <w:ind w:left="817" w:hanging="390"/>
      </w:pPr>
      <w:rPr>
        <w:rFonts w:hint="default"/>
      </w:rPr>
    </w:lvl>
    <w:lvl w:ilvl="2">
      <w:start w:val="1"/>
      <w:numFmt w:val="decimal"/>
      <w:isLgl/>
      <w:lvlText w:val="%1.%2.%3"/>
      <w:lvlJc w:val="left"/>
      <w:pPr>
        <w:ind w:left="1589" w:hanging="720"/>
      </w:pPr>
      <w:rPr>
        <w:rFonts w:hint="default"/>
      </w:rPr>
    </w:lvl>
    <w:lvl w:ilvl="3">
      <w:start w:val="1"/>
      <w:numFmt w:val="decimal"/>
      <w:isLgl/>
      <w:lvlText w:val="%1.%2.%3.%4"/>
      <w:lvlJc w:val="left"/>
      <w:pPr>
        <w:ind w:left="2031" w:hanging="720"/>
      </w:pPr>
      <w:rPr>
        <w:rFonts w:hint="default"/>
      </w:rPr>
    </w:lvl>
    <w:lvl w:ilvl="4">
      <w:start w:val="1"/>
      <w:numFmt w:val="decimal"/>
      <w:isLgl/>
      <w:lvlText w:val="%1.%2.%3.%4.%5"/>
      <w:lvlJc w:val="left"/>
      <w:pPr>
        <w:ind w:left="2833" w:hanging="1080"/>
      </w:pPr>
      <w:rPr>
        <w:rFonts w:hint="default"/>
      </w:rPr>
    </w:lvl>
    <w:lvl w:ilvl="5">
      <w:start w:val="1"/>
      <w:numFmt w:val="decimal"/>
      <w:isLgl/>
      <w:lvlText w:val="%1.%2.%3.%4.%5.%6"/>
      <w:lvlJc w:val="left"/>
      <w:pPr>
        <w:ind w:left="3275" w:hanging="1080"/>
      </w:pPr>
      <w:rPr>
        <w:rFonts w:hint="default"/>
      </w:rPr>
    </w:lvl>
    <w:lvl w:ilvl="6">
      <w:start w:val="1"/>
      <w:numFmt w:val="decimal"/>
      <w:isLgl/>
      <w:lvlText w:val="%1.%2.%3.%4.%5.%6.%7"/>
      <w:lvlJc w:val="left"/>
      <w:pPr>
        <w:ind w:left="4077" w:hanging="1440"/>
      </w:pPr>
      <w:rPr>
        <w:rFonts w:hint="default"/>
      </w:rPr>
    </w:lvl>
    <w:lvl w:ilvl="7">
      <w:start w:val="1"/>
      <w:numFmt w:val="decimal"/>
      <w:isLgl/>
      <w:lvlText w:val="%1.%2.%3.%4.%5.%6.%7.%8"/>
      <w:lvlJc w:val="left"/>
      <w:pPr>
        <w:ind w:left="4519" w:hanging="1440"/>
      </w:pPr>
      <w:rPr>
        <w:rFonts w:hint="default"/>
      </w:rPr>
    </w:lvl>
    <w:lvl w:ilvl="8">
      <w:start w:val="1"/>
      <w:numFmt w:val="decimal"/>
      <w:isLgl/>
      <w:lvlText w:val="%1.%2.%3.%4.%5.%6.%7.%8.%9"/>
      <w:lvlJc w:val="left"/>
      <w:pPr>
        <w:ind w:left="5321" w:hanging="1800"/>
      </w:pPr>
      <w:rPr>
        <w:rFonts w:hint="default"/>
      </w:rPr>
    </w:lvl>
  </w:abstractNum>
  <w:abstractNum w:abstractNumId="14" w15:restartNumberingAfterBreak="0">
    <w:nsid w:val="3D2F66F2"/>
    <w:multiLevelType w:val="hybridMultilevel"/>
    <w:tmpl w:val="2AD0B1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4116279D"/>
    <w:multiLevelType w:val="hybridMultilevel"/>
    <w:tmpl w:val="F0767F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A64FF8"/>
    <w:multiLevelType w:val="hybridMultilevel"/>
    <w:tmpl w:val="30AEECA2"/>
    <w:lvl w:ilvl="0" w:tplc="804A28A6">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387044">
      <w:start w:val="1"/>
      <w:numFmt w:val="bullet"/>
      <w:lvlText w:val="o"/>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0782CE8">
      <w:start w:val="1"/>
      <w:numFmt w:val="bullet"/>
      <w:lvlText w:val="▪"/>
      <w:lvlJc w:val="left"/>
      <w:pPr>
        <w:ind w:left="19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6C0C1EA">
      <w:start w:val="1"/>
      <w:numFmt w:val="bullet"/>
      <w:lvlText w:val="•"/>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CEA814">
      <w:start w:val="1"/>
      <w:numFmt w:val="bullet"/>
      <w:lvlText w:val="o"/>
      <w:lvlJc w:val="left"/>
      <w:pPr>
        <w:ind w:left="3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A90F5CE">
      <w:start w:val="1"/>
      <w:numFmt w:val="bullet"/>
      <w:lvlText w:val="▪"/>
      <w:lvlJc w:val="left"/>
      <w:pPr>
        <w:ind w:left="4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CBCB3AE">
      <w:start w:val="1"/>
      <w:numFmt w:val="bullet"/>
      <w:lvlText w:val="•"/>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A66B80">
      <w:start w:val="1"/>
      <w:numFmt w:val="bullet"/>
      <w:lvlText w:val="o"/>
      <w:lvlJc w:val="left"/>
      <w:pPr>
        <w:ind w:left="5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358551A">
      <w:start w:val="1"/>
      <w:numFmt w:val="bullet"/>
      <w:lvlText w:val="▪"/>
      <w:lvlJc w:val="left"/>
      <w:pPr>
        <w:ind w:left="6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4DF5633"/>
    <w:multiLevelType w:val="hybridMultilevel"/>
    <w:tmpl w:val="31FAAC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756E52"/>
    <w:multiLevelType w:val="multilevel"/>
    <w:tmpl w:val="8E200AFE"/>
    <w:lvl w:ilvl="0">
      <w:start w:val="1"/>
      <w:numFmt w:val="decimal"/>
      <w:lvlText w:val="%1."/>
      <w:lvlJc w:val="left"/>
      <w:pPr>
        <w:ind w:left="365" w:hanging="360"/>
      </w:pPr>
      <w:rPr>
        <w:rFonts w:hint="default"/>
      </w:rPr>
    </w:lvl>
    <w:lvl w:ilvl="1">
      <w:start w:val="2"/>
      <w:numFmt w:val="decimal"/>
      <w:isLgl/>
      <w:lvlText w:val="%1.%2."/>
      <w:lvlJc w:val="left"/>
      <w:pPr>
        <w:ind w:left="817" w:hanging="390"/>
      </w:pPr>
      <w:rPr>
        <w:rFonts w:ascii="Times New Roman" w:hAnsi="Times New Roman" w:cs="Times New Roman" w:hint="default"/>
        <w:b/>
        <w:sz w:val="26"/>
      </w:rPr>
    </w:lvl>
    <w:lvl w:ilvl="2">
      <w:start w:val="1"/>
      <w:numFmt w:val="decimal"/>
      <w:isLgl/>
      <w:lvlText w:val="%1.%2.%3."/>
      <w:lvlJc w:val="left"/>
      <w:pPr>
        <w:ind w:left="1569" w:hanging="720"/>
      </w:pPr>
      <w:rPr>
        <w:rFonts w:ascii="Times New Roman" w:hAnsi="Times New Roman" w:cs="Times New Roman" w:hint="default"/>
        <w:b/>
        <w:sz w:val="26"/>
      </w:rPr>
    </w:lvl>
    <w:lvl w:ilvl="3">
      <w:start w:val="1"/>
      <w:numFmt w:val="decimal"/>
      <w:isLgl/>
      <w:lvlText w:val="%1.%2.%3.%4."/>
      <w:lvlJc w:val="left"/>
      <w:pPr>
        <w:ind w:left="1991" w:hanging="720"/>
      </w:pPr>
      <w:rPr>
        <w:rFonts w:ascii="Times New Roman" w:hAnsi="Times New Roman" w:cs="Times New Roman" w:hint="default"/>
        <w:b/>
        <w:sz w:val="26"/>
      </w:rPr>
    </w:lvl>
    <w:lvl w:ilvl="4">
      <w:start w:val="1"/>
      <w:numFmt w:val="decimal"/>
      <w:isLgl/>
      <w:lvlText w:val="%1.%2.%3.%4.%5."/>
      <w:lvlJc w:val="left"/>
      <w:pPr>
        <w:ind w:left="2773" w:hanging="1080"/>
      </w:pPr>
      <w:rPr>
        <w:rFonts w:ascii="Times New Roman" w:hAnsi="Times New Roman" w:cs="Times New Roman" w:hint="default"/>
        <w:b/>
        <w:sz w:val="26"/>
      </w:rPr>
    </w:lvl>
    <w:lvl w:ilvl="5">
      <w:start w:val="1"/>
      <w:numFmt w:val="decimal"/>
      <w:isLgl/>
      <w:lvlText w:val="%1.%2.%3.%4.%5.%6."/>
      <w:lvlJc w:val="left"/>
      <w:pPr>
        <w:ind w:left="3195" w:hanging="1080"/>
      </w:pPr>
      <w:rPr>
        <w:rFonts w:ascii="Times New Roman" w:hAnsi="Times New Roman" w:cs="Times New Roman" w:hint="default"/>
        <w:b/>
        <w:sz w:val="26"/>
      </w:rPr>
    </w:lvl>
    <w:lvl w:ilvl="6">
      <w:start w:val="1"/>
      <w:numFmt w:val="decimal"/>
      <w:isLgl/>
      <w:lvlText w:val="%1.%2.%3.%4.%5.%6.%7."/>
      <w:lvlJc w:val="left"/>
      <w:pPr>
        <w:ind w:left="3977" w:hanging="1440"/>
      </w:pPr>
      <w:rPr>
        <w:rFonts w:ascii="Times New Roman" w:hAnsi="Times New Roman" w:cs="Times New Roman" w:hint="default"/>
        <w:b/>
        <w:sz w:val="26"/>
      </w:rPr>
    </w:lvl>
    <w:lvl w:ilvl="7">
      <w:start w:val="1"/>
      <w:numFmt w:val="decimal"/>
      <w:isLgl/>
      <w:lvlText w:val="%1.%2.%3.%4.%5.%6.%7.%8."/>
      <w:lvlJc w:val="left"/>
      <w:pPr>
        <w:ind w:left="4399" w:hanging="1440"/>
      </w:pPr>
      <w:rPr>
        <w:rFonts w:ascii="Times New Roman" w:hAnsi="Times New Roman" w:cs="Times New Roman" w:hint="default"/>
        <w:b/>
        <w:sz w:val="26"/>
      </w:rPr>
    </w:lvl>
    <w:lvl w:ilvl="8">
      <w:start w:val="1"/>
      <w:numFmt w:val="decimal"/>
      <w:isLgl/>
      <w:lvlText w:val="%1.%2.%3.%4.%5.%6.%7.%8.%9."/>
      <w:lvlJc w:val="left"/>
      <w:pPr>
        <w:ind w:left="5181" w:hanging="1800"/>
      </w:pPr>
      <w:rPr>
        <w:rFonts w:ascii="Times New Roman" w:hAnsi="Times New Roman" w:cs="Times New Roman" w:hint="default"/>
        <w:b/>
        <w:sz w:val="26"/>
      </w:rPr>
    </w:lvl>
  </w:abstractNum>
  <w:abstractNum w:abstractNumId="19" w15:restartNumberingAfterBreak="0">
    <w:nsid w:val="47AB3865"/>
    <w:multiLevelType w:val="hybridMultilevel"/>
    <w:tmpl w:val="6CBC0012"/>
    <w:lvl w:ilvl="0" w:tplc="244E3DB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23C6854">
      <w:start w:val="1"/>
      <w:numFmt w:val="lowerLetter"/>
      <w:lvlText w:val="%2"/>
      <w:lvlJc w:val="left"/>
      <w:pPr>
        <w:ind w:left="4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4E4E336">
      <w:start w:val="1"/>
      <w:numFmt w:val="lowerRoman"/>
      <w:lvlText w:val="%3"/>
      <w:lvlJc w:val="left"/>
      <w:pPr>
        <w:ind w:left="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187FDC">
      <w:start w:val="1"/>
      <w:numFmt w:val="decimal"/>
      <w:lvlText w:val="%4"/>
      <w:lvlJc w:val="left"/>
      <w:pPr>
        <w:ind w:left="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F2CA9AE">
      <w:start w:val="1"/>
      <w:numFmt w:val="lowerLetter"/>
      <w:lvlRestart w:val="0"/>
      <w:lvlText w:val="%5)"/>
      <w:lvlJc w:val="left"/>
      <w:pPr>
        <w:ind w:left="1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238DBA6">
      <w:start w:val="1"/>
      <w:numFmt w:val="lowerRoman"/>
      <w:lvlText w:val="%6"/>
      <w:lvlJc w:val="left"/>
      <w:pPr>
        <w:ind w:left="15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C5ACB6C">
      <w:start w:val="1"/>
      <w:numFmt w:val="decimal"/>
      <w:lvlText w:val="%7"/>
      <w:lvlJc w:val="left"/>
      <w:pPr>
        <w:ind w:left="22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2467A4E">
      <w:start w:val="1"/>
      <w:numFmt w:val="lowerLetter"/>
      <w:lvlText w:val="%8"/>
      <w:lvlJc w:val="left"/>
      <w:pPr>
        <w:ind w:left="29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8102B8C">
      <w:start w:val="1"/>
      <w:numFmt w:val="lowerRoman"/>
      <w:lvlText w:val="%9"/>
      <w:lvlJc w:val="left"/>
      <w:pPr>
        <w:ind w:left="37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B3615CA"/>
    <w:multiLevelType w:val="hybridMultilevel"/>
    <w:tmpl w:val="31CE00E0"/>
    <w:lvl w:ilvl="0" w:tplc="04150001">
      <w:start w:val="1"/>
      <w:numFmt w:val="bullet"/>
      <w:lvlText w:val=""/>
      <w:lvlJc w:val="left"/>
      <w:pPr>
        <w:ind w:left="735" w:hanging="360"/>
      </w:pPr>
      <w:rPr>
        <w:rFonts w:ascii="Symbol" w:hAnsi="Symbol" w:hint="default"/>
      </w:rPr>
    </w:lvl>
    <w:lvl w:ilvl="1" w:tplc="04150003" w:tentative="1">
      <w:start w:val="1"/>
      <w:numFmt w:val="bullet"/>
      <w:lvlText w:val="o"/>
      <w:lvlJc w:val="left"/>
      <w:pPr>
        <w:ind w:left="1455" w:hanging="360"/>
      </w:pPr>
      <w:rPr>
        <w:rFonts w:ascii="Courier New" w:hAnsi="Courier New" w:cs="Courier New" w:hint="default"/>
      </w:rPr>
    </w:lvl>
    <w:lvl w:ilvl="2" w:tplc="04150005" w:tentative="1">
      <w:start w:val="1"/>
      <w:numFmt w:val="bullet"/>
      <w:lvlText w:val=""/>
      <w:lvlJc w:val="left"/>
      <w:pPr>
        <w:ind w:left="2175" w:hanging="360"/>
      </w:pPr>
      <w:rPr>
        <w:rFonts w:ascii="Wingdings" w:hAnsi="Wingdings" w:hint="default"/>
      </w:rPr>
    </w:lvl>
    <w:lvl w:ilvl="3" w:tplc="04150001" w:tentative="1">
      <w:start w:val="1"/>
      <w:numFmt w:val="bullet"/>
      <w:lvlText w:val=""/>
      <w:lvlJc w:val="left"/>
      <w:pPr>
        <w:ind w:left="2895" w:hanging="360"/>
      </w:pPr>
      <w:rPr>
        <w:rFonts w:ascii="Symbol" w:hAnsi="Symbol" w:hint="default"/>
      </w:rPr>
    </w:lvl>
    <w:lvl w:ilvl="4" w:tplc="04150003" w:tentative="1">
      <w:start w:val="1"/>
      <w:numFmt w:val="bullet"/>
      <w:lvlText w:val="o"/>
      <w:lvlJc w:val="left"/>
      <w:pPr>
        <w:ind w:left="3615" w:hanging="360"/>
      </w:pPr>
      <w:rPr>
        <w:rFonts w:ascii="Courier New" w:hAnsi="Courier New" w:cs="Courier New" w:hint="default"/>
      </w:rPr>
    </w:lvl>
    <w:lvl w:ilvl="5" w:tplc="04150005" w:tentative="1">
      <w:start w:val="1"/>
      <w:numFmt w:val="bullet"/>
      <w:lvlText w:val=""/>
      <w:lvlJc w:val="left"/>
      <w:pPr>
        <w:ind w:left="4335" w:hanging="360"/>
      </w:pPr>
      <w:rPr>
        <w:rFonts w:ascii="Wingdings" w:hAnsi="Wingdings" w:hint="default"/>
      </w:rPr>
    </w:lvl>
    <w:lvl w:ilvl="6" w:tplc="04150001" w:tentative="1">
      <w:start w:val="1"/>
      <w:numFmt w:val="bullet"/>
      <w:lvlText w:val=""/>
      <w:lvlJc w:val="left"/>
      <w:pPr>
        <w:ind w:left="5055" w:hanging="360"/>
      </w:pPr>
      <w:rPr>
        <w:rFonts w:ascii="Symbol" w:hAnsi="Symbol" w:hint="default"/>
      </w:rPr>
    </w:lvl>
    <w:lvl w:ilvl="7" w:tplc="04150003" w:tentative="1">
      <w:start w:val="1"/>
      <w:numFmt w:val="bullet"/>
      <w:lvlText w:val="o"/>
      <w:lvlJc w:val="left"/>
      <w:pPr>
        <w:ind w:left="5775" w:hanging="360"/>
      </w:pPr>
      <w:rPr>
        <w:rFonts w:ascii="Courier New" w:hAnsi="Courier New" w:cs="Courier New" w:hint="default"/>
      </w:rPr>
    </w:lvl>
    <w:lvl w:ilvl="8" w:tplc="04150005" w:tentative="1">
      <w:start w:val="1"/>
      <w:numFmt w:val="bullet"/>
      <w:lvlText w:val=""/>
      <w:lvlJc w:val="left"/>
      <w:pPr>
        <w:ind w:left="6495" w:hanging="360"/>
      </w:pPr>
      <w:rPr>
        <w:rFonts w:ascii="Wingdings" w:hAnsi="Wingdings" w:hint="default"/>
      </w:rPr>
    </w:lvl>
  </w:abstractNum>
  <w:abstractNum w:abstractNumId="21" w15:restartNumberingAfterBreak="0">
    <w:nsid w:val="559F071C"/>
    <w:multiLevelType w:val="hybridMultilevel"/>
    <w:tmpl w:val="FE4666A4"/>
    <w:lvl w:ilvl="0" w:tplc="04150001">
      <w:start w:val="1"/>
      <w:numFmt w:val="bullet"/>
      <w:lvlText w:val=""/>
      <w:lvlJc w:val="left"/>
      <w:pPr>
        <w:ind w:left="708"/>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5E22B996">
      <w:start w:val="1"/>
      <w:numFmt w:val="bullet"/>
      <w:lvlText w:val="o"/>
      <w:lvlJc w:val="left"/>
      <w:pPr>
        <w:ind w:left="15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02E0E3A">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684D544">
      <w:start w:val="1"/>
      <w:numFmt w:val="bullet"/>
      <w:lvlText w:val="•"/>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6C899C">
      <w:start w:val="1"/>
      <w:numFmt w:val="bullet"/>
      <w:lvlText w:val="o"/>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A9EB684">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432FF24">
      <w:start w:val="1"/>
      <w:numFmt w:val="bullet"/>
      <w:lvlText w:val="•"/>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9CA4A0">
      <w:start w:val="1"/>
      <w:numFmt w:val="bullet"/>
      <w:lvlText w:val="o"/>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D2B848">
      <w:start w:val="1"/>
      <w:numFmt w:val="bullet"/>
      <w:lvlText w:val="▪"/>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5DF0CB1"/>
    <w:multiLevelType w:val="hybridMultilevel"/>
    <w:tmpl w:val="226A9F3A"/>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abstractNum w:abstractNumId="23" w15:restartNumberingAfterBreak="0">
    <w:nsid w:val="58864C05"/>
    <w:multiLevelType w:val="hybridMultilevel"/>
    <w:tmpl w:val="2478633C"/>
    <w:lvl w:ilvl="0" w:tplc="04150001">
      <w:start w:val="1"/>
      <w:numFmt w:val="bullet"/>
      <w:lvlText w:val=""/>
      <w:lvlJc w:val="left"/>
      <w:pPr>
        <w:ind w:left="708"/>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62108778">
      <w:start w:val="1"/>
      <w:numFmt w:val="bullet"/>
      <w:lvlText w:val="o"/>
      <w:lvlJc w:val="left"/>
      <w:pPr>
        <w:ind w:left="114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7AAAABE">
      <w:start w:val="1"/>
      <w:numFmt w:val="bullet"/>
      <w:lvlText w:val="▪"/>
      <w:lvlJc w:val="left"/>
      <w:pPr>
        <w:ind w:left="186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CDA25A6">
      <w:start w:val="1"/>
      <w:numFmt w:val="bullet"/>
      <w:lvlText w:val="•"/>
      <w:lvlJc w:val="left"/>
      <w:pPr>
        <w:ind w:left="258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748B51E">
      <w:start w:val="1"/>
      <w:numFmt w:val="bullet"/>
      <w:lvlText w:val="o"/>
      <w:lvlJc w:val="left"/>
      <w:pPr>
        <w:ind w:left="330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23CEA38">
      <w:start w:val="1"/>
      <w:numFmt w:val="bullet"/>
      <w:lvlText w:val="▪"/>
      <w:lvlJc w:val="left"/>
      <w:pPr>
        <w:ind w:left="402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BD60B10">
      <w:start w:val="1"/>
      <w:numFmt w:val="bullet"/>
      <w:lvlText w:val="•"/>
      <w:lvlJc w:val="left"/>
      <w:pPr>
        <w:ind w:left="474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DE1EA91C">
      <w:start w:val="1"/>
      <w:numFmt w:val="bullet"/>
      <w:lvlText w:val="o"/>
      <w:lvlJc w:val="left"/>
      <w:pPr>
        <w:ind w:left="546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E0647D0">
      <w:start w:val="1"/>
      <w:numFmt w:val="bullet"/>
      <w:lvlText w:val="▪"/>
      <w:lvlJc w:val="left"/>
      <w:pPr>
        <w:ind w:left="618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05732E3"/>
    <w:multiLevelType w:val="hybridMultilevel"/>
    <w:tmpl w:val="B7B04B3C"/>
    <w:lvl w:ilvl="0" w:tplc="C284DA68">
      <w:start w:val="1"/>
      <w:numFmt w:val="bullet"/>
      <w:lvlText w:val=""/>
      <w:lvlJc w:val="left"/>
      <w:pPr>
        <w:ind w:left="720" w:hanging="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7254EDC"/>
    <w:multiLevelType w:val="hybridMultilevel"/>
    <w:tmpl w:val="28B2A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CE7293D"/>
    <w:multiLevelType w:val="hybridMultilevel"/>
    <w:tmpl w:val="7E085E18"/>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27" w15:restartNumberingAfterBreak="0">
    <w:nsid w:val="70B06044"/>
    <w:multiLevelType w:val="hybridMultilevel"/>
    <w:tmpl w:val="B8701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42576C8"/>
    <w:multiLevelType w:val="hybridMultilevel"/>
    <w:tmpl w:val="55DAF79A"/>
    <w:lvl w:ilvl="0" w:tplc="C284DA68">
      <w:start w:val="1"/>
      <w:numFmt w:val="bullet"/>
      <w:lvlText w:val=""/>
      <w:lvlJc w:val="left"/>
      <w:pPr>
        <w:ind w:left="725" w:hanging="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150003">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29" w15:restartNumberingAfterBreak="0">
    <w:nsid w:val="756E4E45"/>
    <w:multiLevelType w:val="hybridMultilevel"/>
    <w:tmpl w:val="1C94D0A0"/>
    <w:lvl w:ilvl="0" w:tplc="4568230E">
      <w:start w:val="1"/>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30" w15:restartNumberingAfterBreak="0">
    <w:nsid w:val="792A1F5E"/>
    <w:multiLevelType w:val="hybridMultilevel"/>
    <w:tmpl w:val="18167F08"/>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31" w15:restartNumberingAfterBreak="0">
    <w:nsid w:val="7BB178F3"/>
    <w:multiLevelType w:val="hybridMultilevel"/>
    <w:tmpl w:val="6F742E1C"/>
    <w:lvl w:ilvl="0" w:tplc="30884396">
      <w:start w:val="1"/>
      <w:numFmt w:val="decimal"/>
      <w:lvlText w:val="%1."/>
      <w:lvlJc w:val="left"/>
      <w:pPr>
        <w:ind w:left="708"/>
      </w:pPr>
      <w:rPr>
        <w:rFonts w:asciiTheme="minorHAnsi" w:eastAsia="Times New Roman" w:hAnsiTheme="minorHAnsi" w:cs="Times New Roman" w:hint="default"/>
        <w:b w:val="0"/>
        <w:i w:val="0"/>
        <w:strike w:val="0"/>
        <w:dstrike w:val="0"/>
        <w:color w:val="000000"/>
        <w:sz w:val="24"/>
        <w:szCs w:val="24"/>
        <w:u w:val="none" w:color="000000"/>
        <w:bdr w:val="none" w:sz="0" w:space="0" w:color="auto"/>
        <w:shd w:val="clear" w:color="auto" w:fill="auto"/>
        <w:vertAlign w:val="baseline"/>
      </w:rPr>
    </w:lvl>
    <w:lvl w:ilvl="1" w:tplc="581809CA">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640F0E">
      <w:start w:val="1"/>
      <w:numFmt w:val="bullet"/>
      <w:lvlText w:val="▪"/>
      <w:lvlJc w:val="left"/>
      <w:pPr>
        <w:ind w:left="15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F6E3A0E">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8CC38C8">
      <w:start w:val="1"/>
      <w:numFmt w:val="bullet"/>
      <w:lvlText w:val="o"/>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107178">
      <w:start w:val="1"/>
      <w:numFmt w:val="bullet"/>
      <w:lvlText w:val="▪"/>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E06F8A0">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C6C848">
      <w:start w:val="1"/>
      <w:numFmt w:val="bullet"/>
      <w:lvlText w:val="o"/>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3DAA3E2">
      <w:start w:val="1"/>
      <w:numFmt w:val="bullet"/>
      <w:lvlText w:val="▪"/>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C552683"/>
    <w:multiLevelType w:val="hybridMultilevel"/>
    <w:tmpl w:val="44246988"/>
    <w:lvl w:ilvl="0" w:tplc="093C8A8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3D816C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70570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A469B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DA0C1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AB81A9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7443F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9A6EA6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9C1CC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FD603EB"/>
    <w:multiLevelType w:val="hybridMultilevel"/>
    <w:tmpl w:val="E1FC13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1"/>
  </w:num>
  <w:num w:numId="2">
    <w:abstractNumId w:val="16"/>
  </w:num>
  <w:num w:numId="3">
    <w:abstractNumId w:val="4"/>
  </w:num>
  <w:num w:numId="4">
    <w:abstractNumId w:val="1"/>
  </w:num>
  <w:num w:numId="5">
    <w:abstractNumId w:val="23"/>
  </w:num>
  <w:num w:numId="6">
    <w:abstractNumId w:val="5"/>
  </w:num>
  <w:num w:numId="7">
    <w:abstractNumId w:val="21"/>
  </w:num>
  <w:num w:numId="8">
    <w:abstractNumId w:val="17"/>
  </w:num>
  <w:num w:numId="9">
    <w:abstractNumId w:val="2"/>
  </w:num>
  <w:num w:numId="10">
    <w:abstractNumId w:val="18"/>
  </w:num>
  <w:num w:numId="11">
    <w:abstractNumId w:val="15"/>
  </w:num>
  <w:num w:numId="12">
    <w:abstractNumId w:val="24"/>
  </w:num>
  <w:num w:numId="13">
    <w:abstractNumId w:val="28"/>
  </w:num>
  <w:num w:numId="14">
    <w:abstractNumId w:val="10"/>
  </w:num>
  <w:num w:numId="15">
    <w:abstractNumId w:val="32"/>
  </w:num>
  <w:num w:numId="16">
    <w:abstractNumId w:val="7"/>
  </w:num>
  <w:num w:numId="17">
    <w:abstractNumId w:val="19"/>
  </w:num>
  <w:num w:numId="18">
    <w:abstractNumId w:val="20"/>
  </w:num>
  <w:num w:numId="19">
    <w:abstractNumId w:val="25"/>
  </w:num>
  <w:num w:numId="20">
    <w:abstractNumId w:val="22"/>
  </w:num>
  <w:num w:numId="21">
    <w:abstractNumId w:val="11"/>
  </w:num>
  <w:num w:numId="22">
    <w:abstractNumId w:val="12"/>
  </w:num>
  <w:num w:numId="23">
    <w:abstractNumId w:val="33"/>
  </w:num>
  <w:num w:numId="24">
    <w:abstractNumId w:val="8"/>
  </w:num>
  <w:num w:numId="25">
    <w:abstractNumId w:val="14"/>
  </w:num>
  <w:num w:numId="26">
    <w:abstractNumId w:val="0"/>
  </w:num>
  <w:num w:numId="27">
    <w:abstractNumId w:val="3"/>
  </w:num>
  <w:num w:numId="28">
    <w:abstractNumId w:val="13"/>
  </w:num>
  <w:num w:numId="29">
    <w:abstractNumId w:val="9"/>
  </w:num>
  <w:num w:numId="30">
    <w:abstractNumId w:val="6"/>
  </w:num>
  <w:num w:numId="31">
    <w:abstractNumId w:val="27"/>
  </w:num>
  <w:num w:numId="32">
    <w:abstractNumId w:val="29"/>
  </w:num>
  <w:num w:numId="33">
    <w:abstractNumId w:val="30"/>
  </w:num>
  <w:num w:numId="34">
    <w:abstractNumId w:val="26"/>
  </w:num>
  <w:num w:numId="35">
    <w:abstractNumId w:val="33"/>
  </w:num>
  <w:num w:numId="36">
    <w:abstractNumId w:val="8"/>
  </w:num>
  <w:num w:numId="37">
    <w:abstractNumId w:val="14"/>
  </w:num>
  <w:num w:numId="38">
    <w:abstractNumId w:val="0"/>
  </w:num>
  <w:num w:numId="3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rosław Łabędzki">
    <w15:presenceInfo w15:providerId="None" w15:userId="Jarosław Łabędzki"/>
  </w15:person>
  <w15:person w15:author="Michał Siemer MS.">
    <w15:presenceInfo w15:providerId="AD" w15:userId="S-1-5-21-1943940184-3222502283-168482660-1244"/>
  </w15:person>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C9E"/>
    <w:rsid w:val="000856C5"/>
    <w:rsid w:val="000B1EBD"/>
    <w:rsid w:val="000C3D83"/>
    <w:rsid w:val="000E07A2"/>
    <w:rsid w:val="001520D5"/>
    <w:rsid w:val="00153C94"/>
    <w:rsid w:val="00160324"/>
    <w:rsid w:val="00162353"/>
    <w:rsid w:val="001A0FF1"/>
    <w:rsid w:val="001A3C9E"/>
    <w:rsid w:val="001E3B28"/>
    <w:rsid w:val="00201BEE"/>
    <w:rsid w:val="00237E1F"/>
    <w:rsid w:val="00242B51"/>
    <w:rsid w:val="0025023C"/>
    <w:rsid w:val="00305100"/>
    <w:rsid w:val="00340644"/>
    <w:rsid w:val="00355FAE"/>
    <w:rsid w:val="00367706"/>
    <w:rsid w:val="003A3B34"/>
    <w:rsid w:val="0047053D"/>
    <w:rsid w:val="00485571"/>
    <w:rsid w:val="00487DEA"/>
    <w:rsid w:val="00496FE9"/>
    <w:rsid w:val="004A0F59"/>
    <w:rsid w:val="004B211D"/>
    <w:rsid w:val="005324F0"/>
    <w:rsid w:val="00533B52"/>
    <w:rsid w:val="00535501"/>
    <w:rsid w:val="00611431"/>
    <w:rsid w:val="00665313"/>
    <w:rsid w:val="00675B6A"/>
    <w:rsid w:val="00680C33"/>
    <w:rsid w:val="00684152"/>
    <w:rsid w:val="00686B53"/>
    <w:rsid w:val="006B3E5F"/>
    <w:rsid w:val="006D300B"/>
    <w:rsid w:val="006D7F7C"/>
    <w:rsid w:val="00727888"/>
    <w:rsid w:val="007823F8"/>
    <w:rsid w:val="00784F6F"/>
    <w:rsid w:val="007F12D5"/>
    <w:rsid w:val="007F6DF7"/>
    <w:rsid w:val="008F3C0F"/>
    <w:rsid w:val="00921ED9"/>
    <w:rsid w:val="00925407"/>
    <w:rsid w:val="00941C4D"/>
    <w:rsid w:val="00993BC7"/>
    <w:rsid w:val="009A31AF"/>
    <w:rsid w:val="009C4BBB"/>
    <w:rsid w:val="009F49F9"/>
    <w:rsid w:val="00A0492B"/>
    <w:rsid w:val="00AC02D8"/>
    <w:rsid w:val="00AC4FC6"/>
    <w:rsid w:val="00AD59D0"/>
    <w:rsid w:val="00B048B4"/>
    <w:rsid w:val="00B20A90"/>
    <w:rsid w:val="00B2763D"/>
    <w:rsid w:val="00BA2C91"/>
    <w:rsid w:val="00BC774A"/>
    <w:rsid w:val="00BF707E"/>
    <w:rsid w:val="00C2325A"/>
    <w:rsid w:val="00C56FED"/>
    <w:rsid w:val="00C921A8"/>
    <w:rsid w:val="00C945EF"/>
    <w:rsid w:val="00CB0BEB"/>
    <w:rsid w:val="00CB2B3D"/>
    <w:rsid w:val="00CD11F1"/>
    <w:rsid w:val="00D05BCF"/>
    <w:rsid w:val="00D3702A"/>
    <w:rsid w:val="00D65A77"/>
    <w:rsid w:val="00DA5EED"/>
    <w:rsid w:val="00DF3B27"/>
    <w:rsid w:val="00E214A0"/>
    <w:rsid w:val="00E53E06"/>
    <w:rsid w:val="00EA6C2A"/>
    <w:rsid w:val="00EC1A70"/>
    <w:rsid w:val="00ED4B0F"/>
    <w:rsid w:val="00ED6C13"/>
    <w:rsid w:val="00EE2E94"/>
    <w:rsid w:val="00F01D2C"/>
    <w:rsid w:val="00F13949"/>
    <w:rsid w:val="00F5144A"/>
    <w:rsid w:val="00F57DE1"/>
    <w:rsid w:val="00F71F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CC56E9"/>
  <w15:docId w15:val="{4A6D84B7-E827-4A10-92C7-8EE0090D7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A3C9E"/>
    <w:pPr>
      <w:spacing w:after="80" w:line="240" w:lineRule="auto"/>
      <w:ind w:left="15" w:hanging="10"/>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unhideWhenUsed/>
    <w:qFormat/>
    <w:rsid w:val="001A3C9E"/>
    <w:pPr>
      <w:keepNext/>
      <w:keepLines/>
      <w:spacing w:after="162" w:line="240" w:lineRule="auto"/>
      <w:ind w:left="578" w:hanging="11"/>
      <w:outlineLvl w:val="0"/>
    </w:pPr>
    <w:rPr>
      <w:rFonts w:ascii="Times New Roman" w:eastAsia="Times New Roman" w:hAnsi="Times New Roman" w:cs="Times New Roman"/>
      <w:i/>
      <w:color w:val="000000"/>
      <w:sz w:val="24"/>
      <w:lang w:eastAsia="pl-PL"/>
    </w:rPr>
  </w:style>
  <w:style w:type="paragraph" w:styleId="Nagwek2">
    <w:name w:val="heading 2"/>
    <w:next w:val="Normalny"/>
    <w:link w:val="Nagwek2Znak"/>
    <w:uiPriority w:val="9"/>
    <w:unhideWhenUsed/>
    <w:qFormat/>
    <w:rsid w:val="001A3C9E"/>
    <w:pPr>
      <w:keepNext/>
      <w:keepLines/>
      <w:spacing w:after="0" w:line="240" w:lineRule="auto"/>
      <w:ind w:left="437" w:hanging="10"/>
      <w:outlineLvl w:val="1"/>
    </w:pPr>
    <w:rPr>
      <w:rFonts w:ascii="Times New Roman" w:eastAsia="Times New Roman" w:hAnsi="Times New Roman" w:cs="Times New Roman"/>
      <w:b/>
      <w:color w:val="000000"/>
      <w:sz w:val="26"/>
      <w:lang w:eastAsia="pl-PL"/>
    </w:rPr>
  </w:style>
  <w:style w:type="paragraph" w:styleId="Nagwek3">
    <w:name w:val="heading 3"/>
    <w:next w:val="Normalny"/>
    <w:link w:val="Nagwek3Znak"/>
    <w:uiPriority w:val="9"/>
    <w:unhideWhenUsed/>
    <w:qFormat/>
    <w:rsid w:val="001A3C9E"/>
    <w:pPr>
      <w:keepNext/>
      <w:keepLines/>
      <w:spacing w:after="162" w:line="240" w:lineRule="auto"/>
      <w:ind w:left="862" w:hanging="10"/>
      <w:outlineLvl w:val="2"/>
    </w:pPr>
    <w:rPr>
      <w:rFonts w:ascii="Times New Roman" w:eastAsia="Times New Roman" w:hAnsi="Times New Roman" w:cs="Times New Roman"/>
      <w:i/>
      <w:color w:val="000000"/>
      <w:sz w:val="24"/>
      <w:lang w:eastAsia="pl-PL"/>
    </w:rPr>
  </w:style>
  <w:style w:type="paragraph" w:styleId="Nagwek4">
    <w:name w:val="heading 4"/>
    <w:next w:val="Normalny"/>
    <w:link w:val="Nagwek4Znak"/>
    <w:uiPriority w:val="9"/>
    <w:unhideWhenUsed/>
    <w:qFormat/>
    <w:rsid w:val="001A3C9E"/>
    <w:pPr>
      <w:keepNext/>
      <w:keepLines/>
      <w:spacing w:after="0" w:line="240" w:lineRule="auto"/>
      <w:ind w:left="10" w:hanging="10"/>
      <w:outlineLvl w:val="3"/>
    </w:pPr>
    <w:rPr>
      <w:rFonts w:ascii="Times New Roman" w:eastAsia="Times New Roman" w:hAnsi="Times New Roman" w:cs="Times New Roman"/>
      <w:b/>
      <w:color w:val="000000"/>
      <w:sz w:val="24"/>
      <w:lang w:eastAsia="pl-PL"/>
    </w:rPr>
  </w:style>
  <w:style w:type="paragraph" w:styleId="Nagwek5">
    <w:name w:val="heading 5"/>
    <w:next w:val="Normalny"/>
    <w:link w:val="Nagwek5Znak"/>
    <w:uiPriority w:val="9"/>
    <w:unhideWhenUsed/>
    <w:qFormat/>
    <w:rsid w:val="001A3C9E"/>
    <w:pPr>
      <w:keepNext/>
      <w:keepLines/>
      <w:spacing w:after="162" w:line="240" w:lineRule="auto"/>
      <w:ind w:left="862" w:hanging="10"/>
      <w:outlineLvl w:val="4"/>
    </w:pPr>
    <w:rPr>
      <w:rFonts w:ascii="Times New Roman" w:eastAsia="Times New Roman" w:hAnsi="Times New Roman" w:cs="Times New Roman"/>
      <w:i/>
      <w:color w:val="000000"/>
      <w:sz w:val="24"/>
      <w:lang w:eastAsia="pl-PL"/>
    </w:rPr>
  </w:style>
  <w:style w:type="paragraph" w:styleId="Nagwek6">
    <w:name w:val="heading 6"/>
    <w:next w:val="Normalny"/>
    <w:link w:val="Nagwek6Znak"/>
    <w:uiPriority w:val="9"/>
    <w:unhideWhenUsed/>
    <w:qFormat/>
    <w:rsid w:val="001A3C9E"/>
    <w:pPr>
      <w:keepNext/>
      <w:keepLines/>
      <w:spacing w:after="0" w:line="240" w:lineRule="auto"/>
      <w:ind w:left="437" w:hanging="10"/>
      <w:outlineLvl w:val="5"/>
    </w:pPr>
    <w:rPr>
      <w:rFonts w:ascii="Times New Roman" w:eastAsia="Times New Roman" w:hAnsi="Times New Roman" w:cs="Times New Roman"/>
      <w:b/>
      <w:color w:val="000000"/>
      <w:sz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3C9E"/>
    <w:rPr>
      <w:rFonts w:ascii="Times New Roman" w:eastAsia="Times New Roman" w:hAnsi="Times New Roman" w:cs="Times New Roman"/>
      <w:i/>
      <w:color w:val="000000"/>
      <w:sz w:val="24"/>
      <w:lang w:eastAsia="pl-PL"/>
    </w:rPr>
  </w:style>
  <w:style w:type="character" w:customStyle="1" w:styleId="Nagwek2Znak">
    <w:name w:val="Nagłówek 2 Znak"/>
    <w:basedOn w:val="Domylnaczcionkaakapitu"/>
    <w:link w:val="Nagwek2"/>
    <w:uiPriority w:val="9"/>
    <w:rsid w:val="001A3C9E"/>
    <w:rPr>
      <w:rFonts w:ascii="Times New Roman" w:eastAsia="Times New Roman" w:hAnsi="Times New Roman" w:cs="Times New Roman"/>
      <w:b/>
      <w:color w:val="000000"/>
      <w:sz w:val="26"/>
      <w:lang w:eastAsia="pl-PL"/>
    </w:rPr>
  </w:style>
  <w:style w:type="character" w:customStyle="1" w:styleId="Nagwek3Znak">
    <w:name w:val="Nagłówek 3 Znak"/>
    <w:basedOn w:val="Domylnaczcionkaakapitu"/>
    <w:link w:val="Nagwek3"/>
    <w:uiPriority w:val="9"/>
    <w:rsid w:val="001A3C9E"/>
    <w:rPr>
      <w:rFonts w:ascii="Times New Roman" w:eastAsia="Times New Roman" w:hAnsi="Times New Roman" w:cs="Times New Roman"/>
      <w:i/>
      <w:color w:val="000000"/>
      <w:sz w:val="24"/>
      <w:lang w:eastAsia="pl-PL"/>
    </w:rPr>
  </w:style>
  <w:style w:type="character" w:customStyle="1" w:styleId="Nagwek4Znak">
    <w:name w:val="Nagłówek 4 Znak"/>
    <w:basedOn w:val="Domylnaczcionkaakapitu"/>
    <w:link w:val="Nagwek4"/>
    <w:uiPriority w:val="9"/>
    <w:rsid w:val="001A3C9E"/>
    <w:rPr>
      <w:rFonts w:ascii="Times New Roman" w:eastAsia="Times New Roman" w:hAnsi="Times New Roman" w:cs="Times New Roman"/>
      <w:b/>
      <w:color w:val="000000"/>
      <w:sz w:val="24"/>
      <w:lang w:eastAsia="pl-PL"/>
    </w:rPr>
  </w:style>
  <w:style w:type="character" w:customStyle="1" w:styleId="Nagwek5Znak">
    <w:name w:val="Nagłówek 5 Znak"/>
    <w:basedOn w:val="Domylnaczcionkaakapitu"/>
    <w:link w:val="Nagwek5"/>
    <w:uiPriority w:val="9"/>
    <w:rsid w:val="001A3C9E"/>
    <w:rPr>
      <w:rFonts w:ascii="Times New Roman" w:eastAsia="Times New Roman" w:hAnsi="Times New Roman" w:cs="Times New Roman"/>
      <w:i/>
      <w:color w:val="000000"/>
      <w:sz w:val="24"/>
      <w:lang w:eastAsia="pl-PL"/>
    </w:rPr>
  </w:style>
  <w:style w:type="character" w:customStyle="1" w:styleId="Nagwek6Znak">
    <w:name w:val="Nagłówek 6 Znak"/>
    <w:basedOn w:val="Domylnaczcionkaakapitu"/>
    <w:link w:val="Nagwek6"/>
    <w:uiPriority w:val="9"/>
    <w:rsid w:val="001A3C9E"/>
    <w:rPr>
      <w:rFonts w:ascii="Times New Roman" w:eastAsia="Times New Roman" w:hAnsi="Times New Roman" w:cs="Times New Roman"/>
      <w:b/>
      <w:color w:val="000000"/>
      <w:sz w:val="26"/>
      <w:lang w:eastAsia="pl-PL"/>
    </w:rPr>
  </w:style>
  <w:style w:type="paragraph" w:styleId="Spistreci1">
    <w:name w:val="toc 1"/>
    <w:hidden/>
    <w:uiPriority w:val="39"/>
    <w:rsid w:val="001A3C9E"/>
    <w:pPr>
      <w:spacing w:after="103" w:line="240" w:lineRule="auto"/>
      <w:ind w:left="576" w:right="90" w:hanging="10"/>
      <w:jc w:val="right"/>
    </w:pPr>
    <w:rPr>
      <w:rFonts w:ascii="Arial" w:eastAsia="Arial" w:hAnsi="Arial" w:cs="Arial"/>
      <w:b/>
      <w:color w:val="000000"/>
      <w:sz w:val="24"/>
      <w:lang w:eastAsia="pl-PL"/>
    </w:rPr>
  </w:style>
  <w:style w:type="paragraph" w:styleId="Spistreci2">
    <w:name w:val="toc 2"/>
    <w:hidden/>
    <w:uiPriority w:val="39"/>
    <w:rsid w:val="001A3C9E"/>
    <w:pPr>
      <w:spacing w:after="163" w:line="240" w:lineRule="auto"/>
      <w:ind w:left="566" w:right="91"/>
      <w:jc w:val="right"/>
    </w:pPr>
    <w:rPr>
      <w:rFonts w:ascii="Arial" w:eastAsia="Arial" w:hAnsi="Arial" w:cs="Arial"/>
      <w:color w:val="000000"/>
      <w:lang w:eastAsia="pl-PL"/>
    </w:rPr>
  </w:style>
  <w:style w:type="paragraph" w:styleId="Spistreci3">
    <w:name w:val="toc 3"/>
    <w:hidden/>
    <w:uiPriority w:val="39"/>
    <w:rsid w:val="001A3C9E"/>
    <w:pPr>
      <w:spacing w:after="41" w:line="253" w:lineRule="auto"/>
      <w:ind w:left="147" w:right="91" w:hanging="10"/>
      <w:jc w:val="center"/>
    </w:pPr>
    <w:rPr>
      <w:rFonts w:ascii="Times New Roman" w:eastAsia="Times New Roman" w:hAnsi="Times New Roman" w:cs="Times New Roman"/>
      <w:color w:val="000000"/>
      <w:sz w:val="20"/>
      <w:lang w:eastAsia="pl-PL"/>
    </w:rPr>
  </w:style>
  <w:style w:type="paragraph" w:styleId="Spistreci4">
    <w:name w:val="toc 4"/>
    <w:hidden/>
    <w:rsid w:val="001A3C9E"/>
    <w:pPr>
      <w:spacing w:after="53" w:line="240" w:lineRule="auto"/>
      <w:ind w:left="25" w:right="75" w:hanging="10"/>
    </w:pPr>
    <w:rPr>
      <w:rFonts w:ascii="Arial" w:eastAsia="Arial" w:hAnsi="Arial" w:cs="Arial"/>
      <w:b/>
      <w:color w:val="000000"/>
      <w:sz w:val="24"/>
      <w:lang w:eastAsia="pl-PL"/>
    </w:rPr>
  </w:style>
  <w:style w:type="paragraph" w:styleId="Spistreci5">
    <w:name w:val="toc 5"/>
    <w:hidden/>
    <w:uiPriority w:val="39"/>
    <w:rsid w:val="001A3C9E"/>
    <w:pPr>
      <w:spacing w:after="142" w:line="240" w:lineRule="auto"/>
      <w:ind w:left="591" w:right="75" w:hanging="10"/>
    </w:pPr>
    <w:rPr>
      <w:rFonts w:ascii="Arial" w:eastAsia="Arial" w:hAnsi="Arial" w:cs="Arial"/>
      <w:b/>
      <w:color w:val="000000"/>
      <w:sz w:val="24"/>
      <w:lang w:eastAsia="pl-PL"/>
    </w:rPr>
  </w:style>
  <w:style w:type="paragraph" w:styleId="Spistreci6">
    <w:name w:val="toc 6"/>
    <w:hidden/>
    <w:uiPriority w:val="39"/>
    <w:rsid w:val="001A3C9E"/>
    <w:pPr>
      <w:spacing w:after="106" w:line="240" w:lineRule="auto"/>
      <w:ind w:left="591" w:right="76" w:hanging="10"/>
    </w:pPr>
    <w:rPr>
      <w:rFonts w:ascii="Arial" w:eastAsia="Arial" w:hAnsi="Arial" w:cs="Arial"/>
      <w:color w:val="000000"/>
      <w:lang w:eastAsia="pl-PL"/>
    </w:rPr>
  </w:style>
  <w:style w:type="table" w:customStyle="1" w:styleId="TableGrid">
    <w:name w:val="TableGrid"/>
    <w:rsid w:val="001A3C9E"/>
    <w:pPr>
      <w:spacing w:after="0" w:line="240" w:lineRule="auto"/>
    </w:pPr>
    <w:rPr>
      <w:rFonts w:eastAsiaTheme="minorEastAsia"/>
      <w:lang w:eastAsia="pl-PL"/>
    </w:rPr>
    <w:tblPr>
      <w:tblCellMar>
        <w:top w:w="0" w:type="dxa"/>
        <w:left w:w="0" w:type="dxa"/>
        <w:bottom w:w="0" w:type="dxa"/>
        <w:right w:w="0" w:type="dxa"/>
      </w:tblCellMar>
    </w:tblPr>
  </w:style>
  <w:style w:type="paragraph" w:styleId="Akapitzlist">
    <w:name w:val="List Paragraph"/>
    <w:basedOn w:val="Normalny"/>
    <w:uiPriority w:val="34"/>
    <w:qFormat/>
    <w:rsid w:val="001A3C9E"/>
    <w:pPr>
      <w:ind w:left="720"/>
      <w:contextualSpacing/>
    </w:pPr>
  </w:style>
  <w:style w:type="table" w:styleId="Tabela-Siatka">
    <w:name w:val="Table Grid"/>
    <w:basedOn w:val="Standardowy"/>
    <w:uiPriority w:val="39"/>
    <w:rsid w:val="001A3C9E"/>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1A3C9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1A3C9E"/>
    <w:rPr>
      <w:color w:val="0563C1" w:themeColor="hyperlink"/>
      <w:u w:val="single"/>
    </w:rPr>
  </w:style>
  <w:style w:type="paragraph" w:styleId="Nagwekspisutreci">
    <w:name w:val="TOC Heading"/>
    <w:basedOn w:val="Nagwek1"/>
    <w:next w:val="Normalny"/>
    <w:uiPriority w:val="39"/>
    <w:unhideWhenUsed/>
    <w:qFormat/>
    <w:rsid w:val="001A3C9E"/>
    <w:pPr>
      <w:spacing w:before="240" w:after="0" w:line="259" w:lineRule="auto"/>
      <w:ind w:left="0" w:firstLine="0"/>
      <w:outlineLvl w:val="9"/>
    </w:pPr>
    <w:rPr>
      <w:rFonts w:asciiTheme="majorHAnsi" w:eastAsiaTheme="majorEastAsia" w:hAnsiTheme="majorHAnsi" w:cstheme="majorBidi"/>
      <w:i w:val="0"/>
      <w:color w:val="2F5496" w:themeColor="accent1" w:themeShade="BF"/>
      <w:sz w:val="32"/>
      <w:szCs w:val="32"/>
    </w:rPr>
  </w:style>
  <w:style w:type="table" w:customStyle="1" w:styleId="TableGrid2">
    <w:name w:val="TableGrid2"/>
    <w:rsid w:val="001A3C9E"/>
    <w:pPr>
      <w:spacing w:after="0" w:line="240" w:lineRule="auto"/>
    </w:pPr>
    <w:rPr>
      <w:rFonts w:eastAsia="Times New Roman"/>
      <w:lang w:eastAsia="pl-PL"/>
    </w:rPr>
    <w:tblPr>
      <w:tblCellMar>
        <w:top w:w="0" w:type="dxa"/>
        <w:left w:w="0" w:type="dxa"/>
        <w:bottom w:w="0" w:type="dxa"/>
        <w:right w:w="0" w:type="dxa"/>
      </w:tblCellMar>
    </w:tblPr>
  </w:style>
  <w:style w:type="character" w:customStyle="1" w:styleId="apple-converted-space">
    <w:name w:val="apple-converted-space"/>
    <w:basedOn w:val="Domylnaczcionkaakapitu"/>
    <w:rsid w:val="001A3C9E"/>
  </w:style>
  <w:style w:type="paragraph" w:styleId="Nagwek">
    <w:name w:val="header"/>
    <w:basedOn w:val="Normalny"/>
    <w:link w:val="NagwekZnak"/>
    <w:uiPriority w:val="99"/>
    <w:unhideWhenUsed/>
    <w:rsid w:val="001A3C9E"/>
    <w:pPr>
      <w:tabs>
        <w:tab w:val="center" w:pos="4536"/>
        <w:tab w:val="right" w:pos="9072"/>
      </w:tabs>
      <w:spacing w:after="0"/>
    </w:pPr>
  </w:style>
  <w:style w:type="character" w:customStyle="1" w:styleId="NagwekZnak">
    <w:name w:val="Nagłówek Znak"/>
    <w:basedOn w:val="Domylnaczcionkaakapitu"/>
    <w:link w:val="Nagwek"/>
    <w:uiPriority w:val="99"/>
    <w:rsid w:val="001A3C9E"/>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1A3C9E"/>
    <w:pPr>
      <w:tabs>
        <w:tab w:val="center" w:pos="4536"/>
        <w:tab w:val="right" w:pos="9072"/>
      </w:tabs>
      <w:spacing w:after="0"/>
    </w:pPr>
  </w:style>
  <w:style w:type="character" w:customStyle="1" w:styleId="StopkaZnak">
    <w:name w:val="Stopka Znak"/>
    <w:basedOn w:val="Domylnaczcionkaakapitu"/>
    <w:link w:val="Stopka"/>
    <w:uiPriority w:val="99"/>
    <w:rsid w:val="001A3C9E"/>
    <w:rPr>
      <w:rFonts w:ascii="Times New Roman" w:eastAsia="Times New Roman" w:hAnsi="Times New Roman" w:cs="Times New Roman"/>
      <w:color w:val="000000"/>
      <w:sz w:val="24"/>
      <w:lang w:eastAsia="pl-PL"/>
    </w:rPr>
  </w:style>
  <w:style w:type="paragraph" w:styleId="Tekstdymka">
    <w:name w:val="Balloon Text"/>
    <w:basedOn w:val="Normalny"/>
    <w:link w:val="TekstdymkaZnak"/>
    <w:uiPriority w:val="99"/>
    <w:semiHidden/>
    <w:unhideWhenUsed/>
    <w:rsid w:val="004B211D"/>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4B211D"/>
    <w:rPr>
      <w:rFonts w:ascii="Tahoma" w:eastAsia="Times New Roman" w:hAnsi="Tahoma" w:cs="Tahoma"/>
      <w:color w:val="00000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730">
      <w:bodyDiv w:val="1"/>
      <w:marLeft w:val="0"/>
      <w:marRight w:val="0"/>
      <w:marTop w:val="0"/>
      <w:marBottom w:val="0"/>
      <w:divBdr>
        <w:top w:val="none" w:sz="0" w:space="0" w:color="auto"/>
        <w:left w:val="none" w:sz="0" w:space="0" w:color="auto"/>
        <w:bottom w:val="none" w:sz="0" w:space="0" w:color="auto"/>
        <w:right w:val="none" w:sz="0" w:space="0" w:color="auto"/>
      </w:divBdr>
    </w:div>
    <w:div w:id="177890560">
      <w:bodyDiv w:val="1"/>
      <w:marLeft w:val="0"/>
      <w:marRight w:val="0"/>
      <w:marTop w:val="0"/>
      <w:marBottom w:val="0"/>
      <w:divBdr>
        <w:top w:val="none" w:sz="0" w:space="0" w:color="auto"/>
        <w:left w:val="none" w:sz="0" w:space="0" w:color="auto"/>
        <w:bottom w:val="none" w:sz="0" w:space="0" w:color="auto"/>
        <w:right w:val="none" w:sz="0" w:space="0" w:color="auto"/>
      </w:divBdr>
    </w:div>
    <w:div w:id="516584724">
      <w:bodyDiv w:val="1"/>
      <w:marLeft w:val="0"/>
      <w:marRight w:val="0"/>
      <w:marTop w:val="0"/>
      <w:marBottom w:val="0"/>
      <w:divBdr>
        <w:top w:val="none" w:sz="0" w:space="0" w:color="auto"/>
        <w:left w:val="none" w:sz="0" w:space="0" w:color="auto"/>
        <w:bottom w:val="none" w:sz="0" w:space="0" w:color="auto"/>
        <w:right w:val="none" w:sz="0" w:space="0" w:color="auto"/>
      </w:divBdr>
    </w:div>
    <w:div w:id="852769119">
      <w:bodyDiv w:val="1"/>
      <w:marLeft w:val="0"/>
      <w:marRight w:val="0"/>
      <w:marTop w:val="0"/>
      <w:marBottom w:val="0"/>
      <w:divBdr>
        <w:top w:val="none" w:sz="0" w:space="0" w:color="auto"/>
        <w:left w:val="none" w:sz="0" w:space="0" w:color="auto"/>
        <w:bottom w:val="none" w:sz="0" w:space="0" w:color="auto"/>
        <w:right w:val="none" w:sz="0" w:space="0" w:color="auto"/>
      </w:divBdr>
    </w:div>
    <w:div w:id="1526404836">
      <w:bodyDiv w:val="1"/>
      <w:marLeft w:val="0"/>
      <w:marRight w:val="0"/>
      <w:marTop w:val="0"/>
      <w:marBottom w:val="0"/>
      <w:divBdr>
        <w:top w:val="none" w:sz="0" w:space="0" w:color="auto"/>
        <w:left w:val="none" w:sz="0" w:space="0" w:color="auto"/>
        <w:bottom w:val="none" w:sz="0" w:space="0" w:color="auto"/>
        <w:right w:val="none" w:sz="0" w:space="0" w:color="auto"/>
      </w:divBdr>
    </w:div>
    <w:div w:id="212580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B9CBE-4F20-429F-AEDF-3205349ED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5498</Words>
  <Characters>32992</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Łabędzki</dc:creator>
  <cp:lastModifiedBy>Michał Siemer MS.</cp:lastModifiedBy>
  <cp:revision>3</cp:revision>
  <dcterms:created xsi:type="dcterms:W3CDTF">2017-12-18T06:42:00Z</dcterms:created>
  <dcterms:modified xsi:type="dcterms:W3CDTF">2018-01-05T12:01:00Z</dcterms:modified>
</cp:coreProperties>
</file>