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D93D6" w14:textId="5B12ADB5" w:rsidR="009664C9" w:rsidRPr="00520052" w:rsidRDefault="009664C9" w:rsidP="009D1C28">
      <w:pPr>
        <w:spacing w:after="0" w:line="264" w:lineRule="auto"/>
        <w:jc w:val="right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i/>
          <w:sz w:val="24"/>
          <w:szCs w:val="24"/>
        </w:rPr>
        <w:t>Załącznik nr 1 do umowy</w:t>
      </w:r>
    </w:p>
    <w:p w14:paraId="6D9D5D5E" w14:textId="77777777" w:rsidR="009664C9" w:rsidRPr="00520052" w:rsidRDefault="009664C9" w:rsidP="00520052">
      <w:pPr>
        <w:spacing w:after="0" w:line="264" w:lineRule="auto"/>
        <w:jc w:val="both"/>
        <w:rPr>
          <w:rFonts w:eastAsia="Times New Roman" w:cstheme="minorHAnsi"/>
          <w:b/>
          <w:bCs/>
          <w:caps/>
          <w:sz w:val="24"/>
          <w:szCs w:val="24"/>
          <w:u w:val="single"/>
        </w:rPr>
      </w:pPr>
      <w:r w:rsidRPr="00520052">
        <w:rPr>
          <w:rFonts w:eastAsia="Times New Roman" w:cstheme="minorHAnsi"/>
          <w:b/>
          <w:bCs/>
          <w:caps/>
          <w:color w:val="000000"/>
          <w:sz w:val="24"/>
          <w:szCs w:val="24"/>
          <w:u w:val="single"/>
        </w:rPr>
        <w:t>Szczegółowy zakres zadań Wykonawcy</w:t>
      </w:r>
    </w:p>
    <w:p w14:paraId="4913DD41" w14:textId="77777777" w:rsidR="009664C9" w:rsidRPr="00520052" w:rsidRDefault="009664C9" w:rsidP="00520052">
      <w:pPr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</w:p>
    <w:p w14:paraId="2B33C32F" w14:textId="5F0EF25B" w:rsidR="007A6E6F" w:rsidRPr="00520052" w:rsidRDefault="009664C9" w:rsidP="00520052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64" w:lineRule="auto"/>
        <w:ind w:left="284" w:right="19" w:hanging="284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b/>
          <w:bCs/>
          <w:caps/>
          <w:color w:val="000000"/>
          <w:sz w:val="24"/>
          <w:szCs w:val="24"/>
          <w:u w:val="single"/>
        </w:rPr>
        <w:t>Przedmiotem zamówienia jest</w:t>
      </w:r>
      <w:r w:rsidRPr="00520052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: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pełnienie </w:t>
      </w:r>
      <w:r w:rsidRPr="00520052">
        <w:rPr>
          <w:rFonts w:eastAsia="Times New Roman" w:cstheme="minorHAnsi"/>
          <w:b/>
          <w:bCs/>
          <w:color w:val="000000"/>
          <w:sz w:val="24"/>
          <w:szCs w:val="24"/>
        </w:rPr>
        <w:t xml:space="preserve">funkcji Inżyniera Kontraktu </w:t>
      </w:r>
      <w:r w:rsidRPr="00520052">
        <w:rPr>
          <w:rFonts w:eastAsia="Times New Roman" w:cstheme="minorHAnsi"/>
          <w:b/>
          <w:bCs/>
          <w:color w:val="000000"/>
          <w:sz w:val="24"/>
          <w:szCs w:val="24"/>
        </w:rPr>
        <w:br/>
      </w:r>
      <w:r w:rsidRPr="00520052">
        <w:rPr>
          <w:rFonts w:eastAsia="Times New Roman" w:cstheme="minorHAnsi"/>
          <w:color w:val="000000"/>
          <w:sz w:val="24"/>
          <w:szCs w:val="24"/>
        </w:rPr>
        <w:t>w zakresie zarządzania Projektem pn.: „Odnawialne źródła energii w Gminie Dmosin”</w:t>
      </w:r>
      <w:r w:rsidRPr="00520052">
        <w:rPr>
          <w:rFonts w:eastAsia="Times New Roman" w:cstheme="minorHAnsi"/>
          <w:sz w:val="24"/>
          <w:szCs w:val="24"/>
        </w:rPr>
        <w:t xml:space="preserve">,  </w:t>
      </w:r>
      <w:r w:rsidRPr="00520052">
        <w:rPr>
          <w:rFonts w:eastAsia="Times New Roman" w:cstheme="minorHAnsi"/>
          <w:sz w:val="24"/>
          <w:szCs w:val="24"/>
        </w:rPr>
        <w:br/>
        <w:t>na które przewidziane jest dofinansowanie projektu w ramach Regionalnego Programu Operacyjnego Województwa Łódzkiego 2014-2020 współfinansowany ze środków Unii Europejskiej</w:t>
      </w:r>
      <w:r w:rsidR="00876D73">
        <w:rPr>
          <w:rFonts w:eastAsia="Times New Roman" w:cstheme="minorHAnsi"/>
          <w:sz w:val="24"/>
          <w:szCs w:val="24"/>
        </w:rPr>
        <w:t xml:space="preserve">, </w:t>
      </w:r>
      <w:r w:rsidRPr="00520052">
        <w:rPr>
          <w:rFonts w:eastAsia="Times New Roman" w:cstheme="minorHAnsi"/>
          <w:sz w:val="24"/>
          <w:szCs w:val="24"/>
        </w:rPr>
        <w:t>Oś Priorytetowa – IV Gospodarka Niskoemisyjna</w:t>
      </w:r>
      <w:r w:rsidR="00520052">
        <w:rPr>
          <w:rFonts w:eastAsia="Times New Roman" w:cstheme="minorHAnsi"/>
          <w:sz w:val="24"/>
          <w:szCs w:val="24"/>
        </w:rPr>
        <w:t xml:space="preserve"> </w:t>
      </w:r>
      <w:r w:rsidRPr="00520052">
        <w:rPr>
          <w:rFonts w:eastAsia="Times New Roman" w:cstheme="minorHAnsi"/>
          <w:sz w:val="24"/>
          <w:szCs w:val="24"/>
        </w:rPr>
        <w:t>Działanie IV .1 Odnawialne źródła energii,</w:t>
      </w:r>
      <w:r w:rsidR="00876D73"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Pr="00520052">
        <w:rPr>
          <w:rFonts w:eastAsia="Times New Roman" w:cstheme="minorHAnsi"/>
          <w:sz w:val="24"/>
          <w:szCs w:val="24"/>
        </w:rPr>
        <w:t>Poddziałanie  IV.1.1</w:t>
      </w:r>
      <w:proofErr w:type="gramEnd"/>
      <w:r w:rsidRPr="00520052">
        <w:rPr>
          <w:rFonts w:eastAsia="Times New Roman" w:cstheme="minorHAnsi"/>
          <w:sz w:val="24"/>
          <w:szCs w:val="24"/>
        </w:rPr>
        <w:t xml:space="preserve"> Odnawialne źródła energii ZIT</w:t>
      </w:r>
      <w:r w:rsidR="00520052">
        <w:rPr>
          <w:rFonts w:eastAsia="Times New Roman" w:cstheme="minorHAnsi"/>
          <w:sz w:val="24"/>
          <w:szCs w:val="24"/>
        </w:rPr>
        <w:t>.</w:t>
      </w:r>
    </w:p>
    <w:p w14:paraId="3DB47FB5" w14:textId="1DE3DCFA" w:rsidR="00A77BD4" w:rsidRDefault="007A6E6F" w:rsidP="00A77BD4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64" w:lineRule="auto"/>
        <w:ind w:left="284" w:right="19" w:hanging="284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cstheme="minorHAnsi"/>
          <w:bCs/>
          <w:sz w:val="24"/>
          <w:szCs w:val="24"/>
        </w:rPr>
        <w:t>Przedmi</w:t>
      </w:r>
      <w:r w:rsidR="00876D73">
        <w:rPr>
          <w:rFonts w:cstheme="minorHAnsi"/>
          <w:bCs/>
          <w:sz w:val="24"/>
          <w:szCs w:val="24"/>
        </w:rPr>
        <w:t>ot</w:t>
      </w:r>
      <w:r w:rsidRPr="00520052">
        <w:rPr>
          <w:rFonts w:cstheme="minorHAnsi"/>
          <w:bCs/>
          <w:sz w:val="24"/>
          <w:szCs w:val="24"/>
        </w:rPr>
        <w:t xml:space="preserve"> zamówienia </w:t>
      </w:r>
      <w:r w:rsidR="00A77BD4">
        <w:rPr>
          <w:rFonts w:cstheme="minorHAnsi"/>
          <w:bCs/>
          <w:sz w:val="24"/>
          <w:szCs w:val="24"/>
        </w:rPr>
        <w:t>obejmuje:</w:t>
      </w:r>
    </w:p>
    <w:p w14:paraId="7ABB4906" w14:textId="77777777" w:rsidR="00A77BD4" w:rsidRPr="00990EA3" w:rsidRDefault="007A6E6F" w:rsidP="00A77BD4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64" w:lineRule="auto"/>
        <w:ind w:right="19"/>
        <w:jc w:val="both"/>
        <w:rPr>
          <w:rFonts w:eastAsia="Times New Roman" w:cstheme="minorHAnsi"/>
          <w:sz w:val="24"/>
          <w:szCs w:val="24"/>
        </w:rPr>
      </w:pPr>
      <w:r w:rsidRPr="00A77BD4">
        <w:rPr>
          <w:rFonts w:cstheme="minorHAnsi"/>
          <w:bCs/>
          <w:sz w:val="24"/>
          <w:szCs w:val="24"/>
        </w:rPr>
        <w:t>pełnienie funkcji Inżyniera Kontraktu</w:t>
      </w:r>
    </w:p>
    <w:p w14:paraId="59E05513" w14:textId="04BE5411" w:rsidR="00A77BD4" w:rsidRPr="00A77BD4" w:rsidRDefault="007A6E6F" w:rsidP="00990EA3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64" w:lineRule="auto"/>
        <w:ind w:right="19"/>
        <w:jc w:val="both"/>
        <w:rPr>
          <w:rFonts w:eastAsia="Times New Roman" w:cstheme="minorHAnsi"/>
          <w:sz w:val="24"/>
          <w:szCs w:val="24"/>
        </w:rPr>
      </w:pPr>
      <w:r w:rsidRPr="00A77BD4">
        <w:rPr>
          <w:rFonts w:cstheme="minorHAnsi"/>
          <w:sz w:val="24"/>
          <w:szCs w:val="24"/>
        </w:rPr>
        <w:t>Przygotowanie postępowania przetargowego zgodnie z ustawą z dnia 11 września 2019 r. - Prawo zamówień publicznych (</w:t>
      </w:r>
      <w:proofErr w:type="spellStart"/>
      <w:r w:rsidRPr="00A77BD4">
        <w:rPr>
          <w:rFonts w:cstheme="minorHAnsi"/>
          <w:sz w:val="24"/>
          <w:szCs w:val="24"/>
        </w:rPr>
        <w:t>t.j</w:t>
      </w:r>
      <w:proofErr w:type="spellEnd"/>
      <w:r w:rsidRPr="00A77BD4">
        <w:rPr>
          <w:rFonts w:cstheme="minorHAnsi"/>
          <w:sz w:val="24"/>
          <w:szCs w:val="24"/>
        </w:rPr>
        <w:t xml:space="preserve">. Dz. U. z 2021 r. poz. 1129, 1598, 2054, 2269)   oraz ze sprawowaniem </w:t>
      </w:r>
      <w:bookmarkStart w:id="0" w:name="_Hlk3794519"/>
      <w:r w:rsidRPr="00A77BD4">
        <w:rPr>
          <w:rFonts w:cstheme="minorHAnsi"/>
          <w:sz w:val="24"/>
          <w:szCs w:val="24"/>
        </w:rPr>
        <w:t xml:space="preserve">nadzoru inwestorskiego </w:t>
      </w:r>
      <w:bookmarkEnd w:id="0"/>
      <w:r w:rsidRPr="00A77BD4">
        <w:rPr>
          <w:rFonts w:cstheme="minorHAnsi"/>
          <w:sz w:val="24"/>
          <w:szCs w:val="24"/>
        </w:rPr>
        <w:t xml:space="preserve">(inspektor nadzoru) </w:t>
      </w:r>
      <w:r w:rsidRPr="00A77BD4">
        <w:rPr>
          <w:rFonts w:cstheme="minorHAnsi"/>
          <w:bCs/>
          <w:sz w:val="24"/>
          <w:szCs w:val="24"/>
        </w:rPr>
        <w:t>w ramach projektu pn.</w:t>
      </w:r>
      <w:r w:rsidRPr="00A77BD4">
        <w:rPr>
          <w:rFonts w:cstheme="minorHAnsi"/>
          <w:b/>
          <w:sz w:val="24"/>
          <w:szCs w:val="24"/>
        </w:rPr>
        <w:t xml:space="preserve"> </w:t>
      </w:r>
      <w:r w:rsidRPr="00A77BD4">
        <w:rPr>
          <w:rFonts w:cstheme="minorHAnsi"/>
          <w:sz w:val="24"/>
          <w:szCs w:val="24"/>
        </w:rPr>
        <w:t>„Odnawialne źródła energii w Gminie Dmosin”</w:t>
      </w:r>
      <w:r w:rsidRPr="00A77BD4">
        <w:rPr>
          <w:rFonts w:cstheme="minorHAnsi"/>
          <w:b/>
          <w:sz w:val="24"/>
          <w:szCs w:val="24"/>
        </w:rPr>
        <w:t xml:space="preserve">, </w:t>
      </w:r>
      <w:r w:rsidRPr="00A77BD4">
        <w:rPr>
          <w:rFonts w:cstheme="minorHAnsi"/>
          <w:bCs/>
          <w:color w:val="000000"/>
          <w:sz w:val="24"/>
          <w:szCs w:val="24"/>
        </w:rPr>
        <w:t>na które przewidziane jest dofinansowanie projektu w ramach Regionalnego Programu Operacyjnego Województwa Łódzkiego 2014-2020 współfinansowany ze środków Unii Europejskiej, Europejskiego Funduszu Rozwoju Regionalnego</w:t>
      </w:r>
      <w:r w:rsidR="00A77BD4">
        <w:rPr>
          <w:rFonts w:eastAsia="HG Mincho Light J" w:cstheme="minorHAnsi"/>
          <w:color w:val="000000"/>
          <w:sz w:val="24"/>
          <w:szCs w:val="24"/>
        </w:rPr>
        <w:t>.</w:t>
      </w:r>
    </w:p>
    <w:p w14:paraId="6F10D57C" w14:textId="0C5E9AB7" w:rsidR="007A6E6F" w:rsidRPr="00A77BD4" w:rsidRDefault="007A6E6F" w:rsidP="00990EA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64" w:lineRule="auto"/>
        <w:ind w:right="19"/>
        <w:jc w:val="both"/>
        <w:rPr>
          <w:rFonts w:eastAsia="Calibri" w:cstheme="minorHAnsi"/>
          <w:sz w:val="24"/>
          <w:szCs w:val="24"/>
          <w:lang w:eastAsia="en-US"/>
        </w:rPr>
      </w:pPr>
      <w:r w:rsidRPr="00A77BD4">
        <w:rPr>
          <w:rFonts w:eastAsia="HG Mincho Light J" w:cstheme="minorHAnsi"/>
          <w:color w:val="000000"/>
          <w:sz w:val="24"/>
          <w:szCs w:val="24"/>
        </w:rPr>
        <w:t>Przedmiotem Projektu</w:t>
      </w:r>
      <w:r w:rsidRPr="00A77BD4">
        <w:rPr>
          <w:rFonts w:cstheme="minorHAnsi"/>
          <w:sz w:val="24"/>
          <w:szCs w:val="24"/>
        </w:rPr>
        <w:t xml:space="preserve"> pn. „Odnawialne źródła energii w Gminie Dmosin”</w:t>
      </w:r>
      <w:r w:rsidRPr="00A77BD4">
        <w:rPr>
          <w:rFonts w:eastAsia="HG Mincho Light J" w:cstheme="minorHAnsi"/>
          <w:color w:val="000000"/>
          <w:sz w:val="24"/>
          <w:szCs w:val="24"/>
        </w:rPr>
        <w:t xml:space="preserve"> jest wykonanie projektów, dostaw i montażu instalacji Odnawialnych źródeł energii, </w:t>
      </w:r>
      <w:r w:rsidRPr="00A77BD4">
        <w:rPr>
          <w:rFonts w:eastAsia="HG Mincho Light J" w:cstheme="minorHAnsi"/>
          <w:bCs/>
          <w:color w:val="000000"/>
          <w:sz w:val="24"/>
          <w:szCs w:val="24"/>
        </w:rPr>
        <w:t>realizowanych w miejscowościach położonych na terenie Gminy Dmosin w systemie "zaprojektuj i wybuduj".</w:t>
      </w:r>
      <w:r w:rsidR="00A77BD4">
        <w:rPr>
          <w:rFonts w:eastAsia="ArialMT" w:cstheme="minorHAnsi"/>
          <w:color w:val="000000"/>
          <w:sz w:val="24"/>
          <w:szCs w:val="24"/>
          <w:lang w:eastAsia="en-US"/>
        </w:rPr>
        <w:t xml:space="preserve"> </w:t>
      </w:r>
      <w:r w:rsidRPr="00A77BD4">
        <w:rPr>
          <w:rFonts w:eastAsia="ArialMT" w:cstheme="minorHAnsi"/>
          <w:color w:val="000000"/>
          <w:sz w:val="24"/>
          <w:szCs w:val="24"/>
          <w:lang w:eastAsia="en-US"/>
        </w:rPr>
        <w:t>Zakres rzeczowy projektu obejmuje dostawę, montaż i uruchomienie instalacji fotowoltaicznych w budynkach mieszkalnych należących do osób prywatnych zlokalizowanych na terenie gminy Dmosin w ilości 76 szt.</w:t>
      </w:r>
      <w:r w:rsidR="00A77BD4">
        <w:rPr>
          <w:rFonts w:eastAsia="ArialMT" w:cstheme="minorHAnsi"/>
          <w:color w:val="000000"/>
          <w:sz w:val="24"/>
          <w:szCs w:val="24"/>
          <w:lang w:eastAsia="en-US"/>
        </w:rPr>
        <w:t xml:space="preserve"> </w:t>
      </w:r>
      <w:r w:rsidRPr="00A77BD4">
        <w:rPr>
          <w:rFonts w:eastAsia="ArialMT" w:cstheme="minorHAnsi"/>
          <w:color w:val="000000"/>
          <w:sz w:val="24"/>
          <w:szCs w:val="24"/>
          <w:lang w:eastAsia="en-US"/>
        </w:rPr>
        <w:t>Na potrzeby realizacji projektu został opracowany program funkcjonalno-użytkowy oraz wyliczenia efektu ekologicznego dla przedsięwzięcia.</w:t>
      </w:r>
    </w:p>
    <w:p w14:paraId="440A1240" w14:textId="7DB5BD21" w:rsidR="009664C9" w:rsidRPr="00520052" w:rsidRDefault="009664C9" w:rsidP="00520052">
      <w:pPr>
        <w:numPr>
          <w:ilvl w:val="0"/>
          <w:numId w:val="1"/>
        </w:numPr>
        <w:tabs>
          <w:tab w:val="num" w:pos="426"/>
          <w:tab w:val="left" w:pos="993"/>
          <w:tab w:val="num" w:pos="1866"/>
        </w:tabs>
        <w:suppressAutoHyphens/>
        <w:autoSpaceDE w:val="0"/>
        <w:spacing w:after="0" w:line="264" w:lineRule="auto"/>
        <w:ind w:left="480" w:hanging="480"/>
        <w:jc w:val="both"/>
        <w:rPr>
          <w:rFonts w:eastAsia="Times New Roman" w:cstheme="minorHAnsi"/>
          <w:b/>
          <w:bCs/>
          <w:color w:val="000000"/>
          <w:sz w:val="24"/>
          <w:szCs w:val="24"/>
          <w:u w:val="single"/>
        </w:rPr>
      </w:pPr>
      <w:r w:rsidRPr="00520052">
        <w:rPr>
          <w:rFonts w:eastAsia="Times New Roman" w:cstheme="minorHAnsi"/>
          <w:b/>
          <w:bCs/>
          <w:sz w:val="24"/>
          <w:szCs w:val="24"/>
          <w:u w:val="single"/>
        </w:rPr>
        <w:t xml:space="preserve">Do obowiązków ogólnych Inżyniera Kontraktu będzie należało między innymi: </w:t>
      </w:r>
    </w:p>
    <w:p w14:paraId="335D5C6E" w14:textId="4481D617" w:rsidR="009664C9" w:rsidRPr="00520052" w:rsidRDefault="009664C9" w:rsidP="00520052">
      <w:pPr>
        <w:numPr>
          <w:ilvl w:val="0"/>
          <w:numId w:val="11"/>
        </w:numPr>
        <w:spacing w:after="0" w:line="264" w:lineRule="auto"/>
        <w:contextualSpacing/>
        <w:jc w:val="both"/>
        <w:rPr>
          <w:rFonts w:eastAsia="Times New Roman" w:cstheme="minorHAnsi"/>
          <w:bCs/>
          <w:i/>
          <w:sz w:val="24"/>
          <w:szCs w:val="24"/>
        </w:rPr>
      </w:pPr>
      <w:r w:rsidRPr="00520052">
        <w:rPr>
          <w:rFonts w:eastAsia="Times New Roman" w:cstheme="minorHAnsi"/>
          <w:bCs/>
          <w:sz w:val="24"/>
          <w:szCs w:val="24"/>
        </w:rPr>
        <w:t>realizowani</w:t>
      </w:r>
      <w:r w:rsidR="009D1C28">
        <w:rPr>
          <w:rFonts w:eastAsia="Times New Roman" w:cstheme="minorHAnsi"/>
          <w:bCs/>
          <w:sz w:val="24"/>
          <w:szCs w:val="24"/>
        </w:rPr>
        <w:t>e</w:t>
      </w:r>
      <w:r w:rsidRPr="00520052">
        <w:rPr>
          <w:rFonts w:eastAsia="Times New Roman" w:cstheme="minorHAnsi"/>
          <w:bCs/>
          <w:sz w:val="24"/>
          <w:szCs w:val="24"/>
        </w:rPr>
        <w:t xml:space="preserve"> zadań należących do inspektora/ów nadzoru budowlanego odpowiedzialnych za nadzorowanie i ocenę wykonanych prac pod kątem poprawności technicznej i jakości materiałów oraz zgodności z zasadami wiedzy technicznej oraz wszelkimi przepisami prawnymi</w:t>
      </w:r>
    </w:p>
    <w:p w14:paraId="1FAFBECE" w14:textId="43FF0A32" w:rsidR="009664C9" w:rsidRPr="00520052" w:rsidRDefault="009664C9" w:rsidP="00520052">
      <w:pPr>
        <w:numPr>
          <w:ilvl w:val="0"/>
          <w:numId w:val="11"/>
        </w:numPr>
        <w:spacing w:after="0" w:line="264" w:lineRule="auto"/>
        <w:contextualSpacing/>
        <w:jc w:val="both"/>
        <w:rPr>
          <w:rFonts w:eastAsia="Times New Roman" w:cstheme="minorHAnsi"/>
          <w:bCs/>
          <w:i/>
          <w:sz w:val="24"/>
          <w:szCs w:val="24"/>
        </w:rPr>
      </w:pPr>
      <w:r w:rsidRPr="00520052">
        <w:rPr>
          <w:rFonts w:eastAsia="Times New Roman" w:cstheme="minorHAnsi"/>
          <w:bCs/>
          <w:sz w:val="24"/>
          <w:szCs w:val="24"/>
        </w:rPr>
        <w:t>wsparci</w:t>
      </w:r>
      <w:r w:rsidR="009D1C28">
        <w:rPr>
          <w:rFonts w:eastAsia="Times New Roman" w:cstheme="minorHAnsi"/>
          <w:bCs/>
          <w:sz w:val="24"/>
          <w:szCs w:val="24"/>
        </w:rPr>
        <w:t>e</w:t>
      </w:r>
      <w:r w:rsidRPr="00520052">
        <w:rPr>
          <w:rFonts w:eastAsia="Times New Roman" w:cstheme="minorHAnsi"/>
          <w:bCs/>
          <w:sz w:val="24"/>
          <w:szCs w:val="24"/>
        </w:rPr>
        <w:t xml:space="preserve"> na etapie przygotowania dokumentacji przetargowej, w tym przygotowanie dokumentacji przetargowej, projektu umów z wykonawcą/</w:t>
      </w:r>
      <w:proofErr w:type="spellStart"/>
      <w:r w:rsidRPr="00520052">
        <w:rPr>
          <w:rFonts w:eastAsia="Times New Roman" w:cstheme="minorHAnsi"/>
          <w:bCs/>
          <w:sz w:val="24"/>
          <w:szCs w:val="24"/>
        </w:rPr>
        <w:t>ami</w:t>
      </w:r>
      <w:proofErr w:type="spellEnd"/>
      <w:r w:rsidRPr="00520052">
        <w:rPr>
          <w:rFonts w:eastAsia="Times New Roman" w:cstheme="minorHAnsi"/>
          <w:bCs/>
          <w:sz w:val="24"/>
          <w:szCs w:val="24"/>
        </w:rPr>
        <w:t xml:space="preserve"> oraz pozostałych innych dokumentów przetargowych</w:t>
      </w:r>
    </w:p>
    <w:p w14:paraId="3437AC52" w14:textId="2A36F1D6" w:rsidR="009664C9" w:rsidRPr="00520052" w:rsidRDefault="009664C9" w:rsidP="00520052">
      <w:pPr>
        <w:numPr>
          <w:ilvl w:val="0"/>
          <w:numId w:val="11"/>
        </w:numPr>
        <w:spacing w:after="0" w:line="264" w:lineRule="auto"/>
        <w:contextualSpacing/>
        <w:jc w:val="both"/>
        <w:rPr>
          <w:rFonts w:eastAsia="Times New Roman" w:cstheme="minorHAnsi"/>
          <w:bCs/>
          <w:i/>
          <w:sz w:val="24"/>
          <w:szCs w:val="24"/>
        </w:rPr>
      </w:pPr>
      <w:r w:rsidRPr="00520052">
        <w:rPr>
          <w:rFonts w:eastAsia="Times New Roman" w:cstheme="minorHAnsi"/>
          <w:bCs/>
          <w:sz w:val="24"/>
          <w:szCs w:val="24"/>
        </w:rPr>
        <w:t>uzgadniani</w:t>
      </w:r>
      <w:r w:rsidR="009D1C28">
        <w:rPr>
          <w:rFonts w:eastAsia="Times New Roman" w:cstheme="minorHAnsi"/>
          <w:bCs/>
          <w:sz w:val="24"/>
          <w:szCs w:val="24"/>
        </w:rPr>
        <w:t>e</w:t>
      </w:r>
      <w:r w:rsidRPr="00520052">
        <w:rPr>
          <w:rFonts w:eastAsia="Times New Roman" w:cstheme="minorHAnsi"/>
          <w:bCs/>
          <w:sz w:val="24"/>
          <w:szCs w:val="24"/>
        </w:rPr>
        <w:t xml:space="preserve"> z wykonawcą terminów i harmonogramu prac instalacyjnych</w:t>
      </w:r>
    </w:p>
    <w:p w14:paraId="56DA8434" w14:textId="29557E94" w:rsidR="009664C9" w:rsidRPr="00520052" w:rsidRDefault="009664C9" w:rsidP="00520052">
      <w:pPr>
        <w:numPr>
          <w:ilvl w:val="0"/>
          <w:numId w:val="11"/>
        </w:numPr>
        <w:spacing w:after="0" w:line="264" w:lineRule="auto"/>
        <w:contextualSpacing/>
        <w:jc w:val="both"/>
        <w:rPr>
          <w:rFonts w:eastAsia="Times New Roman" w:cstheme="minorHAnsi"/>
          <w:bCs/>
          <w:i/>
          <w:sz w:val="24"/>
          <w:szCs w:val="24"/>
        </w:rPr>
      </w:pPr>
      <w:r w:rsidRPr="00520052">
        <w:rPr>
          <w:rFonts w:eastAsia="Times New Roman" w:cstheme="minorHAnsi"/>
          <w:bCs/>
          <w:sz w:val="24"/>
          <w:szCs w:val="24"/>
        </w:rPr>
        <w:t>nadz</w:t>
      </w:r>
      <w:r w:rsidR="009D1C28">
        <w:rPr>
          <w:rFonts w:eastAsia="Times New Roman" w:cstheme="minorHAnsi"/>
          <w:bCs/>
          <w:sz w:val="24"/>
          <w:szCs w:val="24"/>
        </w:rPr>
        <w:t>ór</w:t>
      </w:r>
      <w:r w:rsidRPr="00520052">
        <w:rPr>
          <w:rFonts w:eastAsia="Times New Roman" w:cstheme="minorHAnsi"/>
          <w:bCs/>
          <w:sz w:val="24"/>
          <w:szCs w:val="24"/>
        </w:rPr>
        <w:t xml:space="preserve"> nad terminową realizacją prac projektowych, w tym nadzór nad wykonaniem z każdej instalacji fotowoltaicznych</w:t>
      </w:r>
    </w:p>
    <w:p w14:paraId="180EA47F" w14:textId="3BF11D4B" w:rsidR="009664C9" w:rsidRPr="00520052" w:rsidRDefault="009664C9" w:rsidP="00520052">
      <w:pPr>
        <w:numPr>
          <w:ilvl w:val="0"/>
          <w:numId w:val="11"/>
        </w:numPr>
        <w:spacing w:after="0" w:line="264" w:lineRule="auto"/>
        <w:contextualSpacing/>
        <w:jc w:val="both"/>
        <w:rPr>
          <w:rFonts w:eastAsia="Times New Roman" w:cstheme="minorHAnsi"/>
          <w:bCs/>
          <w:i/>
          <w:sz w:val="24"/>
          <w:szCs w:val="24"/>
        </w:rPr>
      </w:pPr>
      <w:r w:rsidRPr="00520052">
        <w:rPr>
          <w:rFonts w:eastAsia="Times New Roman" w:cstheme="minorHAnsi"/>
          <w:bCs/>
          <w:sz w:val="24"/>
          <w:szCs w:val="24"/>
        </w:rPr>
        <w:t>bieżąc</w:t>
      </w:r>
      <w:r w:rsidR="009D1C28">
        <w:rPr>
          <w:rFonts w:eastAsia="Times New Roman" w:cstheme="minorHAnsi"/>
          <w:bCs/>
          <w:sz w:val="24"/>
          <w:szCs w:val="24"/>
        </w:rPr>
        <w:t>a</w:t>
      </w:r>
      <w:r w:rsidRPr="00520052">
        <w:rPr>
          <w:rFonts w:eastAsia="Times New Roman" w:cstheme="minorHAnsi"/>
          <w:bCs/>
          <w:sz w:val="24"/>
          <w:szCs w:val="24"/>
        </w:rPr>
        <w:t xml:space="preserve"> weryfikacj</w:t>
      </w:r>
      <w:r w:rsidR="009D1C28">
        <w:rPr>
          <w:rFonts w:eastAsia="Times New Roman" w:cstheme="minorHAnsi"/>
          <w:bCs/>
          <w:sz w:val="24"/>
          <w:szCs w:val="24"/>
        </w:rPr>
        <w:t>a</w:t>
      </w:r>
      <w:r w:rsidRPr="00520052">
        <w:rPr>
          <w:rFonts w:eastAsia="Times New Roman" w:cstheme="minorHAnsi"/>
          <w:bCs/>
          <w:sz w:val="24"/>
          <w:szCs w:val="24"/>
        </w:rPr>
        <w:t xml:space="preserve"> realizacji projektu,</w:t>
      </w:r>
    </w:p>
    <w:p w14:paraId="04C95B4E" w14:textId="2BFDA721" w:rsidR="009664C9" w:rsidRPr="00520052" w:rsidRDefault="009664C9" w:rsidP="00520052">
      <w:pPr>
        <w:numPr>
          <w:ilvl w:val="0"/>
          <w:numId w:val="11"/>
        </w:numPr>
        <w:spacing w:after="0" w:line="264" w:lineRule="auto"/>
        <w:contextualSpacing/>
        <w:jc w:val="both"/>
        <w:rPr>
          <w:rFonts w:eastAsia="Times New Roman" w:cstheme="minorHAnsi"/>
          <w:bCs/>
          <w:i/>
          <w:sz w:val="24"/>
          <w:szCs w:val="24"/>
        </w:rPr>
      </w:pPr>
      <w:r w:rsidRPr="00520052">
        <w:rPr>
          <w:rFonts w:eastAsia="Times New Roman" w:cstheme="minorHAnsi"/>
          <w:bCs/>
          <w:sz w:val="24"/>
          <w:szCs w:val="24"/>
        </w:rPr>
        <w:t>zapewniani</w:t>
      </w:r>
      <w:r w:rsidR="009D1C28">
        <w:rPr>
          <w:rFonts w:eastAsia="Times New Roman" w:cstheme="minorHAnsi"/>
          <w:bCs/>
          <w:sz w:val="24"/>
          <w:szCs w:val="24"/>
        </w:rPr>
        <w:t>e</w:t>
      </w:r>
      <w:r w:rsidRPr="00520052">
        <w:rPr>
          <w:rFonts w:eastAsia="Times New Roman" w:cstheme="minorHAnsi"/>
          <w:bCs/>
          <w:sz w:val="24"/>
          <w:szCs w:val="24"/>
        </w:rPr>
        <w:t xml:space="preserve"> kontroli nad przebiegiem inwestycji, co umożliwi rzetelne, obiektywne, w pełni przemyślane, profesjonalne jego przeprowadzenie projektu, a także osiągnięcie zaplanowanych wskaźników produktu i rezultatu,</w:t>
      </w:r>
    </w:p>
    <w:p w14:paraId="3BC07788" w14:textId="3D017182" w:rsidR="009664C9" w:rsidRPr="00520052" w:rsidRDefault="009664C9" w:rsidP="00520052">
      <w:pPr>
        <w:numPr>
          <w:ilvl w:val="0"/>
          <w:numId w:val="11"/>
        </w:numPr>
        <w:spacing w:after="0" w:line="264" w:lineRule="auto"/>
        <w:contextualSpacing/>
        <w:jc w:val="both"/>
        <w:rPr>
          <w:rFonts w:eastAsia="Times New Roman" w:cstheme="minorHAnsi"/>
          <w:bCs/>
          <w:i/>
          <w:sz w:val="24"/>
          <w:szCs w:val="24"/>
        </w:rPr>
      </w:pPr>
      <w:r w:rsidRPr="00520052">
        <w:rPr>
          <w:rFonts w:eastAsia="Times New Roman" w:cstheme="minorHAnsi"/>
          <w:bCs/>
          <w:sz w:val="24"/>
          <w:szCs w:val="24"/>
        </w:rPr>
        <w:t>powiadamiani</w:t>
      </w:r>
      <w:r w:rsidR="009D1C28">
        <w:rPr>
          <w:rFonts w:eastAsia="Times New Roman" w:cstheme="minorHAnsi"/>
          <w:bCs/>
          <w:sz w:val="24"/>
          <w:szCs w:val="24"/>
        </w:rPr>
        <w:t>e</w:t>
      </w:r>
      <w:r w:rsidRPr="00520052">
        <w:rPr>
          <w:rFonts w:eastAsia="Times New Roman" w:cstheme="minorHAnsi"/>
          <w:bCs/>
          <w:sz w:val="24"/>
          <w:szCs w:val="24"/>
        </w:rPr>
        <w:t xml:space="preserve"> o zagrożeniach i ryzykach oraz możliwościach ich zapobiegania,</w:t>
      </w:r>
    </w:p>
    <w:p w14:paraId="61B67F16" w14:textId="7B6C5DDE" w:rsidR="009664C9" w:rsidRPr="00520052" w:rsidRDefault="009664C9" w:rsidP="00520052">
      <w:pPr>
        <w:numPr>
          <w:ilvl w:val="0"/>
          <w:numId w:val="11"/>
        </w:numPr>
        <w:spacing w:after="0" w:line="264" w:lineRule="auto"/>
        <w:contextualSpacing/>
        <w:jc w:val="both"/>
        <w:rPr>
          <w:rFonts w:eastAsia="Times New Roman" w:cstheme="minorHAnsi"/>
          <w:bCs/>
          <w:i/>
          <w:sz w:val="24"/>
          <w:szCs w:val="24"/>
        </w:rPr>
      </w:pPr>
      <w:r w:rsidRPr="00520052">
        <w:rPr>
          <w:rFonts w:eastAsia="Times New Roman" w:cstheme="minorHAnsi"/>
          <w:bCs/>
          <w:sz w:val="24"/>
          <w:szCs w:val="24"/>
        </w:rPr>
        <w:lastRenderedPageBreak/>
        <w:t>zarządzani</w:t>
      </w:r>
      <w:r w:rsidR="009D1C28">
        <w:rPr>
          <w:rFonts w:eastAsia="Times New Roman" w:cstheme="minorHAnsi"/>
          <w:bCs/>
          <w:sz w:val="24"/>
          <w:szCs w:val="24"/>
        </w:rPr>
        <w:t>e</w:t>
      </w:r>
      <w:r w:rsidRPr="00520052">
        <w:rPr>
          <w:rFonts w:eastAsia="Times New Roman" w:cstheme="minorHAnsi"/>
          <w:bCs/>
          <w:sz w:val="24"/>
          <w:szCs w:val="24"/>
        </w:rPr>
        <w:t xml:space="preserve"> ryzykiem,</w:t>
      </w:r>
    </w:p>
    <w:p w14:paraId="3136514D" w14:textId="229BEF7F" w:rsidR="009664C9" w:rsidRPr="00520052" w:rsidRDefault="009664C9" w:rsidP="00520052">
      <w:pPr>
        <w:numPr>
          <w:ilvl w:val="0"/>
          <w:numId w:val="11"/>
        </w:numPr>
        <w:spacing w:after="0" w:line="264" w:lineRule="auto"/>
        <w:contextualSpacing/>
        <w:jc w:val="both"/>
        <w:rPr>
          <w:rFonts w:eastAsia="Times New Roman" w:cstheme="minorHAnsi"/>
          <w:bCs/>
          <w:i/>
          <w:sz w:val="24"/>
          <w:szCs w:val="24"/>
        </w:rPr>
      </w:pPr>
      <w:r w:rsidRPr="00520052">
        <w:rPr>
          <w:rFonts w:eastAsia="Times New Roman" w:cstheme="minorHAnsi"/>
          <w:bCs/>
          <w:sz w:val="24"/>
          <w:szCs w:val="24"/>
        </w:rPr>
        <w:t>komunikowani</w:t>
      </w:r>
      <w:r w:rsidR="009D1C28">
        <w:rPr>
          <w:rFonts w:eastAsia="Times New Roman" w:cstheme="minorHAnsi"/>
          <w:bCs/>
          <w:sz w:val="24"/>
          <w:szCs w:val="24"/>
        </w:rPr>
        <w:t>e</w:t>
      </w:r>
      <w:r w:rsidRPr="00520052">
        <w:rPr>
          <w:rFonts w:eastAsia="Times New Roman" w:cstheme="minorHAnsi"/>
          <w:bCs/>
          <w:sz w:val="24"/>
          <w:szCs w:val="24"/>
        </w:rPr>
        <w:t xml:space="preserve"> się oraz zapewnieni</w:t>
      </w:r>
      <w:r w:rsidR="009D1C28">
        <w:rPr>
          <w:rFonts w:eastAsia="Times New Roman" w:cstheme="minorHAnsi"/>
          <w:bCs/>
          <w:sz w:val="24"/>
          <w:szCs w:val="24"/>
        </w:rPr>
        <w:t>e</w:t>
      </w:r>
      <w:r w:rsidRPr="00520052">
        <w:rPr>
          <w:rFonts w:eastAsia="Times New Roman" w:cstheme="minorHAnsi"/>
          <w:bCs/>
          <w:sz w:val="24"/>
          <w:szCs w:val="24"/>
        </w:rPr>
        <w:t xml:space="preserve"> ścisłej współpracy pomiędzy poszczególnymi uczestnikami, wykonawcami oraz Instytucją Zarządzającą,</w:t>
      </w:r>
    </w:p>
    <w:p w14:paraId="0BD9B671" w14:textId="617F3863" w:rsidR="009664C9" w:rsidRPr="00520052" w:rsidRDefault="009664C9" w:rsidP="00520052">
      <w:pPr>
        <w:numPr>
          <w:ilvl w:val="0"/>
          <w:numId w:val="11"/>
        </w:numPr>
        <w:spacing w:after="0" w:line="264" w:lineRule="auto"/>
        <w:contextualSpacing/>
        <w:jc w:val="both"/>
        <w:rPr>
          <w:rFonts w:eastAsia="Times New Roman" w:cstheme="minorHAnsi"/>
          <w:bCs/>
          <w:i/>
          <w:sz w:val="24"/>
          <w:szCs w:val="24"/>
        </w:rPr>
      </w:pPr>
      <w:r w:rsidRPr="00520052">
        <w:rPr>
          <w:rFonts w:eastAsia="Times New Roman" w:cstheme="minorHAnsi"/>
          <w:bCs/>
          <w:sz w:val="24"/>
          <w:szCs w:val="24"/>
        </w:rPr>
        <w:t>okresow</w:t>
      </w:r>
      <w:r w:rsidR="009D1C28">
        <w:rPr>
          <w:rFonts w:eastAsia="Times New Roman" w:cstheme="minorHAnsi"/>
          <w:bCs/>
          <w:sz w:val="24"/>
          <w:szCs w:val="24"/>
        </w:rPr>
        <w:t>e</w:t>
      </w:r>
      <w:r w:rsidRPr="00520052">
        <w:rPr>
          <w:rFonts w:eastAsia="Times New Roman" w:cstheme="minorHAnsi"/>
          <w:bCs/>
          <w:sz w:val="24"/>
          <w:szCs w:val="24"/>
        </w:rPr>
        <w:t xml:space="preserve"> raportowani</w:t>
      </w:r>
      <w:r w:rsidR="009D1C28">
        <w:rPr>
          <w:rFonts w:eastAsia="Times New Roman" w:cstheme="minorHAnsi"/>
          <w:bCs/>
          <w:sz w:val="24"/>
          <w:szCs w:val="24"/>
        </w:rPr>
        <w:t>e</w:t>
      </w:r>
      <w:r w:rsidRPr="00520052">
        <w:rPr>
          <w:rFonts w:eastAsia="Times New Roman" w:cstheme="minorHAnsi"/>
          <w:bCs/>
          <w:sz w:val="24"/>
          <w:szCs w:val="24"/>
        </w:rPr>
        <w:t xml:space="preserve"> i rozliczeni</w:t>
      </w:r>
      <w:r w:rsidR="009D1C28">
        <w:rPr>
          <w:rFonts w:eastAsia="Times New Roman" w:cstheme="minorHAnsi"/>
          <w:bCs/>
          <w:sz w:val="24"/>
          <w:szCs w:val="24"/>
        </w:rPr>
        <w:t>e</w:t>
      </w:r>
      <w:r w:rsidRPr="00520052">
        <w:rPr>
          <w:rFonts w:eastAsia="Times New Roman" w:cstheme="minorHAnsi"/>
          <w:bCs/>
          <w:sz w:val="24"/>
          <w:szCs w:val="24"/>
        </w:rPr>
        <w:t xml:space="preserve"> projektu, zgodnie z umową o dofinansowanie,</w:t>
      </w:r>
    </w:p>
    <w:p w14:paraId="1151FCDD" w14:textId="68A311FE" w:rsidR="00607F85" w:rsidRPr="00520052" w:rsidRDefault="009664C9" w:rsidP="00520052">
      <w:pPr>
        <w:numPr>
          <w:ilvl w:val="0"/>
          <w:numId w:val="11"/>
        </w:numPr>
        <w:spacing w:after="0" w:line="264" w:lineRule="auto"/>
        <w:contextualSpacing/>
        <w:jc w:val="both"/>
        <w:rPr>
          <w:rFonts w:eastAsia="Times New Roman" w:cstheme="minorHAnsi"/>
          <w:bCs/>
          <w:i/>
          <w:sz w:val="24"/>
          <w:szCs w:val="24"/>
        </w:rPr>
      </w:pPr>
      <w:r w:rsidRPr="00520052">
        <w:rPr>
          <w:rFonts w:eastAsia="Times New Roman" w:cstheme="minorHAnsi"/>
          <w:bCs/>
          <w:sz w:val="24"/>
          <w:szCs w:val="24"/>
        </w:rPr>
        <w:t>pomoc w rozliczeniu projektu i przygotowaniu do kontroli po jego zakończeniu,</w:t>
      </w:r>
    </w:p>
    <w:p w14:paraId="22595330" w14:textId="5BC04164" w:rsidR="009D1C28" w:rsidRPr="00990EA3" w:rsidRDefault="009664C9" w:rsidP="00520052">
      <w:pPr>
        <w:numPr>
          <w:ilvl w:val="0"/>
          <w:numId w:val="11"/>
        </w:numPr>
        <w:spacing w:after="0" w:line="264" w:lineRule="auto"/>
        <w:contextualSpacing/>
        <w:jc w:val="both"/>
        <w:rPr>
          <w:rFonts w:eastAsia="Times New Roman" w:cstheme="minorHAnsi"/>
          <w:bCs/>
          <w:i/>
          <w:sz w:val="24"/>
          <w:szCs w:val="24"/>
        </w:rPr>
      </w:pPr>
      <w:r w:rsidRPr="00520052">
        <w:rPr>
          <w:rFonts w:eastAsia="Times New Roman" w:cstheme="minorHAnsi"/>
          <w:bCs/>
          <w:sz w:val="24"/>
          <w:szCs w:val="24"/>
        </w:rPr>
        <w:t>organizacj</w:t>
      </w:r>
      <w:r w:rsidR="009D1C28">
        <w:rPr>
          <w:rFonts w:eastAsia="Times New Roman" w:cstheme="minorHAnsi"/>
          <w:bCs/>
          <w:sz w:val="24"/>
          <w:szCs w:val="24"/>
        </w:rPr>
        <w:t>a</w:t>
      </w:r>
      <w:r w:rsidR="00A77BD4">
        <w:rPr>
          <w:rFonts w:eastAsia="Times New Roman" w:cstheme="minorHAnsi"/>
          <w:bCs/>
          <w:sz w:val="24"/>
          <w:szCs w:val="24"/>
        </w:rPr>
        <w:t xml:space="preserve"> i realizacja</w:t>
      </w:r>
      <w:r w:rsidRPr="00520052">
        <w:rPr>
          <w:rFonts w:eastAsia="Times New Roman" w:cstheme="minorHAnsi"/>
          <w:bCs/>
          <w:sz w:val="24"/>
          <w:szCs w:val="24"/>
        </w:rPr>
        <w:t xml:space="preserve"> promocji projektu.</w:t>
      </w:r>
    </w:p>
    <w:p w14:paraId="79996E25" w14:textId="77777777" w:rsidR="00A77BD4" w:rsidRPr="009D1C28" w:rsidRDefault="00A77BD4" w:rsidP="00990EA3">
      <w:pPr>
        <w:spacing w:after="0" w:line="264" w:lineRule="auto"/>
        <w:ind w:left="360"/>
        <w:contextualSpacing/>
        <w:jc w:val="both"/>
        <w:rPr>
          <w:rFonts w:eastAsia="Times New Roman" w:cstheme="minorHAnsi"/>
          <w:bCs/>
          <w:i/>
          <w:sz w:val="24"/>
          <w:szCs w:val="24"/>
        </w:rPr>
      </w:pPr>
    </w:p>
    <w:p w14:paraId="3F70E1BD" w14:textId="2462194D" w:rsidR="009D1C28" w:rsidRPr="00990EA3" w:rsidRDefault="00607F85" w:rsidP="00990EA3">
      <w:pPr>
        <w:numPr>
          <w:ilvl w:val="0"/>
          <w:numId w:val="1"/>
        </w:numPr>
        <w:tabs>
          <w:tab w:val="num" w:pos="426"/>
          <w:tab w:val="left" w:pos="993"/>
          <w:tab w:val="num" w:pos="1866"/>
        </w:tabs>
        <w:suppressAutoHyphens/>
        <w:autoSpaceDE w:val="0"/>
        <w:spacing w:after="0" w:line="264" w:lineRule="auto"/>
        <w:ind w:left="480" w:hanging="480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990EA3">
        <w:rPr>
          <w:rFonts w:eastAsia="Times New Roman" w:cstheme="minorHAnsi"/>
          <w:b/>
          <w:bCs/>
          <w:sz w:val="24"/>
          <w:szCs w:val="24"/>
          <w:u w:val="single"/>
        </w:rPr>
        <w:t>Działania promocyjne obejmą</w:t>
      </w:r>
      <w:r w:rsidR="009D1C28" w:rsidRPr="00990EA3">
        <w:rPr>
          <w:rFonts w:eastAsia="Times New Roman" w:cstheme="minorHAnsi"/>
          <w:b/>
          <w:bCs/>
          <w:sz w:val="24"/>
          <w:szCs w:val="24"/>
          <w:u w:val="single"/>
        </w:rPr>
        <w:t xml:space="preserve"> (zgodnie z </w:t>
      </w:r>
      <w:r w:rsidR="001D0B9E" w:rsidRPr="00990EA3">
        <w:rPr>
          <w:rFonts w:eastAsia="Times New Roman" w:cstheme="minorHAnsi"/>
          <w:b/>
          <w:bCs/>
          <w:sz w:val="24"/>
          <w:szCs w:val="24"/>
          <w:u w:val="single"/>
        </w:rPr>
        <w:t>projektem</w:t>
      </w:r>
      <w:r w:rsidR="009D1C28" w:rsidRPr="00990EA3">
        <w:rPr>
          <w:rFonts w:eastAsia="Times New Roman" w:cstheme="minorHAnsi"/>
          <w:b/>
          <w:bCs/>
          <w:sz w:val="24"/>
          <w:szCs w:val="24"/>
          <w:u w:val="single"/>
        </w:rPr>
        <w:t>)</w:t>
      </w:r>
      <w:r w:rsidRPr="00990EA3">
        <w:rPr>
          <w:rFonts w:eastAsia="Times New Roman" w:cstheme="minorHAnsi"/>
          <w:b/>
          <w:bCs/>
          <w:sz w:val="24"/>
          <w:szCs w:val="24"/>
          <w:u w:val="single"/>
        </w:rPr>
        <w:t>:</w:t>
      </w:r>
    </w:p>
    <w:p w14:paraId="3538742B" w14:textId="7322405E" w:rsidR="00607F85" w:rsidRPr="00990EA3" w:rsidRDefault="009D1C28" w:rsidP="00990EA3">
      <w:pPr>
        <w:widowControl w:val="0"/>
        <w:shd w:val="clear" w:color="auto" w:fill="FFFFFF"/>
        <w:adjustRightInd w:val="0"/>
        <w:spacing w:after="0" w:line="264" w:lineRule="auto"/>
        <w:ind w:left="360"/>
        <w:contextualSpacing/>
        <w:jc w:val="both"/>
        <w:textAlignment w:val="baseline"/>
        <w:rPr>
          <w:rFonts w:eastAsia="Cambria" w:cstheme="minorHAnsi"/>
          <w:bCs/>
          <w:color w:val="000000"/>
          <w:sz w:val="24"/>
          <w:szCs w:val="24"/>
        </w:rPr>
      </w:pPr>
      <w:r w:rsidRPr="00990EA3">
        <w:rPr>
          <w:rFonts w:eastAsia="Cambria" w:cstheme="minorHAnsi"/>
          <w:bCs/>
          <w:color w:val="000000"/>
          <w:sz w:val="24"/>
          <w:szCs w:val="24"/>
        </w:rPr>
        <w:t>P</w:t>
      </w:r>
      <w:r w:rsidR="00607F85" w:rsidRPr="00990EA3">
        <w:rPr>
          <w:rFonts w:eastAsia="Cambria" w:cstheme="minorHAnsi"/>
          <w:bCs/>
          <w:color w:val="000000"/>
          <w:sz w:val="24"/>
          <w:szCs w:val="24"/>
        </w:rPr>
        <w:t>oinform</w:t>
      </w:r>
      <w:r w:rsidRPr="00990EA3">
        <w:rPr>
          <w:rFonts w:eastAsia="Cambria" w:cstheme="minorHAnsi"/>
          <w:bCs/>
          <w:color w:val="000000"/>
          <w:sz w:val="24"/>
          <w:szCs w:val="24"/>
        </w:rPr>
        <w:t>owanie</w:t>
      </w:r>
      <w:r w:rsidR="00607F85" w:rsidRPr="00990EA3">
        <w:rPr>
          <w:rFonts w:eastAsia="Cambria" w:cstheme="minorHAnsi"/>
          <w:bCs/>
          <w:color w:val="000000"/>
          <w:sz w:val="24"/>
          <w:szCs w:val="24"/>
        </w:rPr>
        <w:t xml:space="preserve"> opini</w:t>
      </w:r>
      <w:r w:rsidRPr="00990EA3">
        <w:rPr>
          <w:rFonts w:eastAsia="Cambria" w:cstheme="minorHAnsi"/>
          <w:bCs/>
          <w:color w:val="000000"/>
          <w:sz w:val="24"/>
          <w:szCs w:val="24"/>
        </w:rPr>
        <w:t>i</w:t>
      </w:r>
      <w:r w:rsidR="00607F85" w:rsidRPr="00990EA3">
        <w:rPr>
          <w:rFonts w:eastAsia="Cambria" w:cstheme="minorHAnsi"/>
          <w:bCs/>
          <w:color w:val="000000"/>
          <w:sz w:val="24"/>
          <w:szCs w:val="24"/>
        </w:rPr>
        <w:t xml:space="preserve"> publiczn</w:t>
      </w:r>
      <w:r w:rsidRPr="00990EA3">
        <w:rPr>
          <w:rFonts w:eastAsia="Cambria" w:cstheme="minorHAnsi"/>
          <w:bCs/>
          <w:color w:val="000000"/>
          <w:sz w:val="24"/>
          <w:szCs w:val="24"/>
        </w:rPr>
        <w:t>ej</w:t>
      </w:r>
      <w:r w:rsidR="00607F85" w:rsidRPr="00990EA3">
        <w:rPr>
          <w:rFonts w:eastAsia="Cambria" w:cstheme="minorHAnsi"/>
          <w:bCs/>
          <w:color w:val="000000"/>
          <w:sz w:val="24"/>
          <w:szCs w:val="24"/>
        </w:rPr>
        <w:t xml:space="preserve"> zgodnie z obowiązującymi przepisami o pomocy otrzymanej z Europejskiego Funduszu Rozwoju Regionalnego w ramach Regionalnego Programu Operacyjnego Województwa Łódzkiego na lata 2014-2020 m.in. przez:</w:t>
      </w:r>
    </w:p>
    <w:p w14:paraId="51CD77C7" w14:textId="77777777" w:rsidR="00607F85" w:rsidRPr="00520052" w:rsidRDefault="00607F85" w:rsidP="00520052">
      <w:pPr>
        <w:widowControl w:val="0"/>
        <w:numPr>
          <w:ilvl w:val="0"/>
          <w:numId w:val="12"/>
        </w:numPr>
        <w:shd w:val="clear" w:color="auto" w:fill="FFFFFF"/>
        <w:adjustRightInd w:val="0"/>
        <w:spacing w:after="0" w:line="264" w:lineRule="auto"/>
        <w:contextualSpacing/>
        <w:jc w:val="both"/>
        <w:textAlignment w:val="baseline"/>
        <w:rPr>
          <w:rFonts w:eastAsia="Cambria" w:cstheme="minorHAnsi"/>
          <w:bCs/>
          <w:i/>
          <w:color w:val="000000" w:themeColor="text1"/>
          <w:sz w:val="24"/>
          <w:szCs w:val="24"/>
        </w:rPr>
      </w:pPr>
      <w:r w:rsidRPr="00520052">
        <w:rPr>
          <w:rFonts w:eastAsia="Cambria" w:cstheme="minorHAnsi"/>
          <w:bCs/>
          <w:color w:val="000000"/>
          <w:sz w:val="24"/>
          <w:szCs w:val="24"/>
        </w:rPr>
        <w:t xml:space="preserve">wykonanie i umieszczenie w trakcie realizacji projektu w </w:t>
      </w:r>
      <w:r w:rsidRPr="00990EA3">
        <w:rPr>
          <w:rFonts w:eastAsia="Cambria" w:cstheme="minorHAnsi"/>
          <w:bCs/>
          <w:color w:val="000000"/>
          <w:sz w:val="24"/>
          <w:szCs w:val="24"/>
        </w:rPr>
        <w:t>siedzibie głównej</w:t>
      </w:r>
      <w:r w:rsidRPr="00520052">
        <w:rPr>
          <w:rFonts w:eastAsia="Cambria" w:cstheme="minorHAnsi"/>
          <w:bCs/>
          <w:color w:val="000000" w:themeColor="text1"/>
          <w:sz w:val="24"/>
          <w:szCs w:val="24"/>
        </w:rPr>
        <w:t xml:space="preserve"> Wnioskodawcy i w miejscowościach, w których będzie realizowany projekt 22 </w:t>
      </w:r>
      <w:r w:rsidRPr="00520052">
        <w:rPr>
          <w:rFonts w:eastAsia="Cambria" w:cstheme="minorHAnsi"/>
          <w:b/>
          <w:color w:val="000000" w:themeColor="text1"/>
          <w:sz w:val="24"/>
          <w:szCs w:val="24"/>
        </w:rPr>
        <w:t>tablic informacyjnych</w:t>
      </w:r>
      <w:r w:rsidRPr="00520052">
        <w:rPr>
          <w:rFonts w:eastAsia="Cambria" w:cstheme="minorHAnsi"/>
          <w:bCs/>
          <w:color w:val="000000" w:themeColor="text1"/>
          <w:sz w:val="24"/>
          <w:szCs w:val="24"/>
        </w:rPr>
        <w:t xml:space="preserve">, które po zakończeniu realizacji projektu zastąpione zostaną </w:t>
      </w:r>
      <w:r w:rsidRPr="00520052">
        <w:rPr>
          <w:rFonts w:eastAsia="Cambria" w:cstheme="minorHAnsi"/>
          <w:b/>
          <w:color w:val="000000" w:themeColor="text1"/>
          <w:sz w:val="24"/>
          <w:szCs w:val="24"/>
        </w:rPr>
        <w:t>tablicami pamiątkowymi</w:t>
      </w:r>
    </w:p>
    <w:p w14:paraId="5278E52F" w14:textId="77777777" w:rsidR="00607F85" w:rsidRPr="00520052" w:rsidRDefault="00607F85" w:rsidP="00520052">
      <w:pPr>
        <w:widowControl w:val="0"/>
        <w:numPr>
          <w:ilvl w:val="0"/>
          <w:numId w:val="12"/>
        </w:numPr>
        <w:shd w:val="clear" w:color="auto" w:fill="FFFFFF"/>
        <w:adjustRightInd w:val="0"/>
        <w:spacing w:after="0" w:line="264" w:lineRule="auto"/>
        <w:contextualSpacing/>
        <w:jc w:val="both"/>
        <w:textAlignment w:val="baseline"/>
        <w:rPr>
          <w:rFonts w:eastAsia="Cambria" w:cstheme="minorHAnsi"/>
          <w:bCs/>
          <w:i/>
          <w:color w:val="000000" w:themeColor="text1"/>
          <w:sz w:val="24"/>
          <w:szCs w:val="24"/>
        </w:rPr>
      </w:pPr>
      <w:r w:rsidRPr="00520052">
        <w:rPr>
          <w:rFonts w:eastAsia="Cambria" w:cstheme="minorHAnsi"/>
          <w:bCs/>
          <w:color w:val="000000" w:themeColor="text1"/>
          <w:sz w:val="24"/>
          <w:szCs w:val="24"/>
        </w:rPr>
        <w:t xml:space="preserve">naklejenie </w:t>
      </w:r>
      <w:r w:rsidRPr="00520052">
        <w:rPr>
          <w:rFonts w:eastAsia="Cambria" w:cstheme="minorHAnsi"/>
          <w:b/>
          <w:color w:val="000000" w:themeColor="text1"/>
          <w:sz w:val="24"/>
          <w:szCs w:val="24"/>
        </w:rPr>
        <w:t>plakietek informacyjnych</w:t>
      </w:r>
      <w:r w:rsidRPr="00520052">
        <w:rPr>
          <w:rFonts w:eastAsia="Cambria" w:cstheme="minorHAnsi"/>
          <w:bCs/>
          <w:color w:val="000000" w:themeColor="text1"/>
          <w:sz w:val="24"/>
          <w:szCs w:val="24"/>
        </w:rPr>
        <w:t xml:space="preserve"> na inwerterach</w:t>
      </w:r>
    </w:p>
    <w:p w14:paraId="02FD1864" w14:textId="77777777" w:rsidR="00607F85" w:rsidRPr="00520052" w:rsidRDefault="00607F85" w:rsidP="00520052">
      <w:pPr>
        <w:widowControl w:val="0"/>
        <w:numPr>
          <w:ilvl w:val="0"/>
          <w:numId w:val="12"/>
        </w:numPr>
        <w:shd w:val="clear" w:color="auto" w:fill="FFFFFF"/>
        <w:adjustRightInd w:val="0"/>
        <w:spacing w:after="0" w:line="264" w:lineRule="auto"/>
        <w:contextualSpacing/>
        <w:jc w:val="both"/>
        <w:textAlignment w:val="baseline"/>
        <w:rPr>
          <w:rFonts w:eastAsia="Cambria" w:cstheme="minorHAnsi"/>
          <w:bCs/>
          <w:i/>
          <w:color w:val="000000"/>
          <w:sz w:val="24"/>
          <w:szCs w:val="24"/>
        </w:rPr>
      </w:pPr>
      <w:r w:rsidRPr="00520052">
        <w:rPr>
          <w:rFonts w:eastAsia="Cambria" w:cstheme="minorHAnsi"/>
          <w:b/>
          <w:color w:val="000000"/>
          <w:sz w:val="24"/>
          <w:szCs w:val="24"/>
        </w:rPr>
        <w:t>oznakowanie dokumentacji i materiałów informacyjnych i promocyjnych</w:t>
      </w:r>
      <w:r w:rsidRPr="00520052">
        <w:rPr>
          <w:rFonts w:eastAsia="Cambria" w:cstheme="minorHAnsi"/>
          <w:bCs/>
          <w:color w:val="000000"/>
          <w:sz w:val="24"/>
          <w:szCs w:val="24"/>
        </w:rPr>
        <w:t xml:space="preserve"> obowiązkowym zestawem logotypów oraz informacją o współfinansowaniu projektu z EFRR w ramach RPO WŁ na lata 2014-2020</w:t>
      </w:r>
    </w:p>
    <w:p w14:paraId="429D5F69" w14:textId="77777777" w:rsidR="00607F85" w:rsidRPr="00520052" w:rsidRDefault="00607F85" w:rsidP="00520052">
      <w:pPr>
        <w:widowControl w:val="0"/>
        <w:numPr>
          <w:ilvl w:val="0"/>
          <w:numId w:val="12"/>
        </w:numPr>
        <w:shd w:val="clear" w:color="auto" w:fill="FFFFFF"/>
        <w:adjustRightInd w:val="0"/>
        <w:spacing w:after="0" w:line="264" w:lineRule="auto"/>
        <w:contextualSpacing/>
        <w:jc w:val="both"/>
        <w:textAlignment w:val="baseline"/>
        <w:rPr>
          <w:rFonts w:eastAsia="Cambria" w:cstheme="minorHAnsi"/>
          <w:bCs/>
          <w:i/>
          <w:color w:val="000000"/>
          <w:sz w:val="24"/>
          <w:szCs w:val="24"/>
        </w:rPr>
      </w:pPr>
      <w:r w:rsidRPr="00520052">
        <w:rPr>
          <w:rFonts w:eastAsia="Cambria" w:cstheme="minorHAnsi"/>
          <w:bCs/>
          <w:color w:val="000000"/>
          <w:sz w:val="24"/>
          <w:szCs w:val="24"/>
        </w:rPr>
        <w:t xml:space="preserve">opracowanie i umieszczenie na </w:t>
      </w:r>
      <w:r w:rsidRPr="00520052">
        <w:rPr>
          <w:rFonts w:eastAsia="Cambria" w:cstheme="minorHAnsi"/>
          <w:b/>
          <w:color w:val="000000"/>
          <w:sz w:val="24"/>
          <w:szCs w:val="24"/>
        </w:rPr>
        <w:t>stronie internetowej</w:t>
      </w:r>
      <w:r w:rsidRPr="00520052">
        <w:rPr>
          <w:rFonts w:eastAsia="Cambria" w:cstheme="minorHAnsi"/>
          <w:bCs/>
          <w:color w:val="000000"/>
          <w:sz w:val="24"/>
          <w:szCs w:val="24"/>
        </w:rPr>
        <w:t xml:space="preserve"> Wnioskodawcy informacji o realizacji projektu, jego celach i wynikach oraz uzyskanym dofinansowaniu, </w:t>
      </w:r>
    </w:p>
    <w:p w14:paraId="2A6229FF" w14:textId="4F6F2784" w:rsidR="00607F85" w:rsidRPr="00520052" w:rsidDel="003305E7" w:rsidRDefault="003305E7" w:rsidP="00520052">
      <w:pPr>
        <w:widowControl w:val="0"/>
        <w:numPr>
          <w:ilvl w:val="0"/>
          <w:numId w:val="12"/>
        </w:numPr>
        <w:shd w:val="clear" w:color="auto" w:fill="FFFFFF"/>
        <w:adjustRightInd w:val="0"/>
        <w:spacing w:after="0" w:line="264" w:lineRule="auto"/>
        <w:contextualSpacing/>
        <w:jc w:val="both"/>
        <w:textAlignment w:val="baseline"/>
        <w:rPr>
          <w:del w:id="1" w:author="Alicja Włodarczyk" w:date="2022-05-31T11:29:00Z"/>
          <w:rFonts w:eastAsia="Cambria" w:cstheme="minorHAnsi"/>
          <w:bCs/>
          <w:i/>
          <w:color w:val="000000"/>
          <w:sz w:val="24"/>
          <w:szCs w:val="24"/>
        </w:rPr>
      </w:pPr>
      <w:ins w:id="2" w:author="Alicja Włodarczyk" w:date="2022-05-31T11:29:00Z">
        <w:r>
          <w:t xml:space="preserve">„5) przygotowanie dokumentacji fotograficznej projektu i </w:t>
        </w:r>
        <w:proofErr w:type="gramStart"/>
        <w:r>
          <w:t>przekazanie  jej</w:t>
        </w:r>
        <w:proofErr w:type="gramEnd"/>
        <w:r>
          <w:t xml:space="preserve"> Zamawiającemu w formie elektronicznej umożliwiającej umieszczenie na stronie internetowej Zamawiającego</w:t>
        </w:r>
        <w:r w:rsidRPr="00520052" w:rsidDel="003305E7">
          <w:rPr>
            <w:rFonts w:eastAsia="Cambria" w:cstheme="minorHAnsi"/>
            <w:bCs/>
            <w:color w:val="000000"/>
            <w:sz w:val="24"/>
            <w:szCs w:val="24"/>
          </w:rPr>
          <w:t xml:space="preserve"> </w:t>
        </w:r>
      </w:ins>
      <w:del w:id="3" w:author="Alicja Włodarczyk" w:date="2022-05-31T11:29:00Z">
        <w:r w:rsidR="00607F85" w:rsidRPr="00520052" w:rsidDel="003305E7">
          <w:rPr>
            <w:rFonts w:eastAsia="Cambria" w:cstheme="minorHAnsi"/>
            <w:bCs/>
            <w:color w:val="000000"/>
            <w:sz w:val="24"/>
            <w:szCs w:val="24"/>
          </w:rPr>
          <w:delText xml:space="preserve">przygotowanie dokumentacji </w:delText>
        </w:r>
        <w:r w:rsidR="00607F85" w:rsidRPr="00520052" w:rsidDel="003305E7">
          <w:rPr>
            <w:rFonts w:eastAsia="Cambria" w:cstheme="minorHAnsi"/>
            <w:b/>
            <w:color w:val="000000"/>
            <w:sz w:val="24"/>
            <w:szCs w:val="24"/>
          </w:rPr>
          <w:delText>fotograficznej projektu</w:delText>
        </w:r>
        <w:r w:rsidR="00607F85" w:rsidRPr="00520052" w:rsidDel="003305E7">
          <w:rPr>
            <w:rFonts w:eastAsia="Cambria" w:cstheme="minorHAnsi"/>
            <w:bCs/>
            <w:color w:val="000000"/>
            <w:sz w:val="24"/>
            <w:szCs w:val="24"/>
          </w:rPr>
          <w:delText xml:space="preserve"> i umieszczenie jej na stronie internetowej</w:delText>
        </w:r>
      </w:del>
    </w:p>
    <w:p w14:paraId="2075C5D1" w14:textId="77777777" w:rsidR="009664C9" w:rsidRPr="00520052" w:rsidRDefault="009664C9" w:rsidP="00520052">
      <w:pPr>
        <w:spacing w:after="0" w:line="264" w:lineRule="auto"/>
        <w:contextualSpacing/>
        <w:jc w:val="both"/>
        <w:rPr>
          <w:rFonts w:eastAsia="Times New Roman" w:cstheme="minorHAnsi"/>
          <w:bCs/>
          <w:i/>
          <w:sz w:val="24"/>
          <w:szCs w:val="24"/>
        </w:rPr>
      </w:pPr>
    </w:p>
    <w:p w14:paraId="3C739E8B" w14:textId="62716900" w:rsidR="007A6E6F" w:rsidRPr="00990EA3" w:rsidRDefault="007A6E6F" w:rsidP="00990EA3">
      <w:pPr>
        <w:numPr>
          <w:ilvl w:val="0"/>
          <w:numId w:val="1"/>
        </w:numPr>
        <w:tabs>
          <w:tab w:val="num" w:pos="426"/>
          <w:tab w:val="left" w:pos="993"/>
          <w:tab w:val="num" w:pos="1866"/>
        </w:tabs>
        <w:suppressAutoHyphens/>
        <w:autoSpaceDE w:val="0"/>
        <w:spacing w:after="0" w:line="264" w:lineRule="auto"/>
        <w:ind w:left="480" w:hanging="480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990EA3">
        <w:rPr>
          <w:rFonts w:eastAsia="Times New Roman" w:cstheme="minorHAnsi"/>
          <w:b/>
          <w:bCs/>
          <w:sz w:val="24"/>
          <w:szCs w:val="24"/>
          <w:u w:val="single"/>
        </w:rPr>
        <w:t>Prawa i obowiązki Inżyniera Kontraktu</w:t>
      </w:r>
    </w:p>
    <w:p w14:paraId="3A9610F7" w14:textId="77777777" w:rsidR="007A6E6F" w:rsidRPr="00520052" w:rsidRDefault="007A6E6F" w:rsidP="00520052">
      <w:pPr>
        <w:numPr>
          <w:ilvl w:val="1"/>
          <w:numId w:val="6"/>
        </w:numPr>
        <w:tabs>
          <w:tab w:val="num" w:pos="851"/>
        </w:tabs>
        <w:spacing w:after="0" w:line="264" w:lineRule="auto"/>
        <w:ind w:left="851" w:hanging="425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>Inżynier Kontraktu działa zgodnie z udzielonymi pełnomocnictwami przekazywanymi mu przez Zamawiającego,</w:t>
      </w:r>
    </w:p>
    <w:p w14:paraId="2A159EBC" w14:textId="769EDC41" w:rsidR="007A6E6F" w:rsidRDefault="007A6E6F" w:rsidP="00520052">
      <w:pPr>
        <w:numPr>
          <w:ilvl w:val="1"/>
          <w:numId w:val="6"/>
        </w:numPr>
        <w:tabs>
          <w:tab w:val="num" w:pos="851"/>
        </w:tabs>
        <w:spacing w:after="0" w:line="264" w:lineRule="auto"/>
        <w:ind w:left="851" w:hanging="425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>Inżynier Kontraktu nie może zwolnić którejkolwiek ze stron z jakichkolwiek obowiązków, zobowiązań lub odpowiedzialności wynikających z umowy na roboty budowlane i innych,</w:t>
      </w:r>
    </w:p>
    <w:p w14:paraId="4774B235" w14:textId="290D69E9" w:rsidR="009D1C28" w:rsidRPr="00520052" w:rsidRDefault="009D1C28" w:rsidP="00520052">
      <w:pPr>
        <w:numPr>
          <w:ilvl w:val="1"/>
          <w:numId w:val="6"/>
        </w:numPr>
        <w:tabs>
          <w:tab w:val="num" w:pos="851"/>
        </w:tabs>
        <w:spacing w:after="0" w:line="264" w:lineRule="auto"/>
        <w:ind w:left="851" w:hanging="425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Inżynier Kontraktu nie może dokonywać modyfikacji zawartej umowy o udzielenie zamówienia publicznego ani polecać wykonania dodatkowych prac nieobjętych tą umową.</w:t>
      </w:r>
    </w:p>
    <w:p w14:paraId="1A776552" w14:textId="77777777" w:rsidR="007A6E6F" w:rsidRPr="00520052" w:rsidRDefault="007A6E6F" w:rsidP="00520052">
      <w:pPr>
        <w:numPr>
          <w:ilvl w:val="1"/>
          <w:numId w:val="6"/>
        </w:numPr>
        <w:tabs>
          <w:tab w:val="num" w:pos="851"/>
        </w:tabs>
        <w:spacing w:after="0" w:line="264" w:lineRule="auto"/>
        <w:ind w:left="851" w:hanging="425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>W przypadku zmian projektowych Inżynier Kontraktu ma obowiązek opiniowania tych zmian i przedstawienia ich do zatwierdzenia przez Zamawiającego.</w:t>
      </w:r>
    </w:p>
    <w:p w14:paraId="70F6D5BF" w14:textId="77777777" w:rsidR="00FB087B" w:rsidRPr="00520052" w:rsidRDefault="00FB087B" w:rsidP="009D1C28">
      <w:pPr>
        <w:tabs>
          <w:tab w:val="num" w:pos="725"/>
          <w:tab w:val="left" w:pos="993"/>
          <w:tab w:val="num" w:pos="1866"/>
        </w:tabs>
        <w:suppressAutoHyphens/>
        <w:autoSpaceDE w:val="0"/>
        <w:spacing w:after="0" w:line="264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u w:val="single"/>
        </w:rPr>
      </w:pPr>
    </w:p>
    <w:p w14:paraId="10E84441" w14:textId="3644B142" w:rsidR="007A6E6F" w:rsidRPr="00520052" w:rsidRDefault="007A6E6F" w:rsidP="00990EA3">
      <w:pPr>
        <w:numPr>
          <w:ilvl w:val="0"/>
          <w:numId w:val="1"/>
        </w:numPr>
        <w:tabs>
          <w:tab w:val="num" w:pos="426"/>
          <w:tab w:val="left" w:pos="993"/>
          <w:tab w:val="num" w:pos="1866"/>
        </w:tabs>
        <w:suppressAutoHyphens/>
        <w:autoSpaceDE w:val="0"/>
        <w:spacing w:after="0" w:line="264" w:lineRule="auto"/>
        <w:ind w:left="480" w:hanging="480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520052">
        <w:rPr>
          <w:rFonts w:eastAsia="Times New Roman" w:cstheme="minorHAnsi"/>
          <w:b/>
          <w:bCs/>
          <w:sz w:val="24"/>
          <w:szCs w:val="24"/>
          <w:u w:val="single"/>
        </w:rPr>
        <w:t>Szczegółowe obowiązki Inżyniera kontraktu obejmują:</w:t>
      </w:r>
    </w:p>
    <w:p w14:paraId="398F1C19" w14:textId="77777777" w:rsidR="007A6E6F" w:rsidRPr="00520052" w:rsidRDefault="007A6E6F" w:rsidP="00520052">
      <w:pPr>
        <w:spacing w:after="0" w:line="264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</w:p>
    <w:p w14:paraId="390B780D" w14:textId="32021DA7" w:rsidR="001D0B9E" w:rsidRPr="00CA6AC8" w:rsidRDefault="001D0B9E" w:rsidP="00990EA3">
      <w:pPr>
        <w:numPr>
          <w:ilvl w:val="0"/>
          <w:numId w:val="9"/>
        </w:numPr>
        <w:tabs>
          <w:tab w:val="num" w:pos="851"/>
        </w:tabs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>Zapoznani</w:t>
      </w:r>
      <w:r>
        <w:rPr>
          <w:rFonts w:eastAsia="Times New Roman" w:cstheme="minorHAnsi"/>
          <w:color w:val="000000"/>
          <w:sz w:val="24"/>
          <w:szCs w:val="24"/>
        </w:rPr>
        <w:t>e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się z wykonaną dokumentacją projektową</w:t>
      </w:r>
      <w:r>
        <w:rPr>
          <w:rFonts w:eastAsia="Times New Roman" w:cstheme="minorHAnsi"/>
          <w:color w:val="000000"/>
          <w:sz w:val="24"/>
          <w:szCs w:val="24"/>
        </w:rPr>
        <w:t xml:space="preserve"> projektu pn.: Odnawialne źródła energii w Gminie Dmosin”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, </w:t>
      </w:r>
      <w:r>
        <w:rPr>
          <w:rFonts w:eastAsia="Times New Roman" w:cstheme="minorHAnsi"/>
          <w:color w:val="000000"/>
          <w:sz w:val="24"/>
          <w:szCs w:val="24"/>
        </w:rPr>
        <w:t xml:space="preserve">w tym 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Aktualizacja </w:t>
      </w:r>
      <w:r w:rsidR="00FC4B3B" w:rsidRPr="00520052">
        <w:rPr>
          <w:rFonts w:eastAsia="Times New Roman" w:cstheme="minorHAnsi"/>
          <w:color w:val="000000"/>
          <w:sz w:val="24"/>
          <w:szCs w:val="24"/>
        </w:rPr>
        <w:t>Programu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520052">
        <w:rPr>
          <w:rFonts w:eastAsia="Times New Roman" w:cstheme="minorHAnsi"/>
          <w:color w:val="000000"/>
          <w:sz w:val="24"/>
          <w:szCs w:val="24"/>
        </w:rPr>
        <w:t>Funkcjonalno</w:t>
      </w:r>
      <w:proofErr w:type="spellEnd"/>
      <w:r w:rsidRPr="00520052">
        <w:rPr>
          <w:rFonts w:eastAsia="Times New Roman" w:cstheme="minorHAnsi"/>
          <w:color w:val="000000"/>
          <w:sz w:val="24"/>
          <w:szCs w:val="24"/>
        </w:rPr>
        <w:t xml:space="preserve"> Użytkowego w </w:t>
      </w:r>
      <w:r>
        <w:rPr>
          <w:rFonts w:eastAsia="Times New Roman" w:cstheme="minorHAnsi"/>
          <w:color w:val="000000"/>
          <w:sz w:val="24"/>
          <w:szCs w:val="24"/>
        </w:rPr>
        <w:t>niezbędnym</w:t>
      </w:r>
      <w:r w:rsidR="00CA6AC8">
        <w:rPr>
          <w:rFonts w:eastAsia="Times New Roman" w:cstheme="minorHAnsi"/>
          <w:color w:val="000000"/>
          <w:sz w:val="24"/>
          <w:szCs w:val="24"/>
        </w:rPr>
        <w:t xml:space="preserve"> zakresie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, </w:t>
      </w:r>
    </w:p>
    <w:p w14:paraId="23C2040E" w14:textId="7B9FB5B9" w:rsidR="007A6E6F" w:rsidRPr="00520052" w:rsidRDefault="007A6E6F" w:rsidP="00520052">
      <w:pPr>
        <w:numPr>
          <w:ilvl w:val="0"/>
          <w:numId w:val="9"/>
        </w:numPr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lastRenderedPageBreak/>
        <w:t>przejęcie odpowiedzialności za całość realizacji projektu, w szczególności za zarządzanie przedsięwzięciem na wszystkich jego etapach zgodnie z zapisami zawartymi w umowie o dofinansowanie projektu z Urzędem Marszałkowskim Województwa Łódzkiego;</w:t>
      </w:r>
    </w:p>
    <w:p w14:paraId="652254B7" w14:textId="77777777" w:rsidR="007A6E6F" w:rsidRPr="00520052" w:rsidRDefault="007A6E6F" w:rsidP="00520052">
      <w:pPr>
        <w:numPr>
          <w:ilvl w:val="0"/>
          <w:numId w:val="9"/>
        </w:numPr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>koordynowanie działań w ramach realizacji projektu;</w:t>
      </w:r>
    </w:p>
    <w:p w14:paraId="7118E331" w14:textId="77777777" w:rsidR="007A6E6F" w:rsidRPr="00520052" w:rsidRDefault="007A6E6F" w:rsidP="00520052">
      <w:pPr>
        <w:numPr>
          <w:ilvl w:val="0"/>
          <w:numId w:val="9"/>
        </w:numPr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>prowadzenie nadzoru nad zgodnością realizacji projektu z przyjętym harmonogramem, wnioskiem o dofinansowanie projektu i budżetem oraz osiąganiem wskaźników;</w:t>
      </w:r>
    </w:p>
    <w:p w14:paraId="62D0D286" w14:textId="6520917B" w:rsidR="007A6E6F" w:rsidRPr="00520052" w:rsidRDefault="001D0B9E" w:rsidP="00520052">
      <w:pPr>
        <w:numPr>
          <w:ilvl w:val="0"/>
          <w:numId w:val="9"/>
        </w:numPr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prowadzenie</w:t>
      </w:r>
      <w:r w:rsidR="007A6E6F" w:rsidRPr="00520052">
        <w:rPr>
          <w:rFonts w:eastAsia="Times New Roman" w:cstheme="minorHAnsi"/>
          <w:sz w:val="24"/>
          <w:szCs w:val="24"/>
        </w:rPr>
        <w:t xml:space="preserve"> dokumentacji projektu;</w:t>
      </w:r>
    </w:p>
    <w:p w14:paraId="0029451C" w14:textId="6C76710D" w:rsidR="007A6E6F" w:rsidRPr="00520052" w:rsidRDefault="007A6E6F" w:rsidP="00520052">
      <w:pPr>
        <w:numPr>
          <w:ilvl w:val="0"/>
          <w:numId w:val="9"/>
        </w:numPr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 xml:space="preserve">przygotowywanie korespondencji związanej z realizacją projektu prowadzonej z Urzędem Marszałkowskim Województwa </w:t>
      </w:r>
      <w:r w:rsidR="00607F85" w:rsidRPr="00520052">
        <w:rPr>
          <w:rFonts w:eastAsia="Times New Roman" w:cstheme="minorHAnsi"/>
          <w:sz w:val="24"/>
          <w:szCs w:val="24"/>
        </w:rPr>
        <w:t>Łódzkiego</w:t>
      </w:r>
      <w:r w:rsidRPr="00520052">
        <w:rPr>
          <w:rFonts w:eastAsia="Times New Roman" w:cstheme="minorHAnsi"/>
          <w:sz w:val="24"/>
          <w:szCs w:val="24"/>
        </w:rPr>
        <w:t>;</w:t>
      </w:r>
    </w:p>
    <w:p w14:paraId="4A4D0243" w14:textId="77777777" w:rsidR="007A6E6F" w:rsidRPr="00520052" w:rsidRDefault="007A6E6F" w:rsidP="00520052">
      <w:pPr>
        <w:numPr>
          <w:ilvl w:val="0"/>
          <w:numId w:val="9"/>
        </w:numPr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>udział w kontrolach prowadzonych przez organy zewnętrzne;</w:t>
      </w:r>
    </w:p>
    <w:p w14:paraId="06D6EEA7" w14:textId="1883D592" w:rsidR="007A6E6F" w:rsidRPr="00520052" w:rsidRDefault="007A6E6F" w:rsidP="00520052">
      <w:pPr>
        <w:numPr>
          <w:ilvl w:val="0"/>
          <w:numId w:val="9"/>
        </w:numPr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 xml:space="preserve">współpraca z Urzędem Marszałkowskim Województwa Łódzkiego oraz </w:t>
      </w:r>
      <w:r w:rsidR="00607F85" w:rsidRPr="00520052">
        <w:rPr>
          <w:rFonts w:eastAsia="Times New Roman" w:cstheme="minorHAnsi"/>
          <w:sz w:val="24"/>
          <w:szCs w:val="24"/>
        </w:rPr>
        <w:t>Gminą Dmosin</w:t>
      </w:r>
      <w:r w:rsidRPr="00520052">
        <w:rPr>
          <w:rFonts w:eastAsia="Times New Roman" w:cstheme="minorHAnsi"/>
          <w:sz w:val="24"/>
          <w:szCs w:val="24"/>
        </w:rPr>
        <w:t xml:space="preserve"> w zakresie merytorycznej realizacji projektu;</w:t>
      </w:r>
    </w:p>
    <w:p w14:paraId="7E8E3370" w14:textId="14A5131D" w:rsidR="007A6E6F" w:rsidRPr="00520052" w:rsidRDefault="007A6E6F" w:rsidP="00520052">
      <w:pPr>
        <w:numPr>
          <w:ilvl w:val="0"/>
          <w:numId w:val="9"/>
        </w:numPr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>współpraca z osobami zaangażowanymi w realizację projektu;</w:t>
      </w:r>
    </w:p>
    <w:p w14:paraId="08ABD38D" w14:textId="0126DDE0" w:rsidR="007A6E6F" w:rsidRPr="00520052" w:rsidRDefault="007A6E6F" w:rsidP="00520052">
      <w:pPr>
        <w:numPr>
          <w:ilvl w:val="0"/>
          <w:numId w:val="9"/>
        </w:numPr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>przygotowywanie umów w ramach projektu</w:t>
      </w:r>
      <w:r w:rsidR="00D21080">
        <w:rPr>
          <w:rFonts w:eastAsia="Times New Roman" w:cstheme="minorHAnsi"/>
          <w:sz w:val="24"/>
          <w:szCs w:val="24"/>
        </w:rPr>
        <w:t xml:space="preserve"> z uczestnikami projektu</w:t>
      </w:r>
      <w:r w:rsidR="00111002">
        <w:rPr>
          <w:rFonts w:eastAsia="Times New Roman" w:cstheme="minorHAnsi"/>
          <w:sz w:val="24"/>
          <w:szCs w:val="24"/>
        </w:rPr>
        <w:t xml:space="preserve">, w tym przygotowanie aneksów umów z uczestnikami projektu po wyborze wykonawcy. </w:t>
      </w:r>
    </w:p>
    <w:p w14:paraId="42DF8165" w14:textId="718D53F2" w:rsidR="007A6E6F" w:rsidRPr="00520052" w:rsidRDefault="007A6E6F" w:rsidP="00520052">
      <w:pPr>
        <w:numPr>
          <w:ilvl w:val="0"/>
          <w:numId w:val="9"/>
        </w:numPr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>przestrzeganie procedur związanych z ochroną danych osobowych uczestników projektu;</w:t>
      </w:r>
    </w:p>
    <w:p w14:paraId="1373C9E0" w14:textId="77777777" w:rsidR="007A6E6F" w:rsidRPr="00520052" w:rsidRDefault="007A6E6F" w:rsidP="00520052">
      <w:pPr>
        <w:numPr>
          <w:ilvl w:val="0"/>
          <w:numId w:val="9"/>
        </w:numPr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>podejmowanie wszelkich działań zaradczych i naprawczych w przypadku występowania problemów w realizacji projektu;</w:t>
      </w:r>
    </w:p>
    <w:p w14:paraId="5C14431B" w14:textId="16386850" w:rsidR="007A6E6F" w:rsidRDefault="007A6E6F" w:rsidP="00520052">
      <w:pPr>
        <w:numPr>
          <w:ilvl w:val="0"/>
          <w:numId w:val="9"/>
        </w:numPr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 xml:space="preserve">praca w komisjach przetargowych powołanych do przeprowadzenia postępowań w związku z zastosowaniem ustawy </w:t>
      </w:r>
      <w:proofErr w:type="spellStart"/>
      <w:r w:rsidRPr="00520052">
        <w:rPr>
          <w:rFonts w:eastAsia="Times New Roman" w:cstheme="minorHAnsi"/>
          <w:sz w:val="24"/>
          <w:szCs w:val="24"/>
        </w:rPr>
        <w:t>Pzp</w:t>
      </w:r>
      <w:proofErr w:type="spellEnd"/>
      <w:r w:rsidRPr="00520052">
        <w:rPr>
          <w:rFonts w:eastAsia="Times New Roman" w:cstheme="minorHAnsi"/>
          <w:sz w:val="24"/>
          <w:szCs w:val="24"/>
        </w:rPr>
        <w:t xml:space="preserve"> przy realizacji zadań projektowych</w:t>
      </w:r>
      <w:r w:rsidR="00CA6AC8">
        <w:rPr>
          <w:rFonts w:eastAsia="Times New Roman" w:cstheme="minorHAnsi"/>
          <w:sz w:val="24"/>
          <w:szCs w:val="24"/>
        </w:rPr>
        <w:t>.</w:t>
      </w:r>
    </w:p>
    <w:p w14:paraId="7D0817E5" w14:textId="77777777" w:rsidR="00CA6AC8" w:rsidRDefault="00CA6AC8" w:rsidP="00990EA3">
      <w:pPr>
        <w:spacing w:after="0" w:line="264" w:lineRule="auto"/>
        <w:ind w:left="927"/>
        <w:jc w:val="both"/>
        <w:rPr>
          <w:rFonts w:eastAsia="Times New Roman" w:cstheme="minorHAnsi"/>
          <w:sz w:val="24"/>
          <w:szCs w:val="24"/>
        </w:rPr>
      </w:pPr>
    </w:p>
    <w:p w14:paraId="354F28FE" w14:textId="3520C7D2" w:rsidR="00CA6AC8" w:rsidRPr="00990EA3" w:rsidRDefault="00CA6AC8" w:rsidP="00990EA3">
      <w:pPr>
        <w:numPr>
          <w:ilvl w:val="0"/>
          <w:numId w:val="1"/>
        </w:numPr>
        <w:tabs>
          <w:tab w:val="num" w:pos="426"/>
          <w:tab w:val="left" w:pos="993"/>
          <w:tab w:val="num" w:pos="1866"/>
        </w:tabs>
        <w:suppressAutoHyphens/>
        <w:autoSpaceDE w:val="0"/>
        <w:spacing w:after="0" w:line="264" w:lineRule="auto"/>
        <w:ind w:left="480" w:hanging="480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990EA3">
        <w:rPr>
          <w:rFonts w:eastAsia="Times New Roman" w:cstheme="minorHAnsi"/>
          <w:b/>
          <w:bCs/>
          <w:sz w:val="24"/>
          <w:szCs w:val="24"/>
          <w:u w:val="single"/>
        </w:rPr>
        <w:t>Szczegółowe obowiązki w zakresie postepowań:</w:t>
      </w:r>
    </w:p>
    <w:p w14:paraId="45508676" w14:textId="77777777" w:rsidR="00CA6AC8" w:rsidRDefault="007A6E6F" w:rsidP="00CA6AC8">
      <w:pPr>
        <w:numPr>
          <w:ilvl w:val="0"/>
          <w:numId w:val="14"/>
        </w:numPr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>nadzór nad prawidłową realizacją umów na świadczenie usług lub dostawy, zawartych w ramach postępowań przetargowych, śledzenie dokumentów, wytycznych, które w trakcie realizacji projektu mogą ulec zmianie, w celu zapewnienia zgodności projektu z wytycznymi, jak również prawem Polski i UE.</w:t>
      </w:r>
    </w:p>
    <w:p w14:paraId="096E390D" w14:textId="644CF378" w:rsidR="008A5662" w:rsidRPr="00CA6AC8" w:rsidRDefault="00387BA9" w:rsidP="00990EA3">
      <w:pPr>
        <w:numPr>
          <w:ilvl w:val="0"/>
          <w:numId w:val="14"/>
        </w:numPr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DE5C93">
        <w:rPr>
          <w:rFonts w:eastAsia="Times New Roman" w:cstheme="minorHAnsi"/>
          <w:sz w:val="24"/>
          <w:szCs w:val="24"/>
        </w:rPr>
        <w:t xml:space="preserve">W celu wyłonienia przez Zamawiającego wykonawców </w:t>
      </w:r>
      <w:r w:rsidR="00DE5C93">
        <w:rPr>
          <w:rFonts w:eastAsia="Times New Roman" w:cstheme="minorHAnsi"/>
          <w:sz w:val="24"/>
          <w:szCs w:val="24"/>
        </w:rPr>
        <w:t xml:space="preserve">dostaw </w:t>
      </w:r>
      <w:r w:rsidR="00FC178B">
        <w:rPr>
          <w:rFonts w:eastAsia="Times New Roman" w:cstheme="minorHAnsi"/>
          <w:sz w:val="24"/>
          <w:szCs w:val="24"/>
        </w:rPr>
        <w:t xml:space="preserve">i robót </w:t>
      </w:r>
      <w:proofErr w:type="spellStart"/>
      <w:r w:rsidR="00FC178B">
        <w:rPr>
          <w:rFonts w:eastAsia="Times New Roman" w:cstheme="minorHAnsi"/>
          <w:sz w:val="24"/>
          <w:szCs w:val="24"/>
        </w:rPr>
        <w:t>towarzyszacych</w:t>
      </w:r>
      <w:proofErr w:type="spellEnd"/>
      <w:r w:rsidR="00FC178B">
        <w:rPr>
          <w:rFonts w:eastAsia="Times New Roman" w:cstheme="minorHAnsi"/>
          <w:sz w:val="24"/>
          <w:szCs w:val="24"/>
        </w:rPr>
        <w:t xml:space="preserve"> oraz usług</w:t>
      </w:r>
      <w:r w:rsidRPr="00DE5C93">
        <w:rPr>
          <w:rFonts w:eastAsia="Times New Roman" w:cstheme="minorHAnsi"/>
          <w:sz w:val="24"/>
          <w:szCs w:val="24"/>
        </w:rPr>
        <w:t xml:space="preserve"> i zawarcia z nimi kontraktów</w:t>
      </w:r>
      <w:r w:rsidR="00CA6AC8">
        <w:rPr>
          <w:rFonts w:eastAsia="Times New Roman" w:cstheme="minorHAnsi"/>
          <w:sz w:val="24"/>
          <w:szCs w:val="24"/>
        </w:rPr>
        <w:t>,</w:t>
      </w:r>
      <w:r w:rsidR="00CA6AC8">
        <w:rPr>
          <w:rFonts w:cstheme="minorHAnsi"/>
          <w:color w:val="000000"/>
          <w:sz w:val="24"/>
          <w:szCs w:val="24"/>
        </w:rPr>
        <w:t xml:space="preserve"> k</w:t>
      </w:r>
      <w:r w:rsidR="008A5662" w:rsidRPr="00CA6AC8">
        <w:rPr>
          <w:rFonts w:cstheme="minorHAnsi"/>
          <w:color w:val="000000"/>
          <w:sz w:val="24"/>
          <w:szCs w:val="24"/>
        </w:rPr>
        <w:t xml:space="preserve">ompleksową obsługę przygotowania postępowania przetargowego na wyłonienie wykonawcy na realizację zadania inwestycyjnego realizowanego w ramach projektu pn.: „Odnawialne źródła energii w Gminie Dmosin” polegającego na dostawie i montażu paneli fotowoltaicznych </w:t>
      </w:r>
      <w:r w:rsidR="008A5662" w:rsidRPr="00CA6AC8">
        <w:rPr>
          <w:rFonts w:cstheme="minorHAnsi"/>
          <w:color w:val="000000"/>
          <w:sz w:val="24"/>
          <w:szCs w:val="24"/>
        </w:rPr>
        <w:br/>
        <w:t xml:space="preserve">na posesjach prywatnych na terenie Gminy Dmosin w ilości 76 szt. </w:t>
      </w:r>
      <w:r w:rsidRPr="00CA6AC8">
        <w:rPr>
          <w:rFonts w:eastAsia="Times New Roman" w:cstheme="minorHAnsi"/>
          <w:sz w:val="24"/>
          <w:szCs w:val="24"/>
        </w:rPr>
        <w:t xml:space="preserve">w tym </w:t>
      </w:r>
      <w:r w:rsidR="008A5662" w:rsidRPr="00CA6AC8">
        <w:rPr>
          <w:rFonts w:eastAsia="Times New Roman" w:cstheme="minorHAnsi"/>
          <w:sz w:val="24"/>
          <w:szCs w:val="24"/>
        </w:rPr>
        <w:br/>
      </w:r>
      <w:r w:rsidRPr="00CA6AC8">
        <w:rPr>
          <w:rFonts w:eastAsia="Times New Roman" w:cstheme="minorHAnsi"/>
          <w:sz w:val="24"/>
          <w:szCs w:val="24"/>
        </w:rPr>
        <w:t>w szczególności:</w:t>
      </w:r>
    </w:p>
    <w:p w14:paraId="2C905B2A" w14:textId="4E59BDC0" w:rsidR="00387BA9" w:rsidRPr="00520052" w:rsidRDefault="008A5662" w:rsidP="00520052">
      <w:pPr>
        <w:spacing w:after="0" w:line="264" w:lineRule="auto"/>
        <w:ind w:left="1440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 xml:space="preserve">-  </w:t>
      </w:r>
      <w:r w:rsidR="00387BA9" w:rsidRPr="00520052">
        <w:rPr>
          <w:rFonts w:eastAsia="Times New Roman" w:cstheme="minorHAnsi"/>
          <w:sz w:val="24"/>
          <w:szCs w:val="24"/>
        </w:rPr>
        <w:t>oszacowanie z należytą starannością wartości zamówienia</w:t>
      </w:r>
      <w:r w:rsidRPr="00520052">
        <w:rPr>
          <w:rFonts w:cstheme="minorHAnsi"/>
          <w:color w:val="000000"/>
          <w:sz w:val="24"/>
          <w:szCs w:val="24"/>
        </w:rPr>
        <w:t xml:space="preserve"> oraz wykonanie </w:t>
      </w:r>
      <w:r w:rsidRPr="00520052">
        <w:rPr>
          <w:rFonts w:cstheme="minorHAnsi"/>
          <w:color w:val="000000"/>
          <w:sz w:val="24"/>
          <w:szCs w:val="24"/>
        </w:rPr>
        <w:br/>
        <w:t xml:space="preserve">     analizy potrzeb i wymagań uwzględniając rodzaj i wartość zamówienia</w:t>
      </w:r>
      <w:r w:rsidRPr="00520052">
        <w:rPr>
          <w:rFonts w:eastAsia="Times New Roman" w:cstheme="minorHAnsi"/>
          <w:sz w:val="24"/>
          <w:szCs w:val="24"/>
        </w:rPr>
        <w:t xml:space="preserve"> </w:t>
      </w:r>
    </w:p>
    <w:p w14:paraId="63D14657" w14:textId="6199D2CC" w:rsidR="008B7C58" w:rsidRPr="00520052" w:rsidRDefault="008B7C58" w:rsidP="00520052">
      <w:pPr>
        <w:spacing w:after="0" w:line="264" w:lineRule="auto"/>
        <w:ind w:left="1440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>- Przygotowanie opisu przedmiotu zamówienia zgodnego z zapisami projektu.</w:t>
      </w:r>
    </w:p>
    <w:p w14:paraId="39062B08" w14:textId="1DAEF8F7" w:rsidR="00387BA9" w:rsidRPr="00520052" w:rsidRDefault="00387BA9" w:rsidP="00520052">
      <w:pPr>
        <w:spacing w:after="0" w:line="264" w:lineRule="auto"/>
        <w:ind w:left="1440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 xml:space="preserve">- </w:t>
      </w:r>
      <w:r w:rsidR="008B7C58" w:rsidRPr="00520052">
        <w:rPr>
          <w:rFonts w:eastAsia="Times New Roman" w:cstheme="minorHAnsi"/>
          <w:sz w:val="24"/>
          <w:szCs w:val="24"/>
        </w:rPr>
        <w:t>Przygotowanie wszystkich dokumentów przetargowych niezbędnych do wszczęcia postępowania zgodnie z przepisami o zamówieniach publicznych</w:t>
      </w:r>
      <w:r w:rsidR="00627202" w:rsidRPr="00520052">
        <w:rPr>
          <w:rFonts w:eastAsia="Times New Roman" w:cstheme="minorHAnsi"/>
          <w:sz w:val="24"/>
          <w:szCs w:val="24"/>
        </w:rPr>
        <w:t>,</w:t>
      </w:r>
    </w:p>
    <w:p w14:paraId="0D152D0D" w14:textId="4FA8670A" w:rsidR="00627202" w:rsidRPr="00520052" w:rsidRDefault="00387BA9" w:rsidP="00520052">
      <w:pPr>
        <w:spacing w:after="0" w:line="264" w:lineRule="auto"/>
        <w:ind w:left="1440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>- przygotow</w:t>
      </w:r>
      <w:r w:rsidR="009D1C28">
        <w:rPr>
          <w:rFonts w:eastAsia="Times New Roman" w:cstheme="minorHAnsi"/>
          <w:sz w:val="24"/>
          <w:szCs w:val="24"/>
        </w:rPr>
        <w:t>yw</w:t>
      </w:r>
      <w:r w:rsidRPr="00520052">
        <w:rPr>
          <w:rFonts w:eastAsia="Times New Roman" w:cstheme="minorHAnsi"/>
          <w:sz w:val="24"/>
          <w:szCs w:val="24"/>
        </w:rPr>
        <w:t>anie propozycji odpowiedzi na pytania wykonawców w trakcie postępowania</w:t>
      </w:r>
      <w:r w:rsidR="00481574" w:rsidRPr="00520052">
        <w:rPr>
          <w:rFonts w:eastAsia="Times New Roman" w:cstheme="minorHAnsi"/>
          <w:sz w:val="24"/>
          <w:szCs w:val="24"/>
        </w:rPr>
        <w:t xml:space="preserve">, </w:t>
      </w:r>
    </w:p>
    <w:p w14:paraId="52EE7788" w14:textId="5A193B17" w:rsidR="00627202" w:rsidRPr="00520052" w:rsidRDefault="00627202" w:rsidP="00520052">
      <w:pPr>
        <w:spacing w:after="0" w:line="264" w:lineRule="auto"/>
        <w:ind w:left="1440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lastRenderedPageBreak/>
        <w:t xml:space="preserve">- </w:t>
      </w:r>
      <w:r w:rsidR="008B7C58" w:rsidRPr="00520052">
        <w:rPr>
          <w:rFonts w:eastAsia="Times New Roman" w:cstheme="minorHAnsi"/>
          <w:sz w:val="24"/>
          <w:szCs w:val="24"/>
        </w:rPr>
        <w:t xml:space="preserve">opiniowanie wszelkich działań podejmowanych przez zamawiającego w zakresie prowadzonego postępowania przetargowego; </w:t>
      </w:r>
    </w:p>
    <w:p w14:paraId="2E109CBD" w14:textId="34A004D8" w:rsidR="008B7C58" w:rsidRPr="00520052" w:rsidRDefault="00627202" w:rsidP="00520052">
      <w:pPr>
        <w:spacing w:after="0" w:line="264" w:lineRule="auto"/>
        <w:ind w:left="1440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 xml:space="preserve">- </w:t>
      </w:r>
      <w:r w:rsidR="008B7C58" w:rsidRPr="00520052">
        <w:rPr>
          <w:rFonts w:eastAsia="Times New Roman" w:cstheme="minorHAnsi"/>
          <w:sz w:val="24"/>
          <w:szCs w:val="24"/>
        </w:rPr>
        <w:t>doradztwo podczas oceny i badania ofert</w:t>
      </w:r>
      <w:r w:rsidRPr="00520052">
        <w:rPr>
          <w:rFonts w:eastAsia="Times New Roman" w:cstheme="minorHAnsi"/>
          <w:sz w:val="24"/>
          <w:szCs w:val="24"/>
        </w:rPr>
        <w:t>,</w:t>
      </w:r>
    </w:p>
    <w:p w14:paraId="6FA4D392" w14:textId="12438229" w:rsidR="008B7C58" w:rsidRPr="00520052" w:rsidRDefault="00627202" w:rsidP="00520052">
      <w:pPr>
        <w:spacing w:after="0" w:line="264" w:lineRule="auto"/>
        <w:ind w:left="1440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 xml:space="preserve">- </w:t>
      </w:r>
      <w:r w:rsidR="008B7C58" w:rsidRPr="00520052">
        <w:rPr>
          <w:rFonts w:eastAsia="Times New Roman" w:cstheme="minorHAnsi"/>
          <w:sz w:val="24"/>
          <w:szCs w:val="24"/>
        </w:rPr>
        <w:t>przygotowywanie projektów pism do wykonawców na każdorazowe zlecenie zamawiającego – do momentu udzielenia zamówienia</w:t>
      </w:r>
      <w:r w:rsidRPr="00520052">
        <w:rPr>
          <w:rFonts w:eastAsia="Times New Roman" w:cstheme="minorHAnsi"/>
          <w:sz w:val="24"/>
          <w:szCs w:val="24"/>
        </w:rPr>
        <w:t>,</w:t>
      </w:r>
    </w:p>
    <w:p w14:paraId="72F51A88" w14:textId="79E6A82F" w:rsidR="00387BA9" w:rsidRPr="00520052" w:rsidRDefault="00387BA9" w:rsidP="00520052">
      <w:pPr>
        <w:spacing w:after="0" w:line="264" w:lineRule="auto"/>
        <w:ind w:left="1418" w:hanging="284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 xml:space="preserve">b) na żądanie Zamawiającego – w przypadku skorzystania przez uczestników postępowania ze środków ochrony prawnej o których mowa w dziale </w:t>
      </w:r>
      <w:r w:rsidR="00481574" w:rsidRPr="00520052">
        <w:rPr>
          <w:rFonts w:eastAsia="Times New Roman" w:cstheme="minorHAnsi"/>
          <w:sz w:val="24"/>
          <w:szCs w:val="24"/>
        </w:rPr>
        <w:t>IX</w:t>
      </w:r>
      <w:r w:rsidRPr="00520052">
        <w:rPr>
          <w:rFonts w:eastAsia="Times New Roman" w:cstheme="minorHAnsi"/>
          <w:sz w:val="24"/>
          <w:szCs w:val="24"/>
        </w:rPr>
        <w:t xml:space="preserve"> ustawy – Prawo zamówień publicznych (wniesienie odwołania do KIO, skarga do sądu) – uczestniczenie w rozprawie przed Krajową Izbą Odwoławczą lub </w:t>
      </w:r>
      <w:proofErr w:type="gramStart"/>
      <w:r w:rsidRPr="00520052">
        <w:rPr>
          <w:rFonts w:eastAsia="Times New Roman" w:cstheme="minorHAnsi"/>
          <w:sz w:val="24"/>
          <w:szCs w:val="24"/>
        </w:rPr>
        <w:t>sądem .</w:t>
      </w:r>
      <w:proofErr w:type="gramEnd"/>
    </w:p>
    <w:p w14:paraId="4007CC57" w14:textId="64A8419E" w:rsidR="00387BA9" w:rsidRPr="00990EA3" w:rsidRDefault="00627202" w:rsidP="00990EA3">
      <w:pPr>
        <w:numPr>
          <w:ilvl w:val="0"/>
          <w:numId w:val="1"/>
        </w:numPr>
        <w:tabs>
          <w:tab w:val="num" w:pos="426"/>
          <w:tab w:val="left" w:pos="993"/>
          <w:tab w:val="num" w:pos="1866"/>
        </w:tabs>
        <w:suppressAutoHyphens/>
        <w:autoSpaceDE w:val="0"/>
        <w:spacing w:after="0" w:line="264" w:lineRule="auto"/>
        <w:ind w:left="480" w:hanging="480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990EA3">
        <w:rPr>
          <w:rFonts w:eastAsia="Times New Roman" w:cstheme="minorHAnsi"/>
          <w:b/>
          <w:bCs/>
          <w:sz w:val="24"/>
          <w:szCs w:val="24"/>
          <w:u w:val="single"/>
        </w:rPr>
        <w:t>K</w:t>
      </w:r>
      <w:r w:rsidR="00387BA9" w:rsidRPr="00990EA3">
        <w:rPr>
          <w:rFonts w:eastAsia="Times New Roman" w:cstheme="minorHAnsi"/>
          <w:b/>
          <w:bCs/>
          <w:sz w:val="24"/>
          <w:szCs w:val="24"/>
          <w:u w:val="single"/>
        </w:rPr>
        <w:t>oordynacj</w:t>
      </w:r>
      <w:r w:rsidRPr="00990EA3">
        <w:rPr>
          <w:rFonts w:eastAsia="Times New Roman" w:cstheme="minorHAnsi"/>
          <w:b/>
          <w:bCs/>
          <w:sz w:val="24"/>
          <w:szCs w:val="24"/>
          <w:u w:val="single"/>
        </w:rPr>
        <w:t>a</w:t>
      </w:r>
      <w:r w:rsidR="00387BA9" w:rsidRPr="00990EA3">
        <w:rPr>
          <w:rFonts w:eastAsia="Times New Roman" w:cstheme="minorHAnsi"/>
          <w:b/>
          <w:bCs/>
          <w:sz w:val="24"/>
          <w:szCs w:val="24"/>
          <w:u w:val="single"/>
        </w:rPr>
        <w:t xml:space="preserve">, rozliczanie </w:t>
      </w:r>
      <w:proofErr w:type="gramStart"/>
      <w:r w:rsidR="00DE5C93" w:rsidRPr="00990EA3">
        <w:rPr>
          <w:rFonts w:eastAsia="Times New Roman" w:cstheme="minorHAnsi"/>
          <w:b/>
          <w:bCs/>
          <w:sz w:val="24"/>
          <w:szCs w:val="24"/>
          <w:u w:val="single"/>
        </w:rPr>
        <w:t xml:space="preserve">dostaw  </w:t>
      </w:r>
      <w:r w:rsidR="00FC178B">
        <w:rPr>
          <w:rFonts w:eastAsia="Times New Roman" w:cstheme="minorHAnsi"/>
          <w:b/>
          <w:bCs/>
          <w:sz w:val="24"/>
          <w:szCs w:val="24"/>
          <w:u w:val="single"/>
        </w:rPr>
        <w:t>oraz</w:t>
      </w:r>
      <w:proofErr w:type="gramEnd"/>
      <w:r w:rsidR="00FC178B">
        <w:rPr>
          <w:rFonts w:eastAsia="Times New Roman" w:cstheme="minorHAnsi"/>
          <w:b/>
          <w:bCs/>
          <w:sz w:val="24"/>
          <w:szCs w:val="24"/>
          <w:u w:val="single"/>
        </w:rPr>
        <w:t xml:space="preserve"> robót towarzyszących i usług</w:t>
      </w:r>
      <w:r w:rsidR="00387BA9" w:rsidRPr="00990EA3">
        <w:rPr>
          <w:rFonts w:eastAsia="Times New Roman" w:cstheme="minorHAnsi"/>
          <w:b/>
          <w:bCs/>
          <w:sz w:val="24"/>
          <w:szCs w:val="24"/>
          <w:u w:val="single"/>
        </w:rPr>
        <w:t xml:space="preserve"> oraz sprawozdawczość rzeczowo-finansową (od daty podpisania umowy z Wykonawcą robót do daty zakończenia Robót)</w:t>
      </w:r>
    </w:p>
    <w:p w14:paraId="0637060B" w14:textId="27AFEDF5" w:rsidR="00387BA9" w:rsidRPr="00520052" w:rsidRDefault="00387BA9" w:rsidP="00520052">
      <w:pPr>
        <w:shd w:val="clear" w:color="auto" w:fill="FFFFFF"/>
        <w:spacing w:after="0" w:line="264" w:lineRule="auto"/>
        <w:ind w:left="360" w:hanging="360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b/>
          <w:bCs/>
          <w:color w:val="000000"/>
          <w:spacing w:val="-1"/>
          <w:sz w:val="24"/>
          <w:szCs w:val="24"/>
        </w:rPr>
        <w:tab/>
      </w:r>
      <w:r w:rsidRPr="00520052">
        <w:rPr>
          <w:rFonts w:eastAsia="Times New Roman" w:cstheme="minorHAnsi"/>
          <w:color w:val="000000"/>
          <w:spacing w:val="-1"/>
          <w:sz w:val="24"/>
          <w:szCs w:val="24"/>
          <w:u w:val="single"/>
        </w:rPr>
        <w:t xml:space="preserve">Na etapie realizacji </w:t>
      </w:r>
      <w:r w:rsidR="00627202" w:rsidRPr="00520052">
        <w:rPr>
          <w:rFonts w:eastAsia="Times New Roman" w:cstheme="minorHAnsi"/>
          <w:color w:val="000000"/>
          <w:spacing w:val="-1"/>
          <w:sz w:val="24"/>
          <w:szCs w:val="24"/>
          <w:u w:val="single"/>
        </w:rPr>
        <w:t>dostaw</w:t>
      </w:r>
      <w:r w:rsidR="00FC178B">
        <w:rPr>
          <w:rFonts w:eastAsia="Times New Roman" w:cstheme="minorHAnsi"/>
          <w:color w:val="000000"/>
          <w:spacing w:val="-1"/>
          <w:sz w:val="24"/>
          <w:szCs w:val="24"/>
          <w:u w:val="single"/>
        </w:rPr>
        <w:t xml:space="preserve"> oraz robót towarzyszących i usług</w:t>
      </w:r>
      <w:r w:rsidRPr="00520052">
        <w:rPr>
          <w:rFonts w:eastAsia="Times New Roman" w:cstheme="minorHAnsi"/>
          <w:color w:val="000000"/>
          <w:spacing w:val="-1"/>
          <w:sz w:val="24"/>
          <w:szCs w:val="24"/>
          <w:u w:val="single"/>
        </w:rPr>
        <w:t xml:space="preserve"> Inżynier Kontraktu zobowiązany będzie:</w:t>
      </w:r>
    </w:p>
    <w:p w14:paraId="07EF7EB5" w14:textId="23488D26" w:rsidR="00387BA9" w:rsidRPr="00520052" w:rsidRDefault="00387BA9" w:rsidP="00520052">
      <w:pPr>
        <w:widowControl w:val="0"/>
        <w:numPr>
          <w:ilvl w:val="0"/>
          <w:numId w:val="2"/>
        </w:numPr>
        <w:shd w:val="clear" w:color="auto" w:fill="FFFFFF"/>
        <w:tabs>
          <w:tab w:val="left" w:pos="2563"/>
          <w:tab w:val="left" w:pos="3806"/>
          <w:tab w:val="left" w:pos="5501"/>
          <w:tab w:val="left" w:pos="7051"/>
          <w:tab w:val="left" w:pos="8242"/>
        </w:tabs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color w:val="000000"/>
          <w:spacing w:val="-1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>Powiadomić właściwy organ nadzoru budowlanego o zamiarze rozpoczęcia robót przez Wykonawcę robót, na podstawie pełnomocnictw otrzymanych przez Zamawiającego</w:t>
      </w:r>
      <w:r w:rsidR="00E31E2B">
        <w:rPr>
          <w:rFonts w:eastAsia="Times New Roman" w:cstheme="minorHAnsi"/>
          <w:color w:val="000000"/>
          <w:sz w:val="24"/>
          <w:szCs w:val="24"/>
        </w:rPr>
        <w:t xml:space="preserve"> – jeżeli dotyczy</w:t>
      </w:r>
      <w:r w:rsidRPr="00520052">
        <w:rPr>
          <w:rFonts w:eastAsia="Times New Roman" w:cstheme="minorHAnsi"/>
          <w:color w:val="000000"/>
          <w:sz w:val="24"/>
          <w:szCs w:val="24"/>
        </w:rPr>
        <w:t>.</w:t>
      </w:r>
    </w:p>
    <w:p w14:paraId="09DCADC3" w14:textId="16A210C4" w:rsidR="00387BA9" w:rsidRPr="00520052" w:rsidRDefault="00387BA9" w:rsidP="00520052">
      <w:pPr>
        <w:widowControl w:val="0"/>
        <w:numPr>
          <w:ilvl w:val="0"/>
          <w:numId w:val="2"/>
        </w:numPr>
        <w:shd w:val="clear" w:color="auto" w:fill="FFFFFF"/>
        <w:tabs>
          <w:tab w:val="left" w:pos="2563"/>
          <w:tab w:val="left" w:pos="3806"/>
          <w:tab w:val="left" w:pos="5501"/>
          <w:tab w:val="left" w:pos="7051"/>
          <w:tab w:val="left" w:pos="8242"/>
        </w:tabs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color w:val="000000"/>
          <w:spacing w:val="-1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>Uczestniczyć w pracach związanych z opracowaniem dokumentacji technicznej na podstawie posiadanego Programu Funkcjonalno-Użytkowego, wraz z dokonaniem zgłoszenia do właściwego organu administracji architektoniczno-budowlanej zgodnie z wymaganiami prawa budowlanego, w zakresie planowanych montaży instalacji fotowoltaicznych</w:t>
      </w:r>
      <w:r w:rsidR="00E31E2B">
        <w:rPr>
          <w:rFonts w:eastAsia="Times New Roman" w:cstheme="minorHAnsi"/>
          <w:color w:val="000000"/>
          <w:sz w:val="24"/>
          <w:szCs w:val="24"/>
        </w:rPr>
        <w:t xml:space="preserve"> – jeżeli dotyczy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14:paraId="7202DAAB" w14:textId="2415F358" w:rsidR="00387BA9" w:rsidRPr="00520052" w:rsidRDefault="00387BA9" w:rsidP="00520052">
      <w:pPr>
        <w:widowControl w:val="0"/>
        <w:numPr>
          <w:ilvl w:val="0"/>
          <w:numId w:val="2"/>
        </w:numPr>
        <w:tabs>
          <w:tab w:val="left" w:pos="2563"/>
          <w:tab w:val="left" w:pos="3806"/>
          <w:tab w:val="left" w:pos="5501"/>
          <w:tab w:val="left" w:pos="7051"/>
          <w:tab w:val="left" w:pos="8242"/>
        </w:tabs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color w:val="000000"/>
          <w:spacing w:val="-1"/>
          <w:sz w:val="24"/>
          <w:szCs w:val="24"/>
        </w:rPr>
      </w:pPr>
      <w:r w:rsidRPr="00520052">
        <w:rPr>
          <w:rFonts w:eastAsia="Times New Roman" w:cstheme="minorHAnsi"/>
          <w:color w:val="000000"/>
          <w:spacing w:val="-1"/>
          <w:sz w:val="24"/>
          <w:szCs w:val="24"/>
        </w:rPr>
        <w:t xml:space="preserve">Przekazać Wykonawcy robót Dziennik </w:t>
      </w:r>
      <w:r w:rsidR="00FC178B">
        <w:rPr>
          <w:rFonts w:eastAsia="Times New Roman" w:cstheme="minorHAnsi"/>
          <w:color w:val="000000"/>
          <w:spacing w:val="-1"/>
          <w:sz w:val="24"/>
          <w:szCs w:val="24"/>
        </w:rPr>
        <w:t>dostaw i robót towarzyszących</w:t>
      </w:r>
      <w:r w:rsidRPr="00520052">
        <w:rPr>
          <w:rFonts w:eastAsia="Times New Roman" w:cstheme="minorHAnsi"/>
          <w:color w:val="000000"/>
          <w:spacing w:val="-1"/>
          <w:sz w:val="24"/>
          <w:szCs w:val="24"/>
        </w:rPr>
        <w:t xml:space="preserve"> wraz z wypełnioną kartą tytułową i wpisami o podjęciu funkcji nadzoru. </w:t>
      </w:r>
    </w:p>
    <w:p w14:paraId="686AD144" w14:textId="5C2DB8CE" w:rsidR="001F5810" w:rsidRPr="00CE5CA6" w:rsidRDefault="00387BA9" w:rsidP="00520052">
      <w:pPr>
        <w:widowControl w:val="0"/>
        <w:numPr>
          <w:ilvl w:val="0"/>
          <w:numId w:val="2"/>
        </w:numPr>
        <w:shd w:val="clear" w:color="auto" w:fill="FFFFFF"/>
        <w:tabs>
          <w:tab w:val="left" w:pos="2563"/>
          <w:tab w:val="left" w:pos="3806"/>
          <w:tab w:val="left" w:pos="5501"/>
          <w:tab w:val="left" w:pos="7051"/>
          <w:tab w:val="left" w:pos="8242"/>
        </w:tabs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color w:val="000000"/>
          <w:spacing w:val="-1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Pełnić od dnia </w:t>
      </w:r>
      <w:r w:rsidR="00E31E2B">
        <w:rPr>
          <w:rFonts w:eastAsia="Times New Roman" w:cstheme="minorHAnsi"/>
          <w:color w:val="000000"/>
          <w:sz w:val="24"/>
          <w:szCs w:val="24"/>
        </w:rPr>
        <w:t>zawarcie umowy z wykonawcą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do dnia odbioru końcowego profesjonalny i kompletny nadzór inwestorski nad </w:t>
      </w:r>
      <w:r w:rsidRPr="00520052">
        <w:rPr>
          <w:rFonts w:eastAsia="Times New Roman" w:cstheme="minorHAnsi"/>
          <w:color w:val="000000"/>
          <w:spacing w:val="-2"/>
          <w:sz w:val="24"/>
          <w:szCs w:val="24"/>
        </w:rPr>
        <w:t xml:space="preserve">prowadzonymi </w:t>
      </w:r>
      <w:r w:rsidR="00627202" w:rsidRPr="00520052">
        <w:rPr>
          <w:rFonts w:eastAsia="Times New Roman" w:cstheme="minorHAnsi"/>
          <w:color w:val="000000"/>
          <w:spacing w:val="-2"/>
          <w:sz w:val="24"/>
          <w:szCs w:val="24"/>
        </w:rPr>
        <w:t>dostawami/</w:t>
      </w:r>
      <w:r w:rsidRPr="00520052">
        <w:rPr>
          <w:rFonts w:eastAsia="Times New Roman" w:cstheme="minorHAnsi"/>
          <w:color w:val="000000"/>
          <w:spacing w:val="-1"/>
          <w:sz w:val="24"/>
          <w:szCs w:val="24"/>
        </w:rPr>
        <w:t xml:space="preserve">robotami </w:t>
      </w:r>
      <w:r w:rsidRPr="00520052">
        <w:rPr>
          <w:rFonts w:eastAsia="Times New Roman" w:cstheme="minorHAnsi"/>
          <w:color w:val="000000"/>
          <w:spacing w:val="-2"/>
          <w:sz w:val="24"/>
          <w:szCs w:val="24"/>
        </w:rPr>
        <w:t xml:space="preserve">budowlanymi </w:t>
      </w:r>
      <w:r w:rsidRPr="00520052">
        <w:rPr>
          <w:rFonts w:eastAsia="Times New Roman" w:cstheme="minorHAnsi"/>
          <w:color w:val="000000"/>
          <w:spacing w:val="-17"/>
          <w:sz w:val="24"/>
          <w:szCs w:val="24"/>
        </w:rPr>
        <w:t xml:space="preserve">w pełnym </w:t>
      </w:r>
      <w:r w:rsidRPr="00520052">
        <w:rPr>
          <w:rFonts w:eastAsia="Times New Roman" w:cstheme="minorHAnsi"/>
          <w:color w:val="000000"/>
          <w:spacing w:val="-3"/>
          <w:sz w:val="24"/>
          <w:szCs w:val="24"/>
        </w:rPr>
        <w:t xml:space="preserve">zakresie </w:t>
      </w:r>
      <w:r w:rsidRPr="00520052">
        <w:rPr>
          <w:rFonts w:eastAsia="Times New Roman" w:cstheme="minorHAnsi"/>
          <w:color w:val="000000"/>
          <w:spacing w:val="-2"/>
          <w:sz w:val="24"/>
          <w:szCs w:val="24"/>
        </w:rPr>
        <w:t xml:space="preserve">obowiązków 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wynikających z przepisów ustawy Prawo budowlane, w tym kontrolę zgodności wykonania robót z dokumentacja projektową, przepisami prawa i zasadami sztuki budowlanej we wszystkich </w:t>
      </w:r>
      <w:r w:rsidR="001F5810">
        <w:rPr>
          <w:rFonts w:eastAsia="Times New Roman" w:cstheme="minorHAnsi"/>
          <w:color w:val="000000"/>
          <w:sz w:val="24"/>
          <w:szCs w:val="24"/>
        </w:rPr>
        <w:t xml:space="preserve">niezbędnych </w:t>
      </w:r>
      <w:r w:rsidRPr="00520052">
        <w:rPr>
          <w:rFonts w:eastAsia="Times New Roman" w:cstheme="minorHAnsi"/>
          <w:color w:val="000000"/>
          <w:sz w:val="24"/>
          <w:szCs w:val="24"/>
        </w:rPr>
        <w:t>specjalnościach</w:t>
      </w:r>
    </w:p>
    <w:p w14:paraId="541D87EA" w14:textId="62DC0E93" w:rsidR="00387BA9" w:rsidRPr="001F5810" w:rsidRDefault="00387BA9" w:rsidP="00CE5CA6">
      <w:pPr>
        <w:widowControl w:val="0"/>
        <w:numPr>
          <w:ilvl w:val="0"/>
          <w:numId w:val="2"/>
        </w:numPr>
        <w:shd w:val="clear" w:color="auto" w:fill="FFFFFF"/>
        <w:tabs>
          <w:tab w:val="left" w:pos="2563"/>
          <w:tab w:val="left" w:pos="3806"/>
          <w:tab w:val="left" w:pos="5477"/>
          <w:tab w:val="left" w:pos="7051"/>
          <w:tab w:val="left" w:pos="8242"/>
        </w:tabs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color w:val="000000"/>
          <w:spacing w:val="-1"/>
          <w:sz w:val="24"/>
          <w:szCs w:val="24"/>
        </w:rPr>
      </w:pPr>
      <w:r w:rsidRPr="001F5810">
        <w:rPr>
          <w:rFonts w:eastAsia="Times New Roman" w:cstheme="minorHAnsi"/>
          <w:color w:val="000000"/>
          <w:sz w:val="24"/>
          <w:szCs w:val="24"/>
        </w:rPr>
        <w:t xml:space="preserve">Zapewnić odpowiednią liczbę inspektorów nadzoru budowlanego w </w:t>
      </w:r>
      <w:proofErr w:type="gramStart"/>
      <w:r w:rsidRPr="001F5810">
        <w:rPr>
          <w:rFonts w:eastAsia="Times New Roman" w:cstheme="minorHAnsi"/>
          <w:color w:val="000000"/>
          <w:sz w:val="24"/>
          <w:szCs w:val="24"/>
        </w:rPr>
        <w:t>branż</w:t>
      </w:r>
      <w:r w:rsidR="003D0C52">
        <w:rPr>
          <w:rFonts w:eastAsia="Times New Roman" w:cstheme="minorHAnsi"/>
          <w:color w:val="000000"/>
          <w:sz w:val="24"/>
          <w:szCs w:val="24"/>
        </w:rPr>
        <w:t>y</w:t>
      </w:r>
      <w:r w:rsidRPr="001F5810">
        <w:rPr>
          <w:rFonts w:eastAsia="Times New Roman" w:cstheme="minorHAnsi"/>
          <w:color w:val="000000"/>
          <w:sz w:val="24"/>
          <w:szCs w:val="24"/>
        </w:rPr>
        <w:t>:,</w:t>
      </w:r>
      <w:proofErr w:type="gramEnd"/>
      <w:r w:rsidRPr="001F5810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1F5810">
        <w:rPr>
          <w:rFonts w:eastAsia="Times New Roman" w:cstheme="minorHAnsi"/>
          <w:color w:val="000000"/>
          <w:spacing w:val="-17"/>
          <w:sz w:val="24"/>
          <w:szCs w:val="24"/>
        </w:rPr>
        <w:t xml:space="preserve">instalacyjnej w zakresie sieci, instalacji </w:t>
      </w:r>
      <w:r w:rsidRPr="001F5810">
        <w:rPr>
          <w:rFonts w:eastAsia="Times New Roman" w:cstheme="minorHAnsi"/>
          <w:color w:val="000000"/>
          <w:sz w:val="24"/>
          <w:szCs w:val="24"/>
        </w:rPr>
        <w:t xml:space="preserve">i </w:t>
      </w:r>
      <w:r w:rsidRPr="001F5810">
        <w:rPr>
          <w:rFonts w:eastAsia="Times New Roman" w:cstheme="minorHAnsi"/>
          <w:color w:val="000000"/>
          <w:spacing w:val="-2"/>
          <w:sz w:val="24"/>
          <w:szCs w:val="24"/>
        </w:rPr>
        <w:t xml:space="preserve">urządzeń elektrycznych </w:t>
      </w:r>
      <w:r w:rsidRPr="001F5810">
        <w:rPr>
          <w:rFonts w:eastAsia="Times New Roman" w:cstheme="minorHAnsi"/>
          <w:color w:val="000000"/>
          <w:sz w:val="24"/>
          <w:szCs w:val="24"/>
        </w:rPr>
        <w:t>i elektroenergetycznych.</w:t>
      </w:r>
    </w:p>
    <w:p w14:paraId="2C50334B" w14:textId="72AFC534" w:rsidR="00387BA9" w:rsidRPr="00520052" w:rsidRDefault="00387BA9" w:rsidP="0052005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64" w:lineRule="auto"/>
        <w:ind w:right="5"/>
        <w:jc w:val="both"/>
        <w:rPr>
          <w:rFonts w:eastAsia="Times New Roman" w:cstheme="minorHAnsi"/>
          <w:color w:val="000000"/>
          <w:spacing w:val="-1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>Prowadzić nadzory robót budowlanych (zgodnie Ustaw</w:t>
      </w:r>
      <w:r w:rsidR="00627202" w:rsidRPr="00520052">
        <w:rPr>
          <w:rFonts w:eastAsia="Times New Roman" w:cstheme="minorHAnsi"/>
          <w:color w:val="000000"/>
          <w:sz w:val="24"/>
          <w:szCs w:val="24"/>
        </w:rPr>
        <w:t>ą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z dnia 7 lipca 1994 r. Prawo budowlane </w:t>
      </w:r>
      <w:r w:rsidRPr="00520052">
        <w:rPr>
          <w:rFonts w:eastAsia="Times New Roman" w:cstheme="minorHAnsi"/>
          <w:sz w:val="24"/>
          <w:szCs w:val="24"/>
        </w:rPr>
        <w:t>- tj. Dz.U. z 20</w:t>
      </w:r>
      <w:r w:rsidR="004E0B03">
        <w:rPr>
          <w:rFonts w:eastAsia="Times New Roman" w:cstheme="minorHAnsi"/>
          <w:sz w:val="24"/>
          <w:szCs w:val="24"/>
        </w:rPr>
        <w:t>21</w:t>
      </w:r>
      <w:r w:rsidRPr="00520052">
        <w:rPr>
          <w:rFonts w:eastAsia="Times New Roman" w:cstheme="minorHAnsi"/>
          <w:sz w:val="24"/>
          <w:szCs w:val="24"/>
        </w:rPr>
        <w:t xml:space="preserve">r. poz. </w:t>
      </w:r>
      <w:r w:rsidR="004E0B03">
        <w:rPr>
          <w:rFonts w:eastAsia="Times New Roman" w:cstheme="minorHAnsi"/>
          <w:sz w:val="24"/>
          <w:szCs w:val="24"/>
        </w:rPr>
        <w:t>2351</w:t>
      </w:r>
      <w:r w:rsidRPr="00520052">
        <w:rPr>
          <w:rFonts w:eastAsia="Times New Roman" w:cstheme="minorHAnsi"/>
          <w:color w:val="000000"/>
          <w:sz w:val="24"/>
          <w:szCs w:val="24"/>
        </w:rPr>
        <w:t>) z uwzględnieniem harmonogramu rzeczowo-finansowego, prowadzić wszystkie obowiązki związane z tymi zadaniami, aby zapewnić jak najlepszy przebieg tych czynności, a w szczególności:</w:t>
      </w:r>
    </w:p>
    <w:p w14:paraId="1BCC9AA4" w14:textId="1C7EE3C2" w:rsidR="00387BA9" w:rsidRPr="00520052" w:rsidRDefault="00387BA9" w:rsidP="00520052">
      <w:pPr>
        <w:shd w:val="clear" w:color="auto" w:fill="FFFFFF"/>
        <w:tabs>
          <w:tab w:val="left" w:pos="4886"/>
        </w:tabs>
        <w:spacing w:after="0" w:line="264" w:lineRule="auto"/>
        <w:ind w:left="1077" w:hanging="357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color w:val="000000"/>
          <w:spacing w:val="-8"/>
          <w:sz w:val="24"/>
          <w:szCs w:val="24"/>
        </w:rPr>
        <w:t xml:space="preserve">a)  reprezentować Zamawiającego </w:t>
      </w:r>
      <w:r w:rsidR="00FC178B">
        <w:rPr>
          <w:rFonts w:eastAsia="Times New Roman" w:cstheme="minorHAnsi"/>
          <w:color w:val="000000"/>
          <w:spacing w:val="-12"/>
          <w:sz w:val="24"/>
          <w:szCs w:val="24"/>
        </w:rPr>
        <w:t xml:space="preserve">podczas dostaw i robót </w:t>
      </w:r>
      <w:proofErr w:type="spellStart"/>
      <w:r w:rsidR="00FC178B">
        <w:rPr>
          <w:rFonts w:eastAsia="Times New Roman" w:cstheme="minorHAnsi"/>
          <w:color w:val="000000"/>
          <w:spacing w:val="-12"/>
          <w:sz w:val="24"/>
          <w:szCs w:val="24"/>
        </w:rPr>
        <w:t>towarzyszacych</w:t>
      </w:r>
      <w:proofErr w:type="spellEnd"/>
      <w:r w:rsidR="00990EA3">
        <w:rPr>
          <w:rFonts w:eastAsia="Times New Roman" w:cstheme="minorHAnsi"/>
          <w:color w:val="000000"/>
          <w:spacing w:val="-12"/>
          <w:sz w:val="24"/>
          <w:szCs w:val="24"/>
        </w:rPr>
        <w:t xml:space="preserve"> </w:t>
      </w:r>
      <w:r w:rsidRPr="00520052">
        <w:rPr>
          <w:rFonts w:eastAsia="Times New Roman" w:cstheme="minorHAnsi"/>
          <w:color w:val="000000"/>
          <w:spacing w:val="-12"/>
          <w:sz w:val="24"/>
          <w:szCs w:val="24"/>
        </w:rPr>
        <w:t xml:space="preserve">przez sprawowanie kontroli </w:t>
      </w:r>
      <w:r w:rsidRPr="00520052">
        <w:rPr>
          <w:rFonts w:eastAsia="Times New Roman" w:cstheme="minorHAnsi"/>
          <w:color w:val="000000"/>
          <w:spacing w:val="-10"/>
          <w:sz w:val="24"/>
          <w:szCs w:val="24"/>
        </w:rPr>
        <w:t xml:space="preserve">zgodności   jej   realizacji   z   projektem </w:t>
      </w:r>
      <w:proofErr w:type="gramStart"/>
      <w:r w:rsidRPr="00520052">
        <w:rPr>
          <w:rFonts w:eastAsia="Times New Roman" w:cstheme="minorHAnsi"/>
          <w:color w:val="000000"/>
          <w:spacing w:val="-10"/>
          <w:sz w:val="24"/>
          <w:szCs w:val="24"/>
        </w:rPr>
        <w:t xml:space="preserve">  ,</w:t>
      </w:r>
      <w:proofErr w:type="gramEnd"/>
      <w:r w:rsidRPr="00520052">
        <w:rPr>
          <w:rFonts w:eastAsia="Times New Roman" w:cstheme="minorHAnsi"/>
          <w:color w:val="000000"/>
          <w:spacing w:val="-10"/>
          <w:sz w:val="24"/>
          <w:szCs w:val="24"/>
        </w:rPr>
        <w:t xml:space="preserve">   przepisami   i </w:t>
      </w:r>
      <w:r w:rsidRPr="00520052">
        <w:rPr>
          <w:rFonts w:eastAsia="Times New Roman" w:cstheme="minorHAnsi"/>
          <w:color w:val="000000"/>
          <w:sz w:val="24"/>
          <w:szCs w:val="24"/>
        </w:rPr>
        <w:t>obowiązującymi Polskimi Normami oraz zasadami wiedzy technicznej.</w:t>
      </w:r>
    </w:p>
    <w:p w14:paraId="1355499E" w14:textId="77777777" w:rsidR="00387BA9" w:rsidRPr="00520052" w:rsidRDefault="00387BA9" w:rsidP="00520052">
      <w:pPr>
        <w:widowControl w:val="0"/>
        <w:numPr>
          <w:ilvl w:val="0"/>
          <w:numId w:val="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64" w:lineRule="auto"/>
        <w:ind w:left="1077" w:right="5" w:hanging="357"/>
        <w:jc w:val="both"/>
        <w:rPr>
          <w:rFonts w:eastAsia="Times New Roman" w:cstheme="minorHAnsi"/>
          <w:color w:val="000000"/>
          <w:spacing w:val="-3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sprawdzać jakość wykonywanych robót, wbudowanych materiałów i urządzeń </w:t>
      </w:r>
      <w:r w:rsidRPr="00520052">
        <w:rPr>
          <w:rFonts w:eastAsia="Times New Roman" w:cstheme="minorHAnsi"/>
          <w:color w:val="000000"/>
          <w:sz w:val="24"/>
          <w:szCs w:val="24"/>
        </w:rPr>
        <w:br/>
        <w:t xml:space="preserve">i zapobiegać użyciu wyrobów wadliwych i/lub nie dopuszczonych do obrotu </w:t>
      </w:r>
      <w:r w:rsidRPr="00520052">
        <w:rPr>
          <w:rFonts w:eastAsia="Times New Roman" w:cstheme="minorHAnsi"/>
          <w:color w:val="000000"/>
          <w:sz w:val="24"/>
          <w:szCs w:val="24"/>
        </w:rPr>
        <w:br/>
        <w:t>i stosowania w budownictwie.</w:t>
      </w:r>
    </w:p>
    <w:p w14:paraId="49F5E32D" w14:textId="36FD16CC" w:rsidR="00387BA9" w:rsidRPr="00520052" w:rsidRDefault="00387BA9" w:rsidP="00520052">
      <w:pPr>
        <w:widowControl w:val="0"/>
        <w:numPr>
          <w:ilvl w:val="0"/>
          <w:numId w:val="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64" w:lineRule="auto"/>
        <w:ind w:left="1077" w:right="10" w:hanging="357"/>
        <w:jc w:val="both"/>
        <w:rPr>
          <w:rFonts w:eastAsia="Times New Roman" w:cstheme="minorHAnsi"/>
          <w:color w:val="000000"/>
          <w:spacing w:val="-1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sprawdzać i odbierać </w:t>
      </w:r>
      <w:r w:rsidR="00FC178B">
        <w:rPr>
          <w:rFonts w:eastAsia="Times New Roman" w:cstheme="minorHAnsi"/>
          <w:color w:val="000000"/>
          <w:sz w:val="24"/>
          <w:szCs w:val="24"/>
        </w:rPr>
        <w:t xml:space="preserve">dostawy i </w:t>
      </w:r>
      <w:r w:rsidR="000D6C63">
        <w:rPr>
          <w:rFonts w:eastAsia="Times New Roman" w:cstheme="minorHAnsi"/>
          <w:color w:val="000000"/>
          <w:sz w:val="24"/>
          <w:szCs w:val="24"/>
        </w:rPr>
        <w:t xml:space="preserve">roboty </w:t>
      </w:r>
      <w:r w:rsidR="00990EA3">
        <w:rPr>
          <w:rFonts w:eastAsia="Times New Roman" w:cstheme="minorHAnsi"/>
          <w:color w:val="000000"/>
          <w:sz w:val="24"/>
          <w:szCs w:val="24"/>
        </w:rPr>
        <w:t>towarzyszące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ulegające zakryciu lub </w:t>
      </w:r>
      <w:r w:rsidRPr="00520052">
        <w:rPr>
          <w:rFonts w:eastAsia="Times New Roman" w:cstheme="minorHAnsi"/>
          <w:color w:val="000000"/>
          <w:sz w:val="24"/>
          <w:szCs w:val="24"/>
        </w:rPr>
        <w:lastRenderedPageBreak/>
        <w:t xml:space="preserve">zanikające, uczestniczyć w próbach i odbiorach technicznych robót i dostaw włączając w to instalacje, urządzenia techniczne oraz przygotowywać i brać udział w czynnościach odbioru gotowych </w:t>
      </w:r>
      <w:r w:rsidR="000D6C63">
        <w:rPr>
          <w:rFonts w:eastAsia="Times New Roman" w:cstheme="minorHAnsi"/>
          <w:color w:val="000000"/>
          <w:sz w:val="24"/>
          <w:szCs w:val="24"/>
        </w:rPr>
        <w:t>instalacji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i w przekazywaniu ich do użytkowania.</w:t>
      </w:r>
    </w:p>
    <w:p w14:paraId="791918B3" w14:textId="4D189A77" w:rsidR="00387BA9" w:rsidRPr="00990EA3" w:rsidRDefault="00387BA9" w:rsidP="00520052">
      <w:pPr>
        <w:widowControl w:val="0"/>
        <w:numPr>
          <w:ilvl w:val="0"/>
          <w:numId w:val="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64" w:lineRule="auto"/>
        <w:ind w:left="1077" w:right="14" w:hanging="357"/>
        <w:jc w:val="both"/>
        <w:rPr>
          <w:rFonts w:eastAsia="Times New Roman" w:cstheme="minorHAnsi"/>
          <w:color w:val="000000"/>
          <w:spacing w:val="-3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potwierdzać ilości faktycznie wykonanych </w:t>
      </w:r>
      <w:r w:rsidR="000D6C63">
        <w:rPr>
          <w:rFonts w:eastAsia="Times New Roman" w:cstheme="minorHAnsi"/>
          <w:color w:val="000000"/>
          <w:sz w:val="24"/>
          <w:szCs w:val="24"/>
        </w:rPr>
        <w:t xml:space="preserve">dostaw oraz 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robót </w:t>
      </w:r>
      <w:r w:rsidR="000D6C63">
        <w:rPr>
          <w:rFonts w:eastAsia="Times New Roman" w:cstheme="minorHAnsi"/>
          <w:color w:val="000000"/>
          <w:sz w:val="24"/>
          <w:szCs w:val="24"/>
        </w:rPr>
        <w:t xml:space="preserve">towarzyszących 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oraz </w:t>
      </w:r>
      <w:r w:rsidRPr="00990EA3">
        <w:rPr>
          <w:rFonts w:eastAsia="Times New Roman" w:cstheme="minorHAnsi"/>
          <w:color w:val="000000"/>
          <w:sz w:val="24"/>
          <w:szCs w:val="24"/>
        </w:rPr>
        <w:t>usunięcia wad</w:t>
      </w:r>
      <w:r w:rsidR="009137EE" w:rsidRPr="00990EA3">
        <w:rPr>
          <w:rFonts w:eastAsia="Times New Roman" w:cstheme="minorHAnsi"/>
          <w:color w:val="000000"/>
          <w:sz w:val="24"/>
          <w:szCs w:val="24"/>
        </w:rPr>
        <w:t xml:space="preserve"> i usterek</w:t>
      </w:r>
      <w:r w:rsidRPr="00990EA3">
        <w:rPr>
          <w:rFonts w:eastAsia="Times New Roman" w:cstheme="minorHAnsi"/>
          <w:color w:val="000000"/>
          <w:sz w:val="24"/>
          <w:szCs w:val="24"/>
        </w:rPr>
        <w:t>, a także kontrolować rozliczenia budowy.</w:t>
      </w:r>
    </w:p>
    <w:p w14:paraId="52D585AF" w14:textId="26605545" w:rsidR="00387BA9" w:rsidRPr="00520052" w:rsidRDefault="00387BA9" w:rsidP="00520052">
      <w:pPr>
        <w:widowControl w:val="0"/>
        <w:numPr>
          <w:ilvl w:val="0"/>
          <w:numId w:val="4"/>
        </w:numPr>
        <w:shd w:val="clear" w:color="auto" w:fill="FFFFFF"/>
        <w:tabs>
          <w:tab w:val="left" w:pos="1080"/>
          <w:tab w:val="left" w:pos="2616"/>
          <w:tab w:val="left" w:pos="4008"/>
          <w:tab w:val="left" w:pos="4848"/>
          <w:tab w:val="left" w:pos="6826"/>
          <w:tab w:val="left" w:pos="8232"/>
          <w:tab w:val="left" w:pos="8558"/>
        </w:tabs>
        <w:autoSpaceDE w:val="0"/>
        <w:autoSpaceDN w:val="0"/>
        <w:adjustRightInd w:val="0"/>
        <w:spacing w:after="0" w:line="264" w:lineRule="auto"/>
        <w:ind w:left="1077" w:right="5" w:hanging="357"/>
        <w:jc w:val="both"/>
        <w:rPr>
          <w:rFonts w:eastAsia="Times New Roman" w:cstheme="minorHAnsi"/>
          <w:color w:val="000000"/>
          <w:spacing w:val="-3"/>
          <w:sz w:val="24"/>
          <w:szCs w:val="24"/>
        </w:rPr>
      </w:pPr>
      <w:r w:rsidRPr="00990EA3">
        <w:rPr>
          <w:rFonts w:eastAsia="Times New Roman" w:cstheme="minorHAnsi"/>
          <w:color w:val="000000"/>
          <w:sz w:val="24"/>
          <w:szCs w:val="24"/>
        </w:rPr>
        <w:t xml:space="preserve">wydawać </w:t>
      </w:r>
      <w:r w:rsidR="000D6C63">
        <w:rPr>
          <w:rFonts w:eastAsia="Times New Roman" w:cstheme="minorHAnsi"/>
          <w:color w:val="000000"/>
          <w:sz w:val="24"/>
          <w:szCs w:val="24"/>
        </w:rPr>
        <w:t>Wykonawcy dostaw i robót towarzyszących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polecenia potwierdzone wpisem do dziennika </w:t>
      </w:r>
      <w:r w:rsidR="000D6C63">
        <w:rPr>
          <w:rFonts w:eastAsia="Times New Roman" w:cstheme="minorHAnsi"/>
          <w:color w:val="000000"/>
          <w:sz w:val="24"/>
          <w:szCs w:val="24"/>
        </w:rPr>
        <w:t xml:space="preserve">dostaw i robót </w:t>
      </w:r>
      <w:r w:rsidR="00990EA3">
        <w:rPr>
          <w:rFonts w:eastAsia="Times New Roman" w:cstheme="minorHAnsi"/>
          <w:color w:val="000000"/>
          <w:sz w:val="24"/>
          <w:szCs w:val="24"/>
        </w:rPr>
        <w:t>towarzyszących</w:t>
      </w:r>
      <w:r w:rsidR="000D6C63" w:rsidRPr="00520052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dotyczące: usunięcia nieprawidłowości lub zagrożeń, wykonania prób lub badań, także wymagających odkrycia robót lub </w:t>
      </w:r>
      <w:r w:rsidRPr="00520052">
        <w:rPr>
          <w:rFonts w:eastAsia="Times New Roman" w:cstheme="minorHAnsi"/>
          <w:color w:val="000000"/>
          <w:spacing w:val="-2"/>
          <w:sz w:val="24"/>
          <w:szCs w:val="24"/>
        </w:rPr>
        <w:t xml:space="preserve">elementów zakrytych oraz przedstawienia </w:t>
      </w:r>
      <w:r w:rsidRPr="00520052">
        <w:rPr>
          <w:rFonts w:eastAsia="Times New Roman" w:cstheme="minorHAnsi"/>
          <w:color w:val="000000"/>
          <w:spacing w:val="-1"/>
          <w:sz w:val="24"/>
          <w:szCs w:val="24"/>
        </w:rPr>
        <w:t xml:space="preserve">ekspertyz </w:t>
      </w:r>
      <w:r w:rsidRPr="00520052">
        <w:rPr>
          <w:rFonts w:eastAsia="Times New Roman" w:cstheme="minorHAnsi"/>
          <w:color w:val="000000"/>
          <w:spacing w:val="-2"/>
          <w:sz w:val="24"/>
          <w:szCs w:val="24"/>
        </w:rPr>
        <w:t xml:space="preserve">dotyczących 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prowadzonych robót budowlanych, dowodów dopuszczenia do obrotu i </w:t>
      </w:r>
      <w:r w:rsidRPr="00520052">
        <w:rPr>
          <w:rFonts w:eastAsia="Times New Roman" w:cstheme="minorHAnsi"/>
          <w:color w:val="000000"/>
          <w:spacing w:val="-17"/>
          <w:sz w:val="24"/>
          <w:szCs w:val="24"/>
        </w:rPr>
        <w:t xml:space="preserve">stosowania w budownictwie wyrobów budowlanych oraz </w:t>
      </w:r>
      <w:r w:rsidRPr="00520052">
        <w:rPr>
          <w:rFonts w:eastAsia="Times New Roman" w:cstheme="minorHAnsi"/>
          <w:color w:val="000000"/>
          <w:spacing w:val="-2"/>
          <w:sz w:val="24"/>
          <w:szCs w:val="24"/>
        </w:rPr>
        <w:t xml:space="preserve">urządzeń </w:t>
      </w:r>
      <w:r w:rsidRPr="00520052">
        <w:rPr>
          <w:rFonts w:eastAsia="Times New Roman" w:cstheme="minorHAnsi"/>
          <w:color w:val="000000"/>
          <w:sz w:val="24"/>
          <w:szCs w:val="24"/>
        </w:rPr>
        <w:t>technicznych.</w:t>
      </w:r>
    </w:p>
    <w:p w14:paraId="647671C0" w14:textId="4DC92EDD" w:rsidR="00387BA9" w:rsidRPr="00520052" w:rsidRDefault="00387BA9" w:rsidP="00520052">
      <w:pPr>
        <w:widowControl w:val="0"/>
        <w:numPr>
          <w:ilvl w:val="0"/>
          <w:numId w:val="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64" w:lineRule="auto"/>
        <w:ind w:left="1077" w:right="10" w:hanging="357"/>
        <w:jc w:val="both"/>
        <w:rPr>
          <w:rFonts w:eastAsia="Times New Roman" w:cstheme="minorHAnsi"/>
          <w:color w:val="000000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żądać </w:t>
      </w:r>
      <w:r w:rsidR="004470CF">
        <w:rPr>
          <w:rFonts w:eastAsia="Times New Roman" w:cstheme="minorHAnsi"/>
          <w:color w:val="000000"/>
          <w:sz w:val="24"/>
          <w:szCs w:val="24"/>
        </w:rPr>
        <w:t>Wykonawcy</w:t>
      </w:r>
      <w:r w:rsidR="000D6C63">
        <w:rPr>
          <w:rFonts w:eastAsia="Times New Roman" w:cstheme="minorHAnsi"/>
          <w:color w:val="000000"/>
          <w:sz w:val="24"/>
          <w:szCs w:val="24"/>
        </w:rPr>
        <w:t xml:space="preserve"> dostaw </w:t>
      </w:r>
      <w:r w:rsidR="004470CF">
        <w:rPr>
          <w:rFonts w:eastAsia="Times New Roman" w:cstheme="minorHAnsi"/>
          <w:color w:val="000000"/>
          <w:sz w:val="24"/>
          <w:szCs w:val="24"/>
        </w:rPr>
        <w:t>i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robót </w:t>
      </w:r>
      <w:r w:rsidR="004470CF">
        <w:rPr>
          <w:rFonts w:eastAsia="Times New Roman" w:cstheme="minorHAnsi"/>
          <w:color w:val="000000"/>
          <w:sz w:val="24"/>
          <w:szCs w:val="24"/>
        </w:rPr>
        <w:t xml:space="preserve">towarzyszących 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dokonania poprawek bądź ponownego wykonania wadliwie wykonanych robót, a także wstrzymywać dalsze roboty </w:t>
      </w:r>
      <w:r w:rsidR="00990EA3">
        <w:rPr>
          <w:rFonts w:eastAsia="Times New Roman" w:cstheme="minorHAnsi"/>
          <w:color w:val="000000"/>
          <w:sz w:val="24"/>
          <w:szCs w:val="24"/>
        </w:rPr>
        <w:t>instancyjne</w:t>
      </w:r>
      <w:r w:rsidR="004470CF" w:rsidRPr="00520052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20052">
        <w:rPr>
          <w:rFonts w:eastAsia="Times New Roman" w:cstheme="minorHAnsi"/>
          <w:color w:val="000000"/>
          <w:sz w:val="24"/>
          <w:szCs w:val="24"/>
        </w:rPr>
        <w:t>w przypadku, gdyby ich kontynuacja mogła wywołać zagrożenie bądź spowodować niedopuszczalną niezgodność z projektem</w:t>
      </w:r>
      <w:r w:rsidR="004470CF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90EA3">
        <w:rPr>
          <w:rFonts w:eastAsia="Times New Roman" w:cstheme="minorHAnsi"/>
          <w:color w:val="000000"/>
          <w:sz w:val="24"/>
          <w:szCs w:val="24"/>
        </w:rPr>
        <w:t>technicznym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lub </w:t>
      </w:r>
      <w:r w:rsidR="004470CF">
        <w:rPr>
          <w:rFonts w:eastAsia="Times New Roman" w:cstheme="minorHAnsi"/>
          <w:color w:val="000000"/>
          <w:sz w:val="24"/>
          <w:szCs w:val="24"/>
        </w:rPr>
        <w:t xml:space="preserve">warunkami umowy o </w:t>
      </w:r>
      <w:proofErr w:type="gramStart"/>
      <w:r w:rsidR="004470CF">
        <w:rPr>
          <w:rFonts w:eastAsia="Times New Roman" w:cstheme="minorHAnsi"/>
          <w:color w:val="000000"/>
          <w:sz w:val="24"/>
          <w:szCs w:val="24"/>
        </w:rPr>
        <w:t xml:space="preserve">dofinansowanie </w:t>
      </w:r>
      <w:r w:rsidRPr="00520052">
        <w:rPr>
          <w:rFonts w:eastAsia="Times New Roman" w:cstheme="minorHAnsi"/>
          <w:color w:val="000000"/>
          <w:sz w:val="24"/>
          <w:szCs w:val="24"/>
        </w:rPr>
        <w:t>.</w:t>
      </w:r>
      <w:proofErr w:type="gramEnd"/>
    </w:p>
    <w:p w14:paraId="2EF6B129" w14:textId="3A17A788" w:rsidR="00387BA9" w:rsidRPr="00520052" w:rsidRDefault="00387BA9" w:rsidP="00520052">
      <w:pPr>
        <w:widowControl w:val="0"/>
        <w:numPr>
          <w:ilvl w:val="0"/>
          <w:numId w:val="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64" w:lineRule="auto"/>
        <w:ind w:left="1077" w:right="5" w:hanging="357"/>
        <w:jc w:val="both"/>
        <w:rPr>
          <w:rFonts w:eastAsia="Times New Roman" w:cstheme="minorHAnsi"/>
          <w:color w:val="000000"/>
          <w:spacing w:val="-5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>wstrzymać dalsze</w:t>
      </w:r>
      <w:r w:rsidR="004470CF">
        <w:rPr>
          <w:rFonts w:eastAsia="Times New Roman" w:cstheme="minorHAnsi"/>
          <w:color w:val="000000"/>
          <w:sz w:val="24"/>
          <w:szCs w:val="24"/>
        </w:rPr>
        <w:t xml:space="preserve"> dostawy i roboty </w:t>
      </w:r>
      <w:proofErr w:type="gramStart"/>
      <w:r w:rsidR="00990EA3">
        <w:rPr>
          <w:rFonts w:eastAsia="Times New Roman" w:cstheme="minorHAnsi"/>
          <w:color w:val="000000"/>
          <w:sz w:val="24"/>
          <w:szCs w:val="24"/>
        </w:rPr>
        <w:t>towarzyszące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 w</w:t>
      </w:r>
      <w:proofErr w:type="gramEnd"/>
      <w:r w:rsidRPr="00520052">
        <w:rPr>
          <w:rFonts w:eastAsia="Times New Roman" w:cstheme="minorHAnsi"/>
          <w:color w:val="000000"/>
          <w:sz w:val="24"/>
          <w:szCs w:val="24"/>
        </w:rPr>
        <w:t xml:space="preserve"> przypadku, gdyby ich kontynuacja mogła wywołać zagrożenie życia lub zdrowia ludzi bądź spowodować znaczne straty materialne.</w:t>
      </w:r>
    </w:p>
    <w:p w14:paraId="48F746A3" w14:textId="77777777" w:rsidR="00387BA9" w:rsidRPr="00520052" w:rsidRDefault="00387BA9" w:rsidP="00520052">
      <w:pPr>
        <w:shd w:val="clear" w:color="auto" w:fill="FFFFFF"/>
        <w:spacing w:after="0" w:line="264" w:lineRule="auto"/>
        <w:ind w:left="1080" w:right="10" w:hanging="360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>h) zatwierdzać ukończone roboty i wydawać instrukcje wykonawcy robót w tym zakresie.</w:t>
      </w:r>
    </w:p>
    <w:p w14:paraId="515DC5C3" w14:textId="77777777" w:rsidR="00387BA9" w:rsidRPr="00520052" w:rsidRDefault="00387BA9" w:rsidP="0052005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color w:val="000000"/>
          <w:spacing w:val="-1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Inicjować i prowadzić Rady Budowy (w okresach miesięcznych), sporządzać notatki </w:t>
      </w:r>
      <w:r w:rsidRPr="00520052">
        <w:rPr>
          <w:rFonts w:eastAsia="Times New Roman" w:cstheme="minorHAnsi"/>
          <w:color w:val="000000"/>
          <w:sz w:val="24"/>
          <w:szCs w:val="24"/>
        </w:rPr>
        <w:br/>
        <w:t>z tych spotkań i rozsyłać je stronom procesu inwestycyjnego. Inicjować i prowadzić narady koordynacyjne (w razie potrzeby ich wystąpienia), sporządzać notatki z tych spotkań i rozsyłać je stronom procesu inwestycyjnego. Zamawiający udostępni pomieszczenie biurowe celem organizacji narad koordynacyjnych i Rad Budowy.</w:t>
      </w:r>
    </w:p>
    <w:p w14:paraId="51DB487C" w14:textId="0DC82739" w:rsidR="00387BA9" w:rsidRPr="000D2CBF" w:rsidRDefault="00387BA9" w:rsidP="000D2CBF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color w:val="000000"/>
          <w:spacing w:val="-2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Sprawować kontrolę nad poprawnością </w:t>
      </w:r>
      <w:r w:rsidR="000D2CBF">
        <w:rPr>
          <w:rFonts w:eastAsia="Times New Roman" w:cstheme="minorHAnsi"/>
          <w:color w:val="000000"/>
          <w:sz w:val="24"/>
          <w:szCs w:val="24"/>
        </w:rPr>
        <w:t>instalacji na obiektach</w:t>
      </w:r>
      <w:r w:rsidR="000D2CBF" w:rsidRPr="00520052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427D0" w:rsidRPr="000D2CBF">
        <w:rPr>
          <w:rFonts w:eastAsia="Times New Roman" w:cstheme="minorHAnsi"/>
          <w:color w:val="000000"/>
          <w:sz w:val="24"/>
          <w:szCs w:val="24"/>
        </w:rPr>
        <w:t>uczestników projektu</w:t>
      </w:r>
      <w:r w:rsidRPr="000D2CBF">
        <w:rPr>
          <w:rFonts w:eastAsia="Times New Roman" w:cstheme="minorHAnsi"/>
          <w:color w:val="000000"/>
          <w:sz w:val="24"/>
          <w:szCs w:val="24"/>
        </w:rPr>
        <w:t>.</w:t>
      </w:r>
    </w:p>
    <w:p w14:paraId="64789217" w14:textId="52956E80" w:rsidR="00387BA9" w:rsidRPr="00520052" w:rsidRDefault="00387BA9" w:rsidP="00520052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64" w:lineRule="auto"/>
        <w:ind w:right="5"/>
        <w:jc w:val="both"/>
        <w:rPr>
          <w:rFonts w:eastAsia="Times New Roman" w:cstheme="minorHAnsi"/>
          <w:color w:val="000000"/>
          <w:spacing w:val="-2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Sprawować kontrolę nad przestrzeganiem przez wykonawcę/ów Robót zasad bezpieczeństwa i higieny pracy oraz utrzymania porządku na </w:t>
      </w:r>
      <w:r w:rsidR="00BE52E4">
        <w:rPr>
          <w:rFonts w:eastAsia="Times New Roman" w:cstheme="minorHAnsi"/>
          <w:color w:val="000000"/>
          <w:sz w:val="24"/>
          <w:szCs w:val="24"/>
        </w:rPr>
        <w:t>montażu instalacji fotowoltaicznych</w:t>
      </w:r>
      <w:r w:rsidRPr="00520052">
        <w:rPr>
          <w:rFonts w:eastAsia="Times New Roman" w:cstheme="minorHAnsi"/>
          <w:color w:val="000000"/>
          <w:sz w:val="24"/>
          <w:szCs w:val="24"/>
        </w:rPr>
        <w:t>.</w:t>
      </w:r>
    </w:p>
    <w:p w14:paraId="30AB231A" w14:textId="76643403" w:rsidR="00387BA9" w:rsidRPr="00520052" w:rsidRDefault="00387BA9" w:rsidP="00520052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color w:val="000000"/>
          <w:spacing w:val="-2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>Monitorować i analizować postęp</w:t>
      </w:r>
      <w:r w:rsidR="00BE52E4">
        <w:rPr>
          <w:rFonts w:eastAsia="Times New Roman" w:cstheme="minorHAnsi"/>
          <w:color w:val="000000"/>
          <w:sz w:val="24"/>
          <w:szCs w:val="24"/>
        </w:rPr>
        <w:t xml:space="preserve"> dostaw i robót towarzyszących</w:t>
      </w:r>
      <w:r w:rsidRPr="00520052">
        <w:rPr>
          <w:rFonts w:eastAsia="Times New Roman" w:cstheme="minorHAnsi"/>
          <w:color w:val="000000"/>
          <w:sz w:val="24"/>
          <w:szCs w:val="24"/>
        </w:rPr>
        <w:t>.</w:t>
      </w:r>
    </w:p>
    <w:p w14:paraId="306E790F" w14:textId="2CAAEE03" w:rsidR="00387BA9" w:rsidRPr="00520052" w:rsidRDefault="00387BA9" w:rsidP="00520052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color w:val="000000"/>
          <w:spacing w:val="-2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Sporządzać dokumentację fotograficzną stanu istniejącego (przed rozpoczęciem </w:t>
      </w:r>
      <w:r w:rsidRPr="00520052">
        <w:rPr>
          <w:rFonts w:eastAsia="Times New Roman" w:cstheme="minorHAnsi"/>
          <w:color w:val="000000"/>
          <w:spacing w:val="-1"/>
          <w:sz w:val="24"/>
          <w:szCs w:val="24"/>
        </w:rPr>
        <w:t xml:space="preserve">robót) oraz prowadzić dokumentację fotograficzną z realizacji </w:t>
      </w:r>
      <w:proofErr w:type="gramStart"/>
      <w:r w:rsidRPr="00520052">
        <w:rPr>
          <w:rFonts w:eastAsia="Times New Roman" w:cstheme="minorHAnsi"/>
          <w:color w:val="000000"/>
          <w:spacing w:val="-1"/>
          <w:sz w:val="24"/>
          <w:szCs w:val="24"/>
        </w:rPr>
        <w:t xml:space="preserve">Robót, 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w</w:t>
      </w:r>
      <w:proofErr w:type="gramEnd"/>
      <w:r w:rsidRPr="00520052">
        <w:rPr>
          <w:rFonts w:eastAsia="Times New Roman" w:cstheme="minorHAnsi"/>
          <w:color w:val="000000"/>
          <w:sz w:val="24"/>
          <w:szCs w:val="24"/>
        </w:rPr>
        <w:t xml:space="preserve"> każdym obiekcie, w ilości </w:t>
      </w:r>
      <w:r w:rsidR="00562A0C" w:rsidRPr="00520052">
        <w:rPr>
          <w:rFonts w:eastAsia="Times New Roman" w:cstheme="minorHAnsi"/>
          <w:color w:val="000000"/>
          <w:sz w:val="24"/>
          <w:szCs w:val="24"/>
        </w:rPr>
        <w:t>min 2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egz., w formie zdjęć cyfrowych. Zdjęcia będą szczegółowo opisane (z automatycznym datownikiem) i zarchiwizowane w formacie cyfrowym (nośnik DVD lub CD).</w:t>
      </w:r>
    </w:p>
    <w:p w14:paraId="0940DB4C" w14:textId="77777777" w:rsidR="00387BA9" w:rsidRPr="00520052" w:rsidRDefault="00387BA9" w:rsidP="00520052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64" w:lineRule="auto"/>
        <w:ind w:right="5"/>
        <w:jc w:val="both"/>
        <w:rPr>
          <w:rFonts w:eastAsia="Times New Roman" w:cstheme="minorHAnsi"/>
          <w:color w:val="000000"/>
          <w:spacing w:val="-2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>Przyjmować i weryfikować wszelkie zmiany projektowe, w tym opiniować projekty zamienne oraz sprawdzać rysunki wykonawcze, nadzorować sporządzanie wszelkich zmian w rysunkach, planach i innych dokumentach, które mogą okazać się konieczne lub zalecane w trakcie budowy.</w:t>
      </w:r>
    </w:p>
    <w:p w14:paraId="113B7713" w14:textId="7D2C3FE9" w:rsidR="00387BA9" w:rsidRPr="00520052" w:rsidRDefault="00387BA9" w:rsidP="00520052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64" w:lineRule="auto"/>
        <w:ind w:right="5"/>
        <w:jc w:val="both"/>
        <w:rPr>
          <w:rFonts w:eastAsia="Times New Roman" w:cstheme="minorHAnsi"/>
          <w:color w:val="000000"/>
          <w:spacing w:val="-2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Prowadzić regularne inspekcje placu budowy w celu kontroli jakości materiałów </w:t>
      </w:r>
      <w:r w:rsidRPr="00520052">
        <w:rPr>
          <w:rFonts w:eastAsia="Times New Roman" w:cstheme="minorHAnsi"/>
          <w:color w:val="000000"/>
          <w:sz w:val="24"/>
          <w:szCs w:val="24"/>
        </w:rPr>
        <w:br/>
        <w:t xml:space="preserve">i fachowego wykonywania </w:t>
      </w:r>
      <w:r w:rsidR="000D2CBF">
        <w:rPr>
          <w:rFonts w:eastAsia="Times New Roman" w:cstheme="minorHAnsi"/>
          <w:color w:val="000000"/>
          <w:sz w:val="24"/>
          <w:szCs w:val="24"/>
        </w:rPr>
        <w:t>dostaw/ro</w:t>
      </w:r>
      <w:r w:rsidRPr="00520052">
        <w:rPr>
          <w:rFonts w:eastAsia="Times New Roman" w:cstheme="minorHAnsi"/>
          <w:color w:val="000000"/>
          <w:sz w:val="24"/>
          <w:szCs w:val="24"/>
        </w:rPr>
        <w:t>bót</w:t>
      </w:r>
      <w:r w:rsidR="00986319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986319">
        <w:rPr>
          <w:rFonts w:eastAsia="Times New Roman" w:cstheme="minorHAnsi"/>
          <w:color w:val="000000"/>
          <w:sz w:val="24"/>
          <w:szCs w:val="24"/>
        </w:rPr>
        <w:t>towarzyszacych</w:t>
      </w:r>
      <w:proofErr w:type="spellEnd"/>
      <w:r w:rsidRPr="00520052">
        <w:rPr>
          <w:rFonts w:eastAsia="Times New Roman" w:cstheme="minorHAnsi"/>
          <w:color w:val="000000"/>
          <w:sz w:val="24"/>
          <w:szCs w:val="24"/>
        </w:rPr>
        <w:t xml:space="preserve"> zgodnie z </w:t>
      </w:r>
      <w:r w:rsidR="004C6E34" w:rsidRPr="00520052">
        <w:rPr>
          <w:rFonts w:eastAsia="Times New Roman" w:cstheme="minorHAnsi"/>
          <w:color w:val="000000"/>
          <w:sz w:val="24"/>
          <w:szCs w:val="24"/>
        </w:rPr>
        <w:t>Umową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i sztuką budowlaną.</w:t>
      </w:r>
    </w:p>
    <w:p w14:paraId="3153E144" w14:textId="7D03FABD" w:rsidR="00387BA9" w:rsidRPr="00520052" w:rsidRDefault="00387BA9" w:rsidP="00520052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color w:val="000000"/>
          <w:spacing w:val="-2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lastRenderedPageBreak/>
        <w:t xml:space="preserve">Przedstawiać Zamawiającemu do zatwierdzenia protokoły konieczności oraz uczestniczyć w negocjacjach z Wykonawcą odnośnie </w:t>
      </w:r>
      <w:r w:rsidR="004E0B03">
        <w:rPr>
          <w:rFonts w:eastAsia="Times New Roman" w:cstheme="minorHAnsi"/>
          <w:color w:val="000000"/>
          <w:sz w:val="24"/>
          <w:szCs w:val="24"/>
        </w:rPr>
        <w:t xml:space="preserve">do </w:t>
      </w:r>
      <w:r w:rsidRPr="00520052">
        <w:rPr>
          <w:rFonts w:eastAsia="Times New Roman" w:cstheme="minorHAnsi"/>
          <w:color w:val="000000"/>
          <w:sz w:val="24"/>
          <w:szCs w:val="24"/>
        </w:rPr>
        <w:t>robót dodatkowych lub zamiennych.</w:t>
      </w:r>
    </w:p>
    <w:p w14:paraId="65359E42" w14:textId="19794B12" w:rsidR="00387BA9" w:rsidRPr="00520052" w:rsidRDefault="00387BA9" w:rsidP="00520052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64" w:lineRule="auto"/>
        <w:ind w:right="5"/>
        <w:jc w:val="both"/>
        <w:rPr>
          <w:rFonts w:eastAsia="Times New Roman" w:cstheme="minorHAnsi"/>
          <w:color w:val="000000"/>
          <w:spacing w:val="-2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Kontrolować terminy obowiązywania wszystkich certyfikatów, aprobat, </w:t>
      </w:r>
      <w:r w:rsidR="004E0B03">
        <w:rPr>
          <w:rFonts w:eastAsia="Times New Roman" w:cstheme="minorHAnsi"/>
          <w:color w:val="000000"/>
          <w:sz w:val="24"/>
          <w:szCs w:val="24"/>
        </w:rPr>
        <w:t>dokumentów</w:t>
      </w:r>
      <w:r w:rsidR="004E0B03" w:rsidRPr="00520052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ubezpieczeniowych, gwarancji, itp., za które </w:t>
      </w:r>
      <w:r w:rsidRPr="00520052">
        <w:rPr>
          <w:rFonts w:eastAsia="Times New Roman" w:cstheme="minorHAnsi"/>
          <w:color w:val="000000"/>
          <w:spacing w:val="-1"/>
          <w:sz w:val="24"/>
          <w:szCs w:val="24"/>
        </w:rPr>
        <w:t xml:space="preserve">Wykonawca robót jest odpowiedzialny zgodnie z warunkami umowy na </w:t>
      </w:r>
      <w:r w:rsidR="00575F72">
        <w:rPr>
          <w:rFonts w:eastAsia="Times New Roman" w:cstheme="minorHAnsi"/>
          <w:color w:val="000000"/>
          <w:spacing w:val="-1"/>
          <w:sz w:val="24"/>
          <w:szCs w:val="24"/>
        </w:rPr>
        <w:t>Dostawy /</w:t>
      </w:r>
      <w:r w:rsidRPr="00520052">
        <w:rPr>
          <w:rFonts w:eastAsia="Times New Roman" w:cstheme="minorHAnsi"/>
          <w:color w:val="000000"/>
          <w:spacing w:val="-1"/>
          <w:sz w:val="24"/>
          <w:szCs w:val="24"/>
        </w:rPr>
        <w:t>Roboty.</w:t>
      </w:r>
    </w:p>
    <w:p w14:paraId="01A787F1" w14:textId="259CD258" w:rsidR="00387BA9" w:rsidRPr="00520052" w:rsidRDefault="00387BA9" w:rsidP="0052005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64" w:lineRule="auto"/>
        <w:ind w:right="10"/>
        <w:jc w:val="both"/>
        <w:rPr>
          <w:rFonts w:eastAsia="Times New Roman" w:cstheme="minorHAnsi"/>
          <w:color w:val="000000"/>
          <w:spacing w:val="-2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Sprawdzać kompletność i prawidłowość przedłożonych przez Wykonawcę </w:t>
      </w:r>
      <w:r w:rsidR="000C4C7F">
        <w:rPr>
          <w:rFonts w:eastAsia="Times New Roman" w:cstheme="minorHAnsi"/>
          <w:color w:val="000000"/>
          <w:sz w:val="24"/>
          <w:szCs w:val="24"/>
        </w:rPr>
        <w:t>dostaw</w:t>
      </w:r>
      <w:r w:rsidR="00986319">
        <w:rPr>
          <w:rFonts w:eastAsia="Times New Roman" w:cstheme="minorHAnsi"/>
          <w:color w:val="000000"/>
          <w:sz w:val="24"/>
          <w:szCs w:val="24"/>
        </w:rPr>
        <w:t xml:space="preserve"> i robót towarzyszących,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dokumentów wymaganych do odbiorów częściowych i odbioru końcowego (dokumentacja powykonawcza).</w:t>
      </w:r>
    </w:p>
    <w:p w14:paraId="2E85BB94" w14:textId="3A298791" w:rsidR="00387BA9" w:rsidRPr="00520052" w:rsidRDefault="00387BA9" w:rsidP="00575F7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64" w:lineRule="auto"/>
        <w:ind w:right="10"/>
        <w:jc w:val="both"/>
        <w:rPr>
          <w:rFonts w:eastAsia="Times New Roman" w:cstheme="minorHAnsi"/>
          <w:color w:val="000000"/>
          <w:spacing w:val="-2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Dokonanie czynności odbioru </w:t>
      </w:r>
      <w:r w:rsidR="00575F72">
        <w:rPr>
          <w:rFonts w:eastAsia="Times New Roman" w:cstheme="minorHAnsi"/>
          <w:color w:val="000000"/>
          <w:sz w:val="24"/>
          <w:szCs w:val="24"/>
        </w:rPr>
        <w:t xml:space="preserve">częściowego i </w:t>
      </w:r>
      <w:r w:rsidRPr="00520052">
        <w:rPr>
          <w:rFonts w:eastAsia="Times New Roman" w:cstheme="minorHAnsi"/>
          <w:color w:val="000000"/>
          <w:sz w:val="24"/>
          <w:szCs w:val="24"/>
        </w:rPr>
        <w:t>końcowego inwestycji</w:t>
      </w:r>
    </w:p>
    <w:p w14:paraId="5B79EA77" w14:textId="0C3E47D3" w:rsidR="00387BA9" w:rsidRPr="00520052" w:rsidRDefault="00387BA9" w:rsidP="0052005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64" w:lineRule="auto"/>
        <w:ind w:right="10"/>
        <w:jc w:val="both"/>
        <w:rPr>
          <w:rFonts w:eastAsia="Times New Roman" w:cstheme="minorHAnsi"/>
          <w:color w:val="000000"/>
          <w:spacing w:val="-2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Zweryfikować dokumenty wykonawcy </w:t>
      </w:r>
      <w:r w:rsidR="00986319">
        <w:rPr>
          <w:rFonts w:eastAsia="Times New Roman" w:cstheme="minorHAnsi"/>
          <w:color w:val="000000"/>
          <w:sz w:val="24"/>
          <w:szCs w:val="24"/>
        </w:rPr>
        <w:t xml:space="preserve">dostaw i robót </w:t>
      </w:r>
      <w:proofErr w:type="spellStart"/>
      <w:r w:rsidR="00986319">
        <w:rPr>
          <w:rFonts w:eastAsia="Times New Roman" w:cstheme="minorHAnsi"/>
          <w:color w:val="000000"/>
          <w:sz w:val="24"/>
          <w:szCs w:val="24"/>
        </w:rPr>
        <w:t>towarzyszącychcv</w:t>
      </w:r>
      <w:proofErr w:type="spellEnd"/>
      <w:r w:rsidRPr="00520052">
        <w:rPr>
          <w:rFonts w:eastAsia="Times New Roman" w:cstheme="minorHAnsi"/>
          <w:color w:val="000000"/>
          <w:sz w:val="24"/>
          <w:szCs w:val="24"/>
        </w:rPr>
        <w:t xml:space="preserve"> oraz skompletować dokumenty niezbędne do uzyskania pozwolenia na użytkowanie</w:t>
      </w:r>
      <w:r w:rsidR="005D7DA9" w:rsidRPr="00520052">
        <w:rPr>
          <w:rFonts w:eastAsia="Times New Roman" w:cstheme="minorHAnsi"/>
          <w:color w:val="000000"/>
          <w:sz w:val="24"/>
          <w:szCs w:val="24"/>
        </w:rPr>
        <w:t xml:space="preserve"> lub zgłoszenia o zakończeniu robót</w:t>
      </w:r>
      <w:r w:rsidR="00986319">
        <w:rPr>
          <w:rFonts w:eastAsia="Times New Roman" w:cstheme="minorHAnsi"/>
          <w:color w:val="000000"/>
          <w:sz w:val="24"/>
          <w:szCs w:val="24"/>
        </w:rPr>
        <w:t xml:space="preserve"> – jeżeli dotyczy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14:paraId="6F24BEEE" w14:textId="77777777" w:rsidR="00387BA9" w:rsidRPr="00520052" w:rsidRDefault="00387BA9" w:rsidP="0052005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64" w:lineRule="auto"/>
        <w:ind w:right="10"/>
        <w:jc w:val="both"/>
        <w:rPr>
          <w:rFonts w:eastAsia="Times New Roman" w:cstheme="minorHAnsi"/>
          <w:color w:val="000000"/>
          <w:spacing w:val="-2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Dokonać inwentaryzacji i rozliczenia robót w przypadku odstąpienia od umowy </w:t>
      </w:r>
      <w:r w:rsidRPr="00520052">
        <w:rPr>
          <w:rFonts w:eastAsia="Times New Roman" w:cstheme="minorHAnsi"/>
          <w:color w:val="000000"/>
          <w:sz w:val="24"/>
          <w:szCs w:val="24"/>
        </w:rPr>
        <w:br/>
        <w:t>z Wykonawcą robót lub jej wypowiedzenia przez którąkolwiek ze stron.</w:t>
      </w:r>
    </w:p>
    <w:p w14:paraId="6FBD9948" w14:textId="77777777" w:rsidR="00387BA9" w:rsidRPr="00990EA3" w:rsidRDefault="00387BA9" w:rsidP="00990EA3">
      <w:pPr>
        <w:numPr>
          <w:ilvl w:val="0"/>
          <w:numId w:val="1"/>
        </w:numPr>
        <w:tabs>
          <w:tab w:val="num" w:pos="426"/>
          <w:tab w:val="left" w:pos="993"/>
          <w:tab w:val="num" w:pos="1866"/>
        </w:tabs>
        <w:suppressAutoHyphens/>
        <w:autoSpaceDE w:val="0"/>
        <w:spacing w:after="0" w:line="264" w:lineRule="auto"/>
        <w:ind w:left="480" w:hanging="480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990EA3">
        <w:rPr>
          <w:rFonts w:eastAsia="Times New Roman" w:cstheme="minorHAnsi"/>
          <w:b/>
          <w:bCs/>
          <w:sz w:val="24"/>
          <w:szCs w:val="24"/>
          <w:u w:val="single"/>
        </w:rPr>
        <w:t>Rozliczenia rzeczowo-finansowe</w:t>
      </w:r>
    </w:p>
    <w:p w14:paraId="5C0196AB" w14:textId="3BF1BC38" w:rsidR="00992E15" w:rsidRPr="00A90060" w:rsidRDefault="00992E15" w:rsidP="00990EA3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64" w:lineRule="auto"/>
        <w:ind w:right="10"/>
        <w:jc w:val="both"/>
        <w:rPr>
          <w:ins w:id="4" w:author="Alicja Włodarczyk" w:date="2022-05-31T15:36:00Z"/>
          <w:rFonts w:eastAsia="Times New Roman" w:cstheme="minorHAnsi"/>
          <w:color w:val="000000"/>
          <w:spacing w:val="-2"/>
          <w:sz w:val="24"/>
          <w:szCs w:val="24"/>
        </w:rPr>
      </w:pPr>
      <w:ins w:id="5" w:author="Alicja Włodarczyk" w:date="2022-05-31T15:35:00Z">
        <w:r w:rsidRPr="00A90060">
          <w:rPr>
            <w:rFonts w:eastAsia="Times New Roman" w:cstheme="minorHAnsi"/>
            <w:color w:val="000000"/>
            <w:sz w:val="24"/>
            <w:szCs w:val="24"/>
          </w:rPr>
          <w:t xml:space="preserve">Sporządzać dokumenty związane z realizacją Projektu, wymagane przez procedury Instytucji Zarządzającej Regionalnego Programu Operacyjnego Województwa Łódzkiego </w:t>
        </w:r>
        <w:r w:rsidRPr="00A90060">
          <w:rPr>
            <w:rFonts w:eastAsia="Times New Roman" w:cstheme="minorHAnsi"/>
            <w:color w:val="000000"/>
            <w:spacing w:val="-2"/>
            <w:sz w:val="24"/>
            <w:szCs w:val="24"/>
          </w:rPr>
          <w:t xml:space="preserve">oraz </w:t>
        </w:r>
        <w:r w:rsidRPr="00A90060">
          <w:rPr>
            <w:rFonts w:eastAsia="Times New Roman" w:cstheme="minorHAnsi"/>
            <w:color w:val="000000"/>
            <w:spacing w:val="-3"/>
            <w:sz w:val="24"/>
            <w:szCs w:val="24"/>
          </w:rPr>
          <w:t xml:space="preserve">uczestniczyć </w:t>
        </w:r>
        <w:r w:rsidRPr="00A90060">
          <w:rPr>
            <w:rFonts w:eastAsia="Times New Roman" w:cstheme="minorHAnsi"/>
            <w:color w:val="000000"/>
            <w:sz w:val="24"/>
            <w:szCs w:val="24"/>
          </w:rPr>
          <w:t xml:space="preserve">w przygotowaniu projektów, aktualizacji dokumentacji projektowej, przygotowaniu harmonogramów realizacji projektu, kontrola nad kwalifikowalnością ponoszonych wydatków, przygotowywanie opisów do faktur prowadzenie korespondencji związanej z projektem, przygotowywanie wymaganych raportów, itp. </w:t>
        </w:r>
      </w:ins>
    </w:p>
    <w:p w14:paraId="344C096B" w14:textId="041C1F02" w:rsidR="00387BA9" w:rsidRPr="00A90060" w:rsidRDefault="00387BA9" w:rsidP="00990EA3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64" w:lineRule="auto"/>
        <w:ind w:right="10"/>
        <w:jc w:val="both"/>
        <w:rPr>
          <w:rFonts w:eastAsia="Times New Roman" w:cstheme="minorHAnsi"/>
          <w:color w:val="000000"/>
          <w:spacing w:val="-2"/>
          <w:sz w:val="24"/>
          <w:szCs w:val="24"/>
        </w:rPr>
      </w:pPr>
      <w:r w:rsidRPr="00A90060">
        <w:rPr>
          <w:rFonts w:eastAsia="Times New Roman" w:cstheme="minorHAnsi"/>
          <w:color w:val="000000"/>
          <w:sz w:val="24"/>
          <w:szCs w:val="24"/>
        </w:rPr>
        <w:t xml:space="preserve">Przygotowanie wniosków o płatność </w:t>
      </w:r>
      <w:ins w:id="6" w:author="Alicja Włodarczyk" w:date="2022-06-01T12:18:00Z">
        <w:r w:rsidR="00A90060" w:rsidRPr="00A90060">
          <w:rPr>
            <w:rFonts w:eastAsia="Times New Roman" w:cstheme="minorHAnsi"/>
            <w:color w:val="000000"/>
            <w:sz w:val="24"/>
            <w:szCs w:val="24"/>
          </w:rPr>
          <w:t xml:space="preserve">wniosków o zaliczki i refundacje oraz sprawozdań i obsługi systemu SL. </w:t>
        </w:r>
      </w:ins>
      <w:r w:rsidRPr="00A90060">
        <w:rPr>
          <w:rFonts w:eastAsia="Times New Roman" w:cstheme="minorHAnsi"/>
          <w:color w:val="000000"/>
          <w:sz w:val="24"/>
          <w:szCs w:val="24"/>
        </w:rPr>
        <w:t>oraz innych dokumentów niezbędnych do rozliczenia projektu.</w:t>
      </w:r>
    </w:p>
    <w:p w14:paraId="50263B33" w14:textId="4C561290" w:rsidR="00387BA9" w:rsidRPr="00520052" w:rsidRDefault="00387BA9" w:rsidP="00990EA3">
      <w:pPr>
        <w:widowControl w:val="0"/>
        <w:numPr>
          <w:ilvl w:val="0"/>
          <w:numId w:val="15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64" w:lineRule="auto"/>
        <w:ind w:right="10"/>
        <w:jc w:val="both"/>
        <w:rPr>
          <w:rFonts w:eastAsia="Times New Roman" w:cstheme="minorHAnsi"/>
          <w:sz w:val="24"/>
          <w:szCs w:val="24"/>
        </w:rPr>
      </w:pPr>
      <w:r w:rsidRPr="00A90060">
        <w:rPr>
          <w:rFonts w:eastAsia="Times New Roman" w:cstheme="minorHAnsi"/>
          <w:color w:val="000000"/>
          <w:sz w:val="24"/>
          <w:szCs w:val="24"/>
        </w:rPr>
        <w:t>Inżynier nie będzie miał prawa: wnosić poprawek do umowy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na </w:t>
      </w:r>
      <w:r w:rsidR="00491D86" w:rsidRPr="00520052">
        <w:rPr>
          <w:rFonts w:eastAsia="Times New Roman" w:cstheme="minorHAnsi"/>
          <w:color w:val="000000"/>
          <w:sz w:val="24"/>
          <w:szCs w:val="24"/>
        </w:rPr>
        <w:t>Dostawy/</w:t>
      </w:r>
      <w:r w:rsidRPr="00520052">
        <w:rPr>
          <w:rFonts w:eastAsia="Times New Roman" w:cstheme="minorHAnsi"/>
          <w:color w:val="000000"/>
          <w:sz w:val="24"/>
          <w:szCs w:val="24"/>
        </w:rPr>
        <w:t>Roboty, zwolnić</w:t>
      </w:r>
      <w:r w:rsidR="00986319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20052">
        <w:rPr>
          <w:rFonts w:eastAsia="Times New Roman" w:cstheme="minorHAnsi"/>
          <w:color w:val="000000"/>
          <w:sz w:val="24"/>
          <w:szCs w:val="24"/>
        </w:rPr>
        <w:t>żadnej ze stron Umowy na roboty z jakichkolwiek zobowiązań lub</w:t>
      </w:r>
      <w:r w:rsidRPr="00520052">
        <w:rPr>
          <w:rFonts w:eastAsia="Times New Roman" w:cstheme="minorHAnsi"/>
          <w:color w:val="000000"/>
          <w:sz w:val="24"/>
          <w:szCs w:val="24"/>
        </w:rPr>
        <w:br/>
        <w:t xml:space="preserve">odpowiedzialności wynikających z Umowy na </w:t>
      </w:r>
      <w:r w:rsidR="00491D86" w:rsidRPr="00520052">
        <w:rPr>
          <w:rFonts w:eastAsia="Times New Roman" w:cstheme="minorHAnsi"/>
          <w:color w:val="000000"/>
          <w:sz w:val="24"/>
          <w:szCs w:val="24"/>
        </w:rPr>
        <w:t>dostawy/</w:t>
      </w:r>
      <w:r w:rsidRPr="00520052">
        <w:rPr>
          <w:rFonts w:eastAsia="Times New Roman" w:cstheme="minorHAnsi"/>
          <w:color w:val="000000"/>
          <w:sz w:val="24"/>
          <w:szCs w:val="24"/>
        </w:rPr>
        <w:t>roboty, wyrażać zgody na</w:t>
      </w:r>
      <w:r w:rsidRPr="00520052">
        <w:rPr>
          <w:rFonts w:eastAsia="Times New Roman" w:cstheme="minorHAnsi"/>
          <w:color w:val="000000"/>
          <w:sz w:val="24"/>
          <w:szCs w:val="24"/>
        </w:rPr>
        <w:br/>
        <w:t>ograniczenie zakresu robót lub przekazanie robót innemu wykonawcy niż ten,</w:t>
      </w:r>
      <w:r w:rsidRPr="00520052">
        <w:rPr>
          <w:rFonts w:eastAsia="Times New Roman" w:cstheme="minorHAnsi"/>
          <w:color w:val="000000"/>
          <w:sz w:val="24"/>
          <w:szCs w:val="24"/>
        </w:rPr>
        <w:br/>
        <w:t>który został wybrany przez Zamawiającego i wskazany w podpisanej umowie na</w:t>
      </w:r>
      <w:r w:rsidRPr="00520052">
        <w:rPr>
          <w:rFonts w:eastAsia="Times New Roman" w:cstheme="minorHAnsi"/>
          <w:color w:val="000000"/>
          <w:sz w:val="24"/>
          <w:szCs w:val="24"/>
        </w:rPr>
        <w:br/>
        <w:t>roboty.</w:t>
      </w:r>
    </w:p>
    <w:p w14:paraId="4AA90AC9" w14:textId="17F231B8" w:rsidR="00526F01" w:rsidRPr="00520052" w:rsidRDefault="00387BA9" w:rsidP="00990EA3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64" w:lineRule="auto"/>
        <w:ind w:right="5"/>
        <w:jc w:val="both"/>
        <w:rPr>
          <w:rFonts w:eastAsia="Times New Roman" w:cstheme="minorHAnsi"/>
          <w:color w:val="000000"/>
          <w:spacing w:val="-2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Dokonania w uzgodnieniu z Zamawiającym, wszelkich innych czynności, nie wymienionych w niniejszej umowie, jakie okażą się niezbędne dla prawidłowego przebiegu realizacji </w:t>
      </w:r>
      <w:r w:rsidR="00526F01" w:rsidRPr="00520052">
        <w:rPr>
          <w:rFonts w:eastAsia="Times New Roman" w:cstheme="minorHAnsi"/>
          <w:color w:val="000000"/>
          <w:sz w:val="24"/>
          <w:szCs w:val="24"/>
        </w:rPr>
        <w:t>t</w:t>
      </w:r>
      <w:r w:rsidR="00526F01">
        <w:rPr>
          <w:rFonts w:eastAsia="Times New Roman" w:cstheme="minorHAnsi"/>
          <w:color w:val="000000"/>
          <w:sz w:val="24"/>
          <w:szCs w:val="24"/>
        </w:rPr>
        <w:t>ego</w:t>
      </w:r>
      <w:r w:rsidR="00526F01" w:rsidRPr="00520052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20052">
        <w:rPr>
          <w:rFonts w:eastAsia="Times New Roman" w:cstheme="minorHAnsi"/>
          <w:color w:val="000000"/>
          <w:sz w:val="24"/>
          <w:szCs w:val="24"/>
        </w:rPr>
        <w:t>Projektu oraz zabezpieczenia interesu Zamawiającego.</w:t>
      </w:r>
    </w:p>
    <w:p w14:paraId="075717EB" w14:textId="416A26CD" w:rsidR="00526F01" w:rsidRPr="00CE5CA6" w:rsidRDefault="00387BA9" w:rsidP="00990EA3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64" w:lineRule="auto"/>
        <w:ind w:right="5"/>
        <w:jc w:val="both"/>
        <w:rPr>
          <w:rFonts w:eastAsia="Times New Roman" w:cstheme="minorHAnsi"/>
          <w:color w:val="000000"/>
          <w:spacing w:val="-2"/>
          <w:sz w:val="24"/>
          <w:szCs w:val="24"/>
        </w:rPr>
      </w:pPr>
      <w:r w:rsidRPr="00526F01">
        <w:rPr>
          <w:rFonts w:eastAsia="Times New Roman" w:cstheme="minorHAnsi"/>
          <w:color w:val="000000"/>
          <w:spacing w:val="-1"/>
          <w:sz w:val="24"/>
          <w:szCs w:val="24"/>
        </w:rPr>
        <w:t>Zachowania w poufności informacji objętych tajemnicą handlową lub zawodową.</w:t>
      </w:r>
    </w:p>
    <w:p w14:paraId="1CF6D469" w14:textId="57C868A7" w:rsidR="00526F01" w:rsidRPr="00526F01" w:rsidRDefault="00387BA9" w:rsidP="00CE5CA6">
      <w:pPr>
        <w:widowControl w:val="0"/>
        <w:shd w:val="clear" w:color="auto" w:fill="FFFFFF"/>
        <w:autoSpaceDE w:val="0"/>
        <w:autoSpaceDN w:val="0"/>
        <w:adjustRightInd w:val="0"/>
        <w:spacing w:after="0" w:line="264" w:lineRule="auto"/>
        <w:ind w:left="720"/>
        <w:jc w:val="both"/>
        <w:rPr>
          <w:rFonts w:eastAsia="Times New Roman" w:cstheme="minorHAnsi"/>
          <w:color w:val="000000"/>
          <w:spacing w:val="-2"/>
          <w:sz w:val="24"/>
          <w:szCs w:val="24"/>
        </w:rPr>
      </w:pPr>
      <w:r w:rsidRPr="00526F01">
        <w:rPr>
          <w:rFonts w:eastAsia="Times New Roman" w:cstheme="minorHAnsi"/>
          <w:color w:val="000000"/>
          <w:sz w:val="24"/>
          <w:szCs w:val="24"/>
        </w:rPr>
        <w:t>Przygotowanie wniosku o płatność końcową</w:t>
      </w:r>
      <w:r w:rsidR="000D2CBF">
        <w:rPr>
          <w:rFonts w:eastAsia="Times New Roman" w:cstheme="minorHAnsi"/>
          <w:color w:val="000000"/>
          <w:sz w:val="24"/>
          <w:szCs w:val="24"/>
        </w:rPr>
        <w:t xml:space="preserve">. </w:t>
      </w:r>
      <w:r w:rsidRPr="00526F01">
        <w:rPr>
          <w:rFonts w:eastAsia="Times New Roman" w:cstheme="minorHAnsi"/>
          <w:color w:val="000000"/>
          <w:sz w:val="24"/>
          <w:szCs w:val="24"/>
        </w:rPr>
        <w:t>W porozumieniu z Zamawiającym dokonanie klasyfikacji powstałego w wyniku wykonanych robót (inwestycji) majątku trwałego, klasyfikując go zgodnie z obowiązującą klasyfikacją rodzajową środków trwałych według obowiązujących przepisów o amortyzacji i potrzeb sprawozdawczości.</w:t>
      </w:r>
    </w:p>
    <w:p w14:paraId="0FA82256" w14:textId="77777777" w:rsidR="00DB2EEC" w:rsidRDefault="00387BA9" w:rsidP="00DB2EEC">
      <w:pPr>
        <w:numPr>
          <w:ilvl w:val="0"/>
          <w:numId w:val="1"/>
        </w:numPr>
        <w:tabs>
          <w:tab w:val="num" w:pos="426"/>
          <w:tab w:val="left" w:pos="993"/>
          <w:tab w:val="num" w:pos="1866"/>
        </w:tabs>
        <w:suppressAutoHyphens/>
        <w:autoSpaceDE w:val="0"/>
        <w:spacing w:after="0" w:line="264" w:lineRule="auto"/>
        <w:ind w:left="480" w:hanging="480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990EA3">
        <w:rPr>
          <w:rFonts w:eastAsia="Times New Roman" w:cstheme="minorHAnsi"/>
          <w:b/>
          <w:bCs/>
          <w:sz w:val="24"/>
          <w:szCs w:val="24"/>
          <w:u w:val="single"/>
        </w:rPr>
        <w:t xml:space="preserve">Sporządzenie raportu końcowego </w:t>
      </w:r>
    </w:p>
    <w:p w14:paraId="536FE396" w14:textId="7C4D3324" w:rsidR="00DB2EEC" w:rsidRPr="00990EA3" w:rsidRDefault="00DB2EEC" w:rsidP="00DB2EEC">
      <w:pPr>
        <w:tabs>
          <w:tab w:val="left" w:pos="993"/>
        </w:tabs>
        <w:suppressAutoHyphens/>
        <w:autoSpaceDE w:val="0"/>
        <w:spacing w:after="0" w:line="264" w:lineRule="auto"/>
        <w:ind w:left="480"/>
        <w:jc w:val="both"/>
        <w:rPr>
          <w:rFonts w:cstheme="minorHAnsi"/>
          <w:sz w:val="24"/>
          <w:szCs w:val="24"/>
        </w:rPr>
      </w:pPr>
      <w:r w:rsidRPr="00990EA3">
        <w:rPr>
          <w:rFonts w:cstheme="minorHAnsi"/>
          <w:sz w:val="24"/>
          <w:szCs w:val="24"/>
        </w:rPr>
        <w:t>zawierającego:</w:t>
      </w:r>
    </w:p>
    <w:p w14:paraId="6C839BAE" w14:textId="13972E9F" w:rsidR="002F5984" w:rsidRDefault="002F5984" w:rsidP="002F5984">
      <w:pPr>
        <w:pStyle w:val="Akapitzlist"/>
        <w:rPr>
          <w:rFonts w:cstheme="minorHAnsi"/>
          <w:color w:val="000000"/>
          <w:spacing w:val="-8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1. </w:t>
      </w:r>
      <w:r w:rsidR="00387BA9" w:rsidRPr="00990EA3">
        <w:rPr>
          <w:rFonts w:cstheme="minorHAnsi"/>
          <w:sz w:val="24"/>
          <w:szCs w:val="24"/>
        </w:rPr>
        <w:t>rzeczowe</w:t>
      </w:r>
      <w:r w:rsidR="00387BA9" w:rsidRPr="00990EA3">
        <w:rPr>
          <w:rFonts w:cstheme="minorHAnsi"/>
          <w:color w:val="000000"/>
          <w:sz w:val="24"/>
          <w:szCs w:val="24"/>
        </w:rPr>
        <w:t xml:space="preserve"> i finansowe rozliczenie</w:t>
      </w:r>
      <w:r w:rsidR="003204A8" w:rsidRPr="00990EA3">
        <w:rPr>
          <w:rFonts w:cstheme="minorHAnsi"/>
          <w:color w:val="000000"/>
          <w:spacing w:val="-17"/>
          <w:sz w:val="24"/>
          <w:szCs w:val="24"/>
        </w:rPr>
        <w:t xml:space="preserve"> </w:t>
      </w:r>
      <w:r w:rsidR="00387BA9" w:rsidRPr="00990EA3">
        <w:rPr>
          <w:rFonts w:cstheme="minorHAnsi"/>
          <w:color w:val="000000"/>
          <w:spacing w:val="-17"/>
          <w:sz w:val="24"/>
          <w:szCs w:val="24"/>
        </w:rPr>
        <w:t xml:space="preserve">projektu uzyskane efekty techniczne i technologiczne, wykaz kosztów </w:t>
      </w:r>
      <w:r w:rsidR="00387BA9" w:rsidRPr="00990EA3">
        <w:rPr>
          <w:rFonts w:cstheme="minorHAnsi"/>
          <w:color w:val="000000"/>
          <w:sz w:val="24"/>
          <w:szCs w:val="24"/>
        </w:rPr>
        <w:t xml:space="preserve">kwalifikowanych i niekwalifikowanych, ocenę zgodności wykonanych działań z </w:t>
      </w:r>
      <w:r w:rsidR="00387BA9" w:rsidRPr="00990EA3">
        <w:rPr>
          <w:rFonts w:cstheme="minorHAnsi"/>
          <w:color w:val="000000"/>
          <w:spacing w:val="-7"/>
          <w:sz w:val="24"/>
          <w:szCs w:val="24"/>
        </w:rPr>
        <w:t xml:space="preserve">zobowiązaniami wynikającymi z </w:t>
      </w:r>
      <w:r w:rsidR="00491D86" w:rsidRPr="00990EA3">
        <w:rPr>
          <w:rFonts w:cstheme="minorHAnsi"/>
          <w:color w:val="000000"/>
          <w:spacing w:val="-8"/>
          <w:sz w:val="24"/>
          <w:szCs w:val="24"/>
        </w:rPr>
        <w:t>Umowy</w:t>
      </w:r>
      <w:r w:rsidR="00387BA9" w:rsidRPr="00990EA3">
        <w:rPr>
          <w:rFonts w:cstheme="minorHAnsi"/>
          <w:color w:val="000000"/>
          <w:spacing w:val="-8"/>
          <w:sz w:val="24"/>
          <w:szCs w:val="24"/>
        </w:rPr>
        <w:t xml:space="preserve"> o dofinansowaniu.</w:t>
      </w:r>
    </w:p>
    <w:p w14:paraId="02C33EC8" w14:textId="29E44495" w:rsidR="002F5984" w:rsidRDefault="002F5984" w:rsidP="00DB2EEC">
      <w:pPr>
        <w:tabs>
          <w:tab w:val="left" w:pos="993"/>
        </w:tabs>
        <w:suppressAutoHyphens/>
        <w:autoSpaceDE w:val="0"/>
        <w:spacing w:after="0" w:line="264" w:lineRule="auto"/>
        <w:ind w:left="48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 w:rsidR="00DB2EEC" w:rsidRPr="00990EA3">
        <w:rPr>
          <w:rFonts w:ascii="Times New Roman" w:eastAsia="Times New Roman" w:hAnsi="Times New Roman" w:cstheme="minorHAnsi"/>
          <w:sz w:val="24"/>
          <w:szCs w:val="24"/>
        </w:rPr>
        <w:t xml:space="preserve">Pełna dokumentacja odbiorowa wykonanych prac wykonawcy instalacji </w:t>
      </w:r>
      <w:r w:rsidR="000C4C7F" w:rsidRPr="000C4C7F">
        <w:rPr>
          <w:rFonts w:cstheme="minorHAnsi"/>
          <w:sz w:val="24"/>
          <w:szCs w:val="24"/>
        </w:rPr>
        <w:t>fotowoltaicznej</w:t>
      </w:r>
      <w:r w:rsidR="00DB2EEC" w:rsidRPr="00990EA3">
        <w:rPr>
          <w:rFonts w:ascii="Times New Roman" w:eastAsia="Times New Roman" w:hAnsi="Times New Roman" w:cstheme="minorHAnsi"/>
          <w:sz w:val="24"/>
          <w:szCs w:val="24"/>
        </w:rPr>
        <w:t>.</w:t>
      </w:r>
    </w:p>
    <w:p w14:paraId="2AAE42D8" w14:textId="352D2130" w:rsidR="003204A8" w:rsidRDefault="002F5984" w:rsidP="00990EA3">
      <w:pPr>
        <w:tabs>
          <w:tab w:val="left" w:pos="993"/>
        </w:tabs>
        <w:suppressAutoHyphens/>
        <w:autoSpaceDE w:val="0"/>
        <w:spacing w:after="0" w:line="264" w:lineRule="auto"/>
        <w:ind w:left="480"/>
        <w:jc w:val="both"/>
        <w:rPr>
          <w:rFonts w:eastAsia="Times New Roman" w:cstheme="minorHAnsi"/>
          <w:color w:val="000000"/>
          <w:sz w:val="24"/>
          <w:szCs w:val="24"/>
        </w:rPr>
      </w:pPr>
      <w:bookmarkStart w:id="7" w:name="_Hlk104894348"/>
      <w:r>
        <w:rPr>
          <w:rFonts w:eastAsia="Times New Roman" w:cstheme="minorHAnsi"/>
          <w:color w:val="000000"/>
          <w:sz w:val="24"/>
          <w:szCs w:val="24"/>
        </w:rPr>
        <w:t xml:space="preserve">3. </w:t>
      </w:r>
      <w:r w:rsidR="00387BA9" w:rsidRPr="00520052">
        <w:rPr>
          <w:rFonts w:eastAsia="Times New Roman" w:cstheme="minorHAnsi"/>
          <w:color w:val="000000"/>
          <w:sz w:val="24"/>
          <w:szCs w:val="24"/>
        </w:rPr>
        <w:t xml:space="preserve">Raport końcowy sporządzony zostanie w ciągu </w:t>
      </w:r>
      <w:del w:id="8" w:author="Alicja Włodarczyk" w:date="2022-05-31T12:56:00Z">
        <w:r w:rsidR="00387BA9" w:rsidRPr="00520052" w:rsidDel="00601621">
          <w:rPr>
            <w:rFonts w:eastAsia="Times New Roman" w:cstheme="minorHAnsi"/>
            <w:color w:val="000000"/>
            <w:sz w:val="24"/>
            <w:szCs w:val="24"/>
          </w:rPr>
          <w:delText xml:space="preserve">30 </w:delText>
        </w:r>
      </w:del>
      <w:ins w:id="9" w:author="Alicja Włodarczyk" w:date="2022-05-31T12:56:00Z">
        <w:r w:rsidR="00601621">
          <w:rPr>
            <w:rFonts w:eastAsia="Times New Roman" w:cstheme="minorHAnsi"/>
            <w:color w:val="000000"/>
            <w:sz w:val="24"/>
            <w:szCs w:val="24"/>
          </w:rPr>
          <w:t>15</w:t>
        </w:r>
        <w:r w:rsidR="00601621" w:rsidRPr="00520052">
          <w:rPr>
            <w:rFonts w:eastAsia="Times New Roman" w:cstheme="minorHAnsi"/>
            <w:color w:val="000000"/>
            <w:sz w:val="24"/>
            <w:szCs w:val="24"/>
          </w:rPr>
          <w:t xml:space="preserve"> </w:t>
        </w:r>
      </w:ins>
      <w:r w:rsidR="00387BA9" w:rsidRPr="00520052">
        <w:rPr>
          <w:rFonts w:eastAsia="Times New Roman" w:cstheme="minorHAnsi"/>
          <w:color w:val="000000"/>
          <w:sz w:val="24"/>
          <w:szCs w:val="24"/>
        </w:rPr>
        <w:t>dni po podpisaniu protokołu odbioru końcowego robót</w:t>
      </w:r>
    </w:p>
    <w:bookmarkEnd w:id="7"/>
    <w:p w14:paraId="50F16249" w14:textId="53B6340D" w:rsidR="003204A8" w:rsidRDefault="00387BA9" w:rsidP="00990EA3">
      <w:pPr>
        <w:numPr>
          <w:ilvl w:val="0"/>
          <w:numId w:val="1"/>
        </w:numPr>
        <w:tabs>
          <w:tab w:val="num" w:pos="426"/>
          <w:tab w:val="left" w:pos="993"/>
          <w:tab w:val="num" w:pos="1866"/>
        </w:tabs>
        <w:suppressAutoHyphens/>
        <w:autoSpaceDE w:val="0"/>
        <w:spacing w:after="0" w:line="264" w:lineRule="auto"/>
        <w:ind w:left="480" w:hanging="480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990EA3">
        <w:rPr>
          <w:rFonts w:eastAsia="Times New Roman" w:cstheme="minorHAnsi"/>
          <w:b/>
          <w:bCs/>
          <w:sz w:val="24"/>
          <w:szCs w:val="24"/>
          <w:u w:val="single"/>
        </w:rPr>
        <w:t xml:space="preserve">Sporządzenie pozostałej dokumentacji niezbędnej do zakończenia rzeczowego i finansowego </w:t>
      </w:r>
      <w:proofErr w:type="gramStart"/>
      <w:r w:rsidRPr="00990EA3">
        <w:rPr>
          <w:rFonts w:eastAsia="Times New Roman" w:cstheme="minorHAnsi"/>
          <w:b/>
          <w:bCs/>
          <w:sz w:val="24"/>
          <w:szCs w:val="24"/>
          <w:u w:val="single"/>
        </w:rPr>
        <w:t xml:space="preserve">projektu </w:t>
      </w:r>
      <w:r w:rsidR="003204A8">
        <w:rPr>
          <w:rFonts w:eastAsia="Times New Roman" w:cstheme="minorHAnsi"/>
          <w:b/>
          <w:bCs/>
          <w:sz w:val="24"/>
          <w:szCs w:val="24"/>
          <w:u w:val="single"/>
        </w:rPr>
        <w:t xml:space="preserve"> w</w:t>
      </w:r>
      <w:proofErr w:type="gramEnd"/>
      <w:r w:rsidR="003204A8">
        <w:rPr>
          <w:rFonts w:eastAsia="Times New Roman" w:cstheme="minorHAnsi"/>
          <w:b/>
          <w:bCs/>
          <w:sz w:val="24"/>
          <w:szCs w:val="24"/>
          <w:u w:val="single"/>
        </w:rPr>
        <w:t xml:space="preserve"> tym:</w:t>
      </w:r>
    </w:p>
    <w:p w14:paraId="3DFFCCDC" w14:textId="30004AA9" w:rsidR="003204A8" w:rsidRDefault="00387BA9" w:rsidP="003204A8">
      <w:pPr>
        <w:shd w:val="clear" w:color="auto" w:fill="FFFFFF"/>
        <w:spacing w:after="0" w:line="264" w:lineRule="auto"/>
        <w:ind w:left="710" w:right="10"/>
        <w:jc w:val="both"/>
        <w:rPr>
          <w:rFonts w:eastAsia="Times New Roman" w:cstheme="minorHAnsi"/>
          <w:color w:val="000000"/>
          <w:sz w:val="24"/>
          <w:szCs w:val="24"/>
        </w:rPr>
      </w:pPr>
      <w:bookmarkStart w:id="10" w:name="_Hlk104889680"/>
      <w:r w:rsidRPr="00520052">
        <w:rPr>
          <w:rFonts w:eastAsia="Times New Roman" w:cstheme="minorHAnsi"/>
          <w:color w:val="000000"/>
          <w:sz w:val="24"/>
          <w:szCs w:val="24"/>
        </w:rPr>
        <w:t>wniosk</w:t>
      </w:r>
      <w:r w:rsidR="00DB2EEC">
        <w:rPr>
          <w:rFonts w:eastAsia="Times New Roman" w:cstheme="minorHAnsi"/>
          <w:color w:val="000000"/>
          <w:sz w:val="24"/>
          <w:szCs w:val="24"/>
        </w:rPr>
        <w:t>u</w:t>
      </w:r>
      <w:r w:rsidRPr="00520052">
        <w:rPr>
          <w:rFonts w:eastAsia="Times New Roman" w:cstheme="minorHAnsi"/>
          <w:color w:val="000000"/>
          <w:sz w:val="24"/>
          <w:szCs w:val="24"/>
        </w:rPr>
        <w:t xml:space="preserve"> o płatność końcową, </w:t>
      </w:r>
    </w:p>
    <w:p w14:paraId="3A9743DE" w14:textId="77777777" w:rsidR="003204A8" w:rsidRDefault="00387BA9" w:rsidP="003204A8">
      <w:pPr>
        <w:shd w:val="clear" w:color="auto" w:fill="FFFFFF"/>
        <w:spacing w:after="0" w:line="264" w:lineRule="auto"/>
        <w:ind w:left="710" w:right="10"/>
        <w:jc w:val="both"/>
        <w:rPr>
          <w:rFonts w:eastAsia="Times New Roman" w:cstheme="minorHAnsi"/>
          <w:color w:val="000000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 xml:space="preserve">wskaźniki projektu, </w:t>
      </w:r>
    </w:p>
    <w:p w14:paraId="41B96D44" w14:textId="163D0F50" w:rsidR="00387BA9" w:rsidRPr="00520052" w:rsidRDefault="00387BA9" w:rsidP="00990EA3">
      <w:pPr>
        <w:shd w:val="clear" w:color="auto" w:fill="FFFFFF"/>
        <w:spacing w:after="0" w:line="264" w:lineRule="auto"/>
        <w:ind w:left="710" w:right="10"/>
        <w:jc w:val="both"/>
        <w:rPr>
          <w:rFonts w:eastAsia="Times New Roman" w:cstheme="minorHAnsi"/>
          <w:color w:val="000000"/>
          <w:sz w:val="24"/>
          <w:szCs w:val="24"/>
        </w:rPr>
      </w:pPr>
      <w:r w:rsidRPr="00520052">
        <w:rPr>
          <w:rFonts w:eastAsia="Times New Roman" w:cstheme="minorHAnsi"/>
          <w:color w:val="000000"/>
          <w:sz w:val="24"/>
          <w:szCs w:val="24"/>
        </w:rPr>
        <w:t>rozliczenia finansowe</w:t>
      </w:r>
      <w:r w:rsidR="003204A8">
        <w:rPr>
          <w:rFonts w:eastAsia="Times New Roman" w:cstheme="minorHAnsi"/>
          <w:color w:val="000000"/>
          <w:sz w:val="24"/>
          <w:szCs w:val="24"/>
        </w:rPr>
        <w:t xml:space="preserve"> projektu z uczestnikami projektu</w:t>
      </w:r>
    </w:p>
    <w:bookmarkEnd w:id="10"/>
    <w:p w14:paraId="2FB8AC6E" w14:textId="77777777" w:rsidR="00387BA9" w:rsidRPr="00520052" w:rsidRDefault="00387BA9" w:rsidP="00520052">
      <w:pPr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</w:p>
    <w:p w14:paraId="5ABBC4EA" w14:textId="77777777" w:rsidR="00387BA9" w:rsidRPr="00520052" w:rsidRDefault="00387BA9" w:rsidP="00520052">
      <w:pPr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520052">
        <w:rPr>
          <w:rFonts w:eastAsia="Times New Roman" w:cstheme="minorHAnsi"/>
          <w:b/>
          <w:bCs/>
          <w:sz w:val="24"/>
          <w:szCs w:val="24"/>
          <w:u w:val="single"/>
        </w:rPr>
        <w:t>Okres gwarancyjny:</w:t>
      </w:r>
    </w:p>
    <w:p w14:paraId="707E18E3" w14:textId="77777777" w:rsidR="00387BA9" w:rsidRPr="00520052" w:rsidRDefault="00387BA9" w:rsidP="00520052">
      <w:pPr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</w:p>
    <w:p w14:paraId="308DB6C0" w14:textId="37526AF8" w:rsidR="00387BA9" w:rsidRPr="00520052" w:rsidRDefault="00387BA9" w:rsidP="00520052">
      <w:pPr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>Po zakończeniu realizacji zamówienia, Inżynier Kontraktu zobowiązany będzie do uczestnictwa, na wezwanie Zamawiającego, w przeglądach gwarancyjnych zrealizowanej inwestycji oraz do przygotowania ewentualnych wyjaśnień lub sprawdzeń powstałych na skutek kontroli w ramach otrzymanego dofinansowania z RPO W</w:t>
      </w:r>
      <w:r w:rsidR="00491D86" w:rsidRPr="00520052">
        <w:rPr>
          <w:rFonts w:eastAsia="Times New Roman" w:cstheme="minorHAnsi"/>
          <w:sz w:val="24"/>
          <w:szCs w:val="24"/>
        </w:rPr>
        <w:t>Ł</w:t>
      </w:r>
      <w:r w:rsidRPr="00520052">
        <w:rPr>
          <w:rFonts w:eastAsia="Times New Roman" w:cstheme="minorHAnsi"/>
          <w:sz w:val="24"/>
          <w:szCs w:val="24"/>
        </w:rPr>
        <w:t>.</w:t>
      </w:r>
    </w:p>
    <w:p w14:paraId="47A8A802" w14:textId="77777777" w:rsidR="00387BA9" w:rsidRPr="00520052" w:rsidRDefault="00387BA9" w:rsidP="00520052">
      <w:pPr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>Okres gwarancji wynosić będzie od 36 – 60 miesięcy (w zależności od zapisów kontraktu) od dnia podpisania protokołu odbioru końcowego wykonania robót budowlanych.</w:t>
      </w:r>
    </w:p>
    <w:p w14:paraId="2C4240C6" w14:textId="1EB23A90" w:rsidR="00387BA9" w:rsidRPr="00520052" w:rsidRDefault="00387BA9" w:rsidP="00520052">
      <w:pPr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520052">
        <w:rPr>
          <w:rFonts w:eastAsia="Times New Roman" w:cstheme="minorHAnsi"/>
          <w:sz w:val="24"/>
          <w:szCs w:val="24"/>
        </w:rPr>
        <w:t>Do obowiązków Inżyniera Kontraktu należeć będzie nadzór nad usunięciem, przez Wykonawcę robót budowlanych</w:t>
      </w:r>
      <w:r w:rsidR="006D6D3D" w:rsidRPr="00520052">
        <w:rPr>
          <w:rFonts w:eastAsia="Times New Roman" w:cstheme="minorHAnsi"/>
          <w:sz w:val="24"/>
          <w:szCs w:val="24"/>
        </w:rPr>
        <w:t>/dostaw</w:t>
      </w:r>
      <w:r w:rsidRPr="00520052">
        <w:rPr>
          <w:rFonts w:eastAsia="Times New Roman" w:cstheme="minorHAnsi"/>
          <w:sz w:val="24"/>
          <w:szCs w:val="24"/>
        </w:rPr>
        <w:t>, usterek stwierdzonych w trakcie końcowego odbioru i w trakcie okresu gwarancyjnego oraz protokolarne potwierdzenie ich usunięcia.</w:t>
      </w:r>
    </w:p>
    <w:p w14:paraId="04BBC2ED" w14:textId="77777777" w:rsidR="00387BA9" w:rsidRPr="00520052" w:rsidRDefault="00387BA9" w:rsidP="00520052">
      <w:pPr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</w:p>
    <w:p w14:paraId="3231AD27" w14:textId="77777777" w:rsidR="00387BA9" w:rsidRPr="00520052" w:rsidRDefault="00387BA9" w:rsidP="00520052">
      <w:pPr>
        <w:autoSpaceDE w:val="0"/>
        <w:autoSpaceDN w:val="0"/>
        <w:adjustRightInd w:val="0"/>
        <w:spacing w:after="0" w:line="264" w:lineRule="auto"/>
        <w:ind w:left="720"/>
        <w:jc w:val="both"/>
        <w:rPr>
          <w:rFonts w:eastAsia="Times New Roman" w:cstheme="minorHAnsi"/>
          <w:sz w:val="24"/>
          <w:szCs w:val="24"/>
        </w:rPr>
      </w:pPr>
    </w:p>
    <w:p w14:paraId="36CC8DB5" w14:textId="77777777" w:rsidR="00387BA9" w:rsidRPr="00520052" w:rsidRDefault="00387BA9" w:rsidP="00520052">
      <w:pPr>
        <w:autoSpaceDE w:val="0"/>
        <w:autoSpaceDN w:val="0"/>
        <w:adjustRightInd w:val="0"/>
        <w:spacing w:after="0" w:line="264" w:lineRule="auto"/>
        <w:ind w:left="720"/>
        <w:jc w:val="both"/>
        <w:rPr>
          <w:rFonts w:eastAsia="Times New Roman" w:cstheme="minorHAnsi"/>
          <w:sz w:val="24"/>
          <w:szCs w:val="24"/>
        </w:rPr>
      </w:pPr>
    </w:p>
    <w:p w14:paraId="3A4F9877" w14:textId="77777777" w:rsidR="007A6E6F" w:rsidRPr="00520052" w:rsidRDefault="007A6E6F" w:rsidP="00520052">
      <w:pPr>
        <w:spacing w:after="0" w:line="264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</w:p>
    <w:p w14:paraId="01786F1B" w14:textId="1A98E63F" w:rsidR="00523D4F" w:rsidRPr="00520052" w:rsidRDefault="00523D4F" w:rsidP="00520052">
      <w:pPr>
        <w:spacing w:after="0" w:line="264" w:lineRule="auto"/>
        <w:jc w:val="both"/>
        <w:rPr>
          <w:rFonts w:cstheme="minorHAnsi"/>
          <w:sz w:val="24"/>
          <w:szCs w:val="24"/>
        </w:rPr>
      </w:pPr>
    </w:p>
    <w:sectPr w:rsidR="00523D4F" w:rsidRPr="00520052" w:rsidSect="00B941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 w:code="9"/>
      <w:pgMar w:top="851" w:right="1134" w:bottom="851" w:left="1418" w:header="709" w:footer="442" w:gutter="0"/>
      <w:pgNumType w:fmt="numberInDash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198A0" w14:textId="77777777" w:rsidR="006B3CE0" w:rsidRDefault="006B3CE0" w:rsidP="00AA30C0">
      <w:pPr>
        <w:spacing w:after="0" w:line="240" w:lineRule="auto"/>
      </w:pPr>
      <w:r>
        <w:separator/>
      </w:r>
    </w:p>
  </w:endnote>
  <w:endnote w:type="continuationSeparator" w:id="0">
    <w:p w14:paraId="4C06F38E" w14:textId="77777777" w:rsidR="006B3CE0" w:rsidRDefault="006B3CE0" w:rsidP="00AA3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FF8DE" w14:textId="77777777" w:rsidR="002B6127" w:rsidRDefault="00C34CF4" w:rsidP="006552B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7B2853" w14:textId="77777777" w:rsidR="002B6127" w:rsidRDefault="006B3CE0" w:rsidP="00F132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370AF" w14:textId="77777777" w:rsidR="002B6127" w:rsidRDefault="00C34CF4" w:rsidP="006552B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- 1 -</w:t>
    </w:r>
    <w:r>
      <w:rPr>
        <w:rStyle w:val="Numerstrony"/>
      </w:rPr>
      <w:fldChar w:fldCharType="end"/>
    </w:r>
  </w:p>
  <w:p w14:paraId="0AD6BDB9" w14:textId="77777777" w:rsidR="002B6127" w:rsidRDefault="006B3CE0" w:rsidP="00F1325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9F723" w14:textId="77777777" w:rsidR="00105A67" w:rsidRDefault="00105A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47B7B" w14:textId="77777777" w:rsidR="006B3CE0" w:rsidRDefault="006B3CE0" w:rsidP="00AA30C0">
      <w:pPr>
        <w:spacing w:after="0" w:line="240" w:lineRule="auto"/>
      </w:pPr>
      <w:r>
        <w:separator/>
      </w:r>
    </w:p>
  </w:footnote>
  <w:footnote w:type="continuationSeparator" w:id="0">
    <w:p w14:paraId="297C8FA7" w14:textId="77777777" w:rsidR="006B3CE0" w:rsidRDefault="006B3CE0" w:rsidP="00AA3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0A817" w14:textId="77777777" w:rsidR="00105A67" w:rsidRDefault="00105A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E68BB" w14:textId="77777777" w:rsidR="00105A67" w:rsidRPr="00105A67" w:rsidRDefault="00105A67" w:rsidP="00105A67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</w:rPr>
    </w:pPr>
    <w:r w:rsidRPr="00105A67">
      <w:rPr>
        <w:rFonts w:ascii="Times New Roman" w:eastAsia="Times New Roman" w:hAnsi="Times New Roman" w:cs="Times New Roman"/>
        <w:noProof/>
        <w:sz w:val="20"/>
        <w:szCs w:val="20"/>
      </w:rPr>
      <w:drawing>
        <wp:inline distT="0" distB="0" distL="0" distR="0" wp14:anchorId="635CE002" wp14:editId="7D0A9732">
          <wp:extent cx="5753100" cy="685800"/>
          <wp:effectExtent l="0" t="0" r="0" b="0"/>
          <wp:docPr id="1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C49A35" w14:textId="77777777" w:rsidR="00105A67" w:rsidRPr="00105A67" w:rsidRDefault="00105A67" w:rsidP="00105A67">
    <w:pPr>
      <w:keepNext/>
      <w:pBdr>
        <w:top w:val="single" w:sz="4" w:space="1" w:color="auto"/>
      </w:pBdr>
      <w:spacing w:after="0" w:line="240" w:lineRule="auto"/>
      <w:ind w:right="-12"/>
      <w:jc w:val="center"/>
      <w:outlineLvl w:val="0"/>
      <w:rPr>
        <w:rFonts w:ascii="Verdana" w:eastAsia="Times New Roman" w:hAnsi="Verdana" w:cs="Times New Roman"/>
        <w:b/>
        <w:i/>
        <w:sz w:val="14"/>
        <w:szCs w:val="14"/>
      </w:rPr>
    </w:pPr>
    <w:bookmarkStart w:id="11" w:name="_Hlk102732999"/>
    <w:r w:rsidRPr="00105A67">
      <w:rPr>
        <w:rFonts w:ascii="Verdana" w:eastAsia="Times New Roman" w:hAnsi="Verdana" w:cs="Times New Roman"/>
        <w:i/>
        <w:sz w:val="14"/>
        <w:szCs w:val="14"/>
      </w:rPr>
      <w:t xml:space="preserve">Pełnienie funkcji Inżyniera Kontraktu dla zadania: </w:t>
    </w:r>
    <w:bookmarkStart w:id="12" w:name="_Hlk103255531"/>
    <w:r w:rsidRPr="00105A67">
      <w:rPr>
        <w:rFonts w:ascii="Verdana" w:eastAsia="Times New Roman" w:hAnsi="Verdana" w:cs="Times New Roman"/>
        <w:i/>
        <w:sz w:val="14"/>
        <w:szCs w:val="14"/>
      </w:rPr>
      <w:t>„Odnawialne źródła energii w Gminie Dmosin</w:t>
    </w:r>
    <w:r w:rsidRPr="00105A67">
      <w:rPr>
        <w:rFonts w:ascii="Verdana" w:eastAsia="Times New Roman" w:hAnsi="Verdana" w:cs="Times New Roman"/>
        <w:b/>
        <w:sz w:val="14"/>
        <w:szCs w:val="14"/>
      </w:rPr>
      <w:t>”</w:t>
    </w:r>
    <w:bookmarkEnd w:id="11"/>
    <w:bookmarkEnd w:id="12"/>
  </w:p>
  <w:p w14:paraId="61276959" w14:textId="77777777" w:rsidR="002B6127" w:rsidRDefault="006B3CE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C26D5" w14:textId="77777777" w:rsidR="00105A67" w:rsidRDefault="00105A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F250E"/>
    <w:multiLevelType w:val="hybridMultilevel"/>
    <w:tmpl w:val="874602C6"/>
    <w:lvl w:ilvl="0" w:tplc="883867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55705"/>
    <w:multiLevelType w:val="hybridMultilevel"/>
    <w:tmpl w:val="9EC69D18"/>
    <w:lvl w:ilvl="0" w:tplc="159A0F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trike w:val="0"/>
        <w:sz w:val="24"/>
        <w:szCs w:val="24"/>
      </w:rPr>
    </w:lvl>
    <w:lvl w:ilvl="1" w:tplc="FFFFFFFF">
      <w:start w:val="2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  <w:i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5" w:tplc="FFFFFFFF">
      <w:start w:val="1"/>
      <w:numFmt w:val="decimal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FFFFFFFF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  <w:rPr>
        <w:rFonts w:hint="default"/>
        <w:b w:val="0"/>
        <w:i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397827"/>
    <w:multiLevelType w:val="multilevel"/>
    <w:tmpl w:val="435C9F5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1A2544E3"/>
    <w:multiLevelType w:val="hybridMultilevel"/>
    <w:tmpl w:val="DC986D5A"/>
    <w:lvl w:ilvl="0" w:tplc="F32C8A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1F97894"/>
    <w:multiLevelType w:val="hybridMultilevel"/>
    <w:tmpl w:val="4E3A7348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28EB7ACB"/>
    <w:multiLevelType w:val="hybridMultilevel"/>
    <w:tmpl w:val="4E3A7348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2C9E7455"/>
    <w:multiLevelType w:val="singleLevel"/>
    <w:tmpl w:val="A1BE7C9A"/>
    <w:lvl w:ilvl="0">
      <w:start w:val="2"/>
      <w:numFmt w:val="lowerLetter"/>
      <w:lvlText w:val="%1)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7" w15:restartNumberingAfterBreak="0">
    <w:nsid w:val="2ED67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1844F23"/>
    <w:multiLevelType w:val="hybridMultilevel"/>
    <w:tmpl w:val="B39E2808"/>
    <w:name w:val="WW8Num222"/>
    <w:lvl w:ilvl="0" w:tplc="EE5856BA">
      <w:start w:val="1"/>
      <w:numFmt w:val="lowerLetter"/>
      <w:lvlText w:val="%1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69127D"/>
    <w:multiLevelType w:val="hybridMultilevel"/>
    <w:tmpl w:val="F0CC4D72"/>
    <w:lvl w:ilvl="0" w:tplc="707496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0" w15:restartNumberingAfterBreak="0">
    <w:nsid w:val="569F5099"/>
    <w:multiLevelType w:val="hybridMultilevel"/>
    <w:tmpl w:val="F0CC4D7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1" w15:restartNumberingAfterBreak="0">
    <w:nsid w:val="57593853"/>
    <w:multiLevelType w:val="hybridMultilevel"/>
    <w:tmpl w:val="83D4BBEE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7BC72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2FB50BE"/>
    <w:multiLevelType w:val="hybridMultilevel"/>
    <w:tmpl w:val="B11AC2DA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75E364E6"/>
    <w:multiLevelType w:val="hybridMultilevel"/>
    <w:tmpl w:val="D3D655DE"/>
    <w:lvl w:ilvl="0" w:tplc="8F92569C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465CDF"/>
    <w:multiLevelType w:val="hybridMultilevel"/>
    <w:tmpl w:val="B8C608EC"/>
    <w:lvl w:ilvl="0" w:tplc="B3B0E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3482EB78">
      <w:start w:val="2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94B43A2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59AC723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  <w:i/>
      </w:rPr>
    </w:lvl>
    <w:lvl w:ilvl="4" w:tplc="94B43A26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5" w:tplc="4296F700">
      <w:start w:val="1"/>
      <w:numFmt w:val="decimal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59AC7234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  <w:rPr>
        <w:rFonts w:hint="default"/>
        <w:b w:val="0"/>
        <w:i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966037A"/>
    <w:multiLevelType w:val="hybridMultilevel"/>
    <w:tmpl w:val="5FC0E39C"/>
    <w:lvl w:ilvl="0" w:tplc="883867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1C06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604607">
    <w:abstractNumId w:val="7"/>
  </w:num>
  <w:num w:numId="2" w16cid:durableId="2093697446">
    <w:abstractNumId w:val="9"/>
  </w:num>
  <w:num w:numId="3" w16cid:durableId="818376919">
    <w:abstractNumId w:val="16"/>
  </w:num>
  <w:num w:numId="4" w16cid:durableId="888104240">
    <w:abstractNumId w:val="6"/>
  </w:num>
  <w:num w:numId="5" w16cid:durableId="630943172">
    <w:abstractNumId w:val="0"/>
  </w:num>
  <w:num w:numId="6" w16cid:durableId="1444685961">
    <w:abstractNumId w:val="2"/>
  </w:num>
  <w:num w:numId="7" w16cid:durableId="1046417893">
    <w:abstractNumId w:val="8"/>
  </w:num>
  <w:num w:numId="8" w16cid:durableId="923345819">
    <w:abstractNumId w:val="3"/>
  </w:num>
  <w:num w:numId="9" w16cid:durableId="831062715">
    <w:abstractNumId w:val="4"/>
  </w:num>
  <w:num w:numId="10" w16cid:durableId="412044821">
    <w:abstractNumId w:val="15"/>
  </w:num>
  <w:num w:numId="11" w16cid:durableId="830173331">
    <w:abstractNumId w:val="1"/>
  </w:num>
  <w:num w:numId="12" w16cid:durableId="1241407503">
    <w:abstractNumId w:val="14"/>
  </w:num>
  <w:num w:numId="13" w16cid:durableId="167444721">
    <w:abstractNumId w:val="11"/>
  </w:num>
  <w:num w:numId="14" w16cid:durableId="580411419">
    <w:abstractNumId w:val="5"/>
  </w:num>
  <w:num w:numId="15" w16cid:durableId="1357191313">
    <w:abstractNumId w:val="10"/>
  </w:num>
  <w:num w:numId="16" w16cid:durableId="887497765">
    <w:abstractNumId w:val="12"/>
  </w:num>
  <w:num w:numId="17" w16cid:durableId="96605120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icja Włodarczyk">
    <w15:presenceInfo w15:providerId="AD" w15:userId="S-1-5-21-1421300893-1962163166-3020215634-1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002"/>
    <w:rsid w:val="000C4C7F"/>
    <w:rsid w:val="000C57B2"/>
    <w:rsid w:val="000D2CBF"/>
    <w:rsid w:val="000D6C63"/>
    <w:rsid w:val="00105A67"/>
    <w:rsid w:val="00111002"/>
    <w:rsid w:val="001774E5"/>
    <w:rsid w:val="001C4571"/>
    <w:rsid w:val="001D0B9E"/>
    <w:rsid w:val="001F5810"/>
    <w:rsid w:val="00234923"/>
    <w:rsid w:val="002427D0"/>
    <w:rsid w:val="002F5007"/>
    <w:rsid w:val="002F5984"/>
    <w:rsid w:val="003204A8"/>
    <w:rsid w:val="003305E7"/>
    <w:rsid w:val="00387BA9"/>
    <w:rsid w:val="00391FB7"/>
    <w:rsid w:val="003D0C52"/>
    <w:rsid w:val="004470CF"/>
    <w:rsid w:val="004577F6"/>
    <w:rsid w:val="00481574"/>
    <w:rsid w:val="00483004"/>
    <w:rsid w:val="00491D86"/>
    <w:rsid w:val="004B5002"/>
    <w:rsid w:val="004C6E34"/>
    <w:rsid w:val="004E0B03"/>
    <w:rsid w:val="00520052"/>
    <w:rsid w:val="00523D4F"/>
    <w:rsid w:val="00526F01"/>
    <w:rsid w:val="00562A0C"/>
    <w:rsid w:val="00575F72"/>
    <w:rsid w:val="005D7DA9"/>
    <w:rsid w:val="00601621"/>
    <w:rsid w:val="00607F85"/>
    <w:rsid w:val="00623AD9"/>
    <w:rsid w:val="00627202"/>
    <w:rsid w:val="006B3CE0"/>
    <w:rsid w:val="006D6D3D"/>
    <w:rsid w:val="0070716D"/>
    <w:rsid w:val="00757A8E"/>
    <w:rsid w:val="00794456"/>
    <w:rsid w:val="007A6E6F"/>
    <w:rsid w:val="007D4A8C"/>
    <w:rsid w:val="00802A10"/>
    <w:rsid w:val="00814287"/>
    <w:rsid w:val="00815142"/>
    <w:rsid w:val="00824B25"/>
    <w:rsid w:val="00876D73"/>
    <w:rsid w:val="00896A52"/>
    <w:rsid w:val="008A5662"/>
    <w:rsid w:val="008B7C58"/>
    <w:rsid w:val="009137EE"/>
    <w:rsid w:val="009664C9"/>
    <w:rsid w:val="00986319"/>
    <w:rsid w:val="00990EA3"/>
    <w:rsid w:val="00992E15"/>
    <w:rsid w:val="009D1C28"/>
    <w:rsid w:val="009F106C"/>
    <w:rsid w:val="00A77BD4"/>
    <w:rsid w:val="00A90060"/>
    <w:rsid w:val="00AA30C0"/>
    <w:rsid w:val="00B22EFF"/>
    <w:rsid w:val="00B4226C"/>
    <w:rsid w:val="00B815D8"/>
    <w:rsid w:val="00BC3F0C"/>
    <w:rsid w:val="00BC4950"/>
    <w:rsid w:val="00BE01CD"/>
    <w:rsid w:val="00BE52E4"/>
    <w:rsid w:val="00C34CF4"/>
    <w:rsid w:val="00C6584A"/>
    <w:rsid w:val="00CA6AC8"/>
    <w:rsid w:val="00CE5CA6"/>
    <w:rsid w:val="00D21080"/>
    <w:rsid w:val="00D3004A"/>
    <w:rsid w:val="00D62160"/>
    <w:rsid w:val="00DB2EEC"/>
    <w:rsid w:val="00DD535F"/>
    <w:rsid w:val="00DE5C93"/>
    <w:rsid w:val="00E02D79"/>
    <w:rsid w:val="00E31E2B"/>
    <w:rsid w:val="00F66557"/>
    <w:rsid w:val="00FB087B"/>
    <w:rsid w:val="00FC178B"/>
    <w:rsid w:val="00FC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6DFD2"/>
  <w15:chartTrackingRefBased/>
  <w15:docId w15:val="{F30FE09E-083F-41CD-B1E7-388742FF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B9E"/>
  </w:style>
  <w:style w:type="paragraph" w:styleId="Nagwek1">
    <w:name w:val="heading 1"/>
    <w:basedOn w:val="Normalny"/>
    <w:next w:val="Normalny"/>
    <w:link w:val="Nagwek1Znak"/>
    <w:qFormat/>
    <w:rsid w:val="00AA30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30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AA3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A30C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A30C0"/>
  </w:style>
  <w:style w:type="paragraph" w:styleId="Nagwek">
    <w:name w:val="header"/>
    <w:basedOn w:val="Normalny"/>
    <w:link w:val="NagwekZnak"/>
    <w:rsid w:val="00AA3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AA30C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8A5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8A5662"/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52005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1C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1C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1C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C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1C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4DA9C-0894-4CF4-920F-917CBBC56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7</Pages>
  <Words>2508</Words>
  <Characters>15051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Włodarczyk</dc:creator>
  <cp:keywords/>
  <dc:description/>
  <cp:lastModifiedBy>Alicja Włodarczyk</cp:lastModifiedBy>
  <cp:revision>29</cp:revision>
  <cp:lastPrinted>2022-05-20T11:10:00Z</cp:lastPrinted>
  <dcterms:created xsi:type="dcterms:W3CDTF">2022-05-16T07:21:00Z</dcterms:created>
  <dcterms:modified xsi:type="dcterms:W3CDTF">2022-06-01T12:36:00Z</dcterms:modified>
</cp:coreProperties>
</file>